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9124C9" w:rsidRDefault="00096865" w:rsidP="00EF3662">
      <w:pPr>
        <w:pStyle w:val="a3"/>
        <w:spacing w:line="240" w:lineRule="auto"/>
        <w:jc w:val="center"/>
        <w:rPr>
          <w:rFonts w:ascii="GHEA Grapalat" w:hAnsi="GHEA Grapalat"/>
          <w:i w:val="0"/>
          <w:lang w:val="en-US"/>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rsidR="00642EFE" w:rsidRPr="00AE2768" w:rsidRDefault="000D08B4"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ՀԱՐՑմՄԱՆ</w:t>
      </w:r>
      <w:r w:rsidR="00642EFE" w:rsidRPr="00AE2768">
        <w:rPr>
          <w:rFonts w:ascii="GHEA Grapalat" w:hAnsi="GHEA Grapalat"/>
          <w:i w:val="0"/>
          <w:lang w:val="af-ZA"/>
        </w:rPr>
        <w:t xml:space="preserve"> ՄԱՍԻՆ</w:t>
      </w:r>
      <w:r w:rsidR="00E449ED" w:rsidRPr="00AE2768">
        <w:rPr>
          <w:rFonts w:ascii="GHEA Grapalat" w:hAnsi="GHEA Grapalat"/>
          <w:i w:val="0"/>
          <w:lang w:val="af-ZA"/>
        </w:rPr>
        <w:t>*</w:t>
      </w:r>
    </w:p>
    <w:p w:rsidR="00642EFE" w:rsidRPr="00AE2768" w:rsidRDefault="00642EFE" w:rsidP="00EF3662">
      <w:pPr>
        <w:pStyle w:val="a3"/>
        <w:spacing w:line="240" w:lineRule="auto"/>
        <w:jc w:val="center"/>
        <w:rPr>
          <w:rFonts w:ascii="GHEA Grapalat" w:hAnsi="GHEA Grapalat"/>
          <w:i w:val="0"/>
          <w:lang w:val="af-ZA"/>
        </w:rPr>
      </w:pPr>
    </w:p>
    <w:p w:rsidR="00642EFE" w:rsidRPr="00AE2768" w:rsidRDefault="00642EFE"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Հայտարարության սույն տեքստը հաստատված է </w:t>
      </w:r>
      <w:r w:rsidR="00C0193C" w:rsidRPr="00AE2768">
        <w:rPr>
          <w:rFonts w:ascii="GHEA Grapalat" w:hAnsi="GHEA Grapalat"/>
          <w:i w:val="0"/>
          <w:lang w:val="af-ZA"/>
        </w:rPr>
        <w:t xml:space="preserve">գնահատող </w:t>
      </w:r>
      <w:r w:rsidRPr="00AE2768">
        <w:rPr>
          <w:rFonts w:ascii="GHEA Grapalat" w:hAnsi="GHEA Grapalat"/>
          <w:i w:val="0"/>
          <w:lang w:val="af-ZA"/>
        </w:rPr>
        <w:t>հանձնաժողովի</w:t>
      </w:r>
    </w:p>
    <w:p w:rsidR="0091042F" w:rsidRPr="00AE2768" w:rsidRDefault="00642EFE" w:rsidP="00D21F8D">
      <w:pPr>
        <w:pStyle w:val="a3"/>
        <w:spacing w:line="240" w:lineRule="auto"/>
        <w:jc w:val="center"/>
        <w:rPr>
          <w:rFonts w:ascii="GHEA Grapalat" w:hAnsi="GHEA Grapalat"/>
          <w:i w:val="0"/>
          <w:lang w:val="af-ZA"/>
        </w:rPr>
      </w:pPr>
      <w:r w:rsidRPr="00A32B72">
        <w:rPr>
          <w:rFonts w:ascii="GHEA Grapalat" w:hAnsi="GHEA Grapalat"/>
          <w:i w:val="0"/>
          <w:color w:val="0070C0"/>
          <w:lang w:val="af-ZA"/>
        </w:rPr>
        <w:t>20</w:t>
      </w:r>
      <w:r w:rsidR="00962417" w:rsidRPr="00A32B72">
        <w:rPr>
          <w:rFonts w:ascii="GHEA Grapalat" w:hAnsi="GHEA Grapalat"/>
          <w:i w:val="0"/>
          <w:color w:val="0070C0"/>
          <w:lang w:val="af-ZA"/>
        </w:rPr>
        <w:t>20</w:t>
      </w:r>
      <w:r w:rsidR="00F5653D" w:rsidRPr="00A32B72">
        <w:rPr>
          <w:rFonts w:ascii="GHEA Grapalat" w:hAnsi="GHEA Grapalat"/>
          <w:i w:val="0"/>
          <w:color w:val="0070C0"/>
          <w:lang w:val="af-ZA"/>
        </w:rPr>
        <w:t xml:space="preserve"> </w:t>
      </w:r>
      <w:r w:rsidRPr="00A32B72">
        <w:rPr>
          <w:rFonts w:ascii="GHEA Grapalat" w:hAnsi="GHEA Grapalat"/>
          <w:i w:val="0"/>
          <w:color w:val="0070C0"/>
          <w:lang w:val="af-ZA"/>
        </w:rPr>
        <w:t xml:space="preserve">թվականի </w:t>
      </w:r>
      <w:r w:rsidR="00A76C15" w:rsidRPr="00A32B72">
        <w:rPr>
          <w:rFonts w:ascii="GHEA Grapalat" w:hAnsi="GHEA Grapalat"/>
          <w:i w:val="0"/>
          <w:color w:val="0070C0"/>
          <w:lang w:val="af-ZA"/>
        </w:rPr>
        <w:t>«</w:t>
      </w:r>
      <w:r w:rsidR="00962417" w:rsidRPr="00A32B72">
        <w:rPr>
          <w:rFonts w:ascii="GHEA Grapalat" w:hAnsi="GHEA Grapalat"/>
          <w:i w:val="0"/>
          <w:color w:val="0070C0"/>
          <w:lang w:val="af-ZA"/>
        </w:rPr>
        <w:t>հունվարի</w:t>
      </w:r>
      <w:r w:rsidR="003C53D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003C53D4" w:rsidRPr="00A32B72">
        <w:rPr>
          <w:rFonts w:ascii="GHEA Grapalat" w:hAnsi="GHEA Grapalat"/>
          <w:i w:val="0"/>
          <w:color w:val="0070C0"/>
          <w:lang w:val="af-ZA"/>
        </w:rPr>
        <w:t>«</w:t>
      </w:r>
      <w:r w:rsidR="00962417" w:rsidRPr="00A32B72">
        <w:rPr>
          <w:rFonts w:ascii="GHEA Grapalat" w:hAnsi="GHEA Grapalat"/>
          <w:i w:val="0"/>
          <w:color w:val="0070C0"/>
          <w:lang w:val="af-ZA"/>
        </w:rPr>
        <w:t>9</w:t>
      </w:r>
      <w:r w:rsidR="003C53D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00A76C15" w:rsidRPr="00A32B72">
        <w:rPr>
          <w:rFonts w:ascii="GHEA Grapalat" w:hAnsi="GHEA Grapalat"/>
          <w:i w:val="0"/>
          <w:color w:val="0070C0"/>
          <w:lang w:val="af-ZA"/>
        </w:rPr>
        <w:t>«</w:t>
      </w:r>
      <w:r w:rsidR="00A32B72" w:rsidRPr="00A32B72">
        <w:rPr>
          <w:rFonts w:ascii="GHEA Grapalat" w:hAnsi="GHEA Grapalat"/>
          <w:i w:val="0"/>
          <w:color w:val="0070C0"/>
          <w:lang w:val="af-ZA"/>
        </w:rPr>
        <w:t>1</w:t>
      </w:r>
      <w:r w:rsidR="00A76C15" w:rsidRPr="00A32B72">
        <w:rPr>
          <w:rFonts w:ascii="GHEA Grapalat" w:hAnsi="GHEA Grapalat"/>
          <w:i w:val="0"/>
          <w:color w:val="0070C0"/>
          <w:lang w:val="af-ZA"/>
        </w:rPr>
        <w:t>»</w:t>
      </w:r>
      <w:r w:rsidR="003C53D4" w:rsidRPr="00A32B72">
        <w:rPr>
          <w:rFonts w:ascii="GHEA Grapalat" w:hAnsi="GHEA Grapalat"/>
          <w:i w:val="0"/>
          <w:color w:val="0070C0"/>
          <w:lang w:val="af-ZA"/>
        </w:rPr>
        <w:t xml:space="preserve"> </w:t>
      </w:r>
      <w:r w:rsidRPr="00AE2768">
        <w:rPr>
          <w:rFonts w:ascii="GHEA Grapalat" w:hAnsi="GHEA Grapalat"/>
          <w:i w:val="0"/>
          <w:lang w:val="af-ZA"/>
        </w:rPr>
        <w:t xml:space="preserve">որոշմամբ </w:t>
      </w:r>
    </w:p>
    <w:p w:rsidR="0091042F" w:rsidRPr="00AE2768" w:rsidRDefault="0091042F" w:rsidP="00EF3662">
      <w:pPr>
        <w:pStyle w:val="a3"/>
        <w:spacing w:line="240" w:lineRule="auto"/>
        <w:jc w:val="center"/>
        <w:rPr>
          <w:rFonts w:ascii="GHEA Grapalat" w:hAnsi="GHEA Grapalat"/>
          <w:i w:val="0"/>
          <w:lang w:val="af-ZA"/>
        </w:rPr>
      </w:pPr>
    </w:p>
    <w:p w:rsidR="0091042F" w:rsidRPr="00AE2768" w:rsidRDefault="00496E18" w:rsidP="00EF3662">
      <w:pPr>
        <w:pStyle w:val="a3"/>
        <w:spacing w:line="240" w:lineRule="auto"/>
        <w:jc w:val="center"/>
        <w:rPr>
          <w:rFonts w:ascii="GHEA Grapalat" w:hAnsi="GHEA Grapalat"/>
          <w:i w:val="0"/>
          <w:lang w:val="af-ZA"/>
        </w:rPr>
      </w:pPr>
      <w:r w:rsidRPr="00AE2768">
        <w:rPr>
          <w:rFonts w:ascii="GHEA Grapalat" w:hAnsi="GHEA Grapalat"/>
          <w:i w:val="0"/>
          <w:lang w:val="af-ZA"/>
        </w:rPr>
        <w:t xml:space="preserve">Ընթացակարգի </w:t>
      </w:r>
      <w:r w:rsidR="00642EFE" w:rsidRPr="00AE2768">
        <w:rPr>
          <w:rFonts w:ascii="GHEA Grapalat" w:hAnsi="GHEA Grapalat"/>
          <w:i w:val="0"/>
          <w:lang w:val="af-ZA"/>
        </w:rPr>
        <w:t>ծածկագիրը`</w:t>
      </w:r>
      <w:r w:rsidR="0091042F" w:rsidRPr="00AE2768">
        <w:rPr>
          <w:rFonts w:ascii="GHEA Grapalat" w:hAnsi="GHEA Grapalat"/>
          <w:i w:val="0"/>
          <w:lang w:val="af-ZA"/>
        </w:rPr>
        <w:t xml:space="preserve"> </w:t>
      </w:r>
      <w:r w:rsidR="00316381" w:rsidRPr="00AE2768">
        <w:rPr>
          <w:rFonts w:ascii="GHEA Grapalat" w:hAnsi="GHEA Grapalat"/>
          <w:i w:val="0"/>
          <w:lang w:val="af-ZA"/>
        </w:rPr>
        <w:t xml:space="preserve"> </w:t>
      </w:r>
      <w:r w:rsidR="004631B2" w:rsidRPr="00A32B72">
        <w:rPr>
          <w:rFonts w:ascii="GHEA Grapalat" w:hAnsi="GHEA Grapalat"/>
          <w:b/>
          <w:i w:val="0"/>
          <w:color w:val="0070C0"/>
          <w:lang w:val="af-ZA"/>
        </w:rPr>
        <w:t>ԿՄՔՀ-ԱՄ-</w:t>
      </w:r>
      <w:r w:rsidR="000D08B4" w:rsidRPr="00A32B72">
        <w:rPr>
          <w:rFonts w:ascii="GHEA Grapalat" w:hAnsi="GHEA Grapalat"/>
          <w:b/>
          <w:i w:val="0"/>
          <w:color w:val="0070C0"/>
          <w:lang w:val="af-ZA"/>
        </w:rPr>
        <w:t>ԳՀ</w:t>
      </w:r>
      <w:r w:rsidR="00012347" w:rsidRPr="00A32B72">
        <w:rPr>
          <w:rFonts w:ascii="GHEA Grapalat" w:hAnsi="GHEA Grapalat"/>
          <w:b/>
          <w:i w:val="0"/>
          <w:color w:val="0070C0"/>
          <w:lang w:val="af-ZA"/>
        </w:rPr>
        <w:t>ԱՊ</w:t>
      </w:r>
      <w:r w:rsidR="00B02A31" w:rsidRPr="00A32B72">
        <w:rPr>
          <w:rFonts w:ascii="GHEA Grapalat" w:hAnsi="GHEA Grapalat"/>
          <w:b/>
          <w:i w:val="0"/>
          <w:color w:val="0070C0"/>
          <w:lang w:val="af-ZA"/>
        </w:rPr>
        <w:t>ՁԲ</w:t>
      </w:r>
      <w:r w:rsidR="004631B2" w:rsidRPr="00A32B72">
        <w:rPr>
          <w:rFonts w:ascii="GHEA Grapalat" w:hAnsi="GHEA Grapalat"/>
          <w:b/>
          <w:i w:val="0"/>
          <w:color w:val="0070C0"/>
          <w:lang w:val="af-ZA"/>
        </w:rPr>
        <w:t>-20/01</w:t>
      </w:r>
      <w:r w:rsidR="009F18D0" w:rsidRPr="00A32B72">
        <w:rPr>
          <w:rFonts w:ascii="GHEA Grapalat" w:hAnsi="GHEA Grapalat"/>
          <w:i w:val="0"/>
          <w:color w:val="0070C0"/>
          <w:u w:val="single"/>
          <w:lang w:val="af-ZA"/>
        </w:rPr>
        <w:t xml:space="preserve">       </w:t>
      </w:r>
    </w:p>
    <w:p w:rsidR="0091042F" w:rsidRPr="00AE2768" w:rsidRDefault="0091042F" w:rsidP="00EF3662">
      <w:pPr>
        <w:pStyle w:val="a3"/>
        <w:spacing w:line="240" w:lineRule="auto"/>
        <w:rPr>
          <w:rFonts w:ascii="GHEA Grapalat" w:hAnsi="GHEA Grapalat"/>
          <w:i w:val="0"/>
          <w:lang w:val="af-ZA"/>
        </w:rPr>
      </w:pPr>
    </w:p>
    <w:p w:rsidR="00642EFE" w:rsidRPr="00AE2768" w:rsidRDefault="00642EFE" w:rsidP="004631B2">
      <w:pPr>
        <w:pStyle w:val="a3"/>
        <w:spacing w:line="240" w:lineRule="auto"/>
        <w:ind w:firstLine="708"/>
        <w:jc w:val="left"/>
        <w:rPr>
          <w:rFonts w:ascii="GHEA Grapalat" w:hAnsi="GHEA Grapalat"/>
          <w:i w:val="0"/>
          <w:lang w:val="af-ZA"/>
        </w:rPr>
      </w:pPr>
      <w:r w:rsidRPr="00AE2768">
        <w:rPr>
          <w:rFonts w:ascii="GHEA Grapalat" w:hAnsi="GHEA Grapalat"/>
          <w:i w:val="0"/>
          <w:lang w:val="af-ZA"/>
        </w:rPr>
        <w:t>Պատվիրատուն`</w:t>
      </w:r>
      <w:r w:rsidR="0091042F" w:rsidRPr="00AE2768">
        <w:rPr>
          <w:rFonts w:ascii="GHEA Grapalat" w:hAnsi="GHEA Grapalat"/>
          <w:i w:val="0"/>
          <w:lang w:val="af-ZA"/>
        </w:rPr>
        <w:t xml:space="preserve"> </w:t>
      </w:r>
      <w:r w:rsidR="004631B2" w:rsidRPr="00A32B72">
        <w:rPr>
          <w:rFonts w:ascii="GHEA Grapalat" w:hAnsi="GHEA Grapalat"/>
          <w:b/>
          <w:i w:val="0"/>
          <w:color w:val="0070C0"/>
          <w:u w:val="single"/>
          <w:lang w:val="af-ZA"/>
        </w:rPr>
        <w:t>Քասախի «Արուսյակ» մանկապարտեզ ՀՈԱԿ</w:t>
      </w:r>
      <w:r w:rsidR="004631B2" w:rsidRPr="00A32B72">
        <w:rPr>
          <w:rFonts w:ascii="GHEA Grapalat" w:hAnsi="GHEA Grapalat"/>
          <w:i w:val="0"/>
          <w:color w:val="0070C0"/>
          <w:lang w:val="af-ZA"/>
        </w:rPr>
        <w:t>-ը</w:t>
      </w:r>
      <w:r w:rsidRPr="00A32B72">
        <w:rPr>
          <w:rFonts w:ascii="GHEA Grapalat" w:hAnsi="GHEA Grapalat"/>
          <w:i w:val="0"/>
          <w:color w:val="0070C0"/>
          <w:lang w:val="af-ZA"/>
        </w:rPr>
        <w:t>, որը գտնվում է</w:t>
      </w:r>
      <w:r w:rsidR="004631B2" w:rsidRPr="00A32B72">
        <w:rPr>
          <w:rFonts w:ascii="GHEA Grapalat" w:hAnsi="GHEA Grapalat"/>
          <w:i w:val="0"/>
          <w:color w:val="0070C0"/>
          <w:lang w:val="af-ZA"/>
        </w:rPr>
        <w:t xml:space="preserve"> ՀՀ Կոտայքի մարզ, գ. Քասախ Գ. Նժդեհի 2 </w:t>
      </w:r>
      <w:r w:rsidRPr="00A32B72">
        <w:rPr>
          <w:rFonts w:ascii="GHEA Grapalat" w:hAnsi="GHEA Grapalat"/>
          <w:i w:val="0"/>
          <w:color w:val="0070C0"/>
          <w:lang w:val="af-ZA"/>
        </w:rPr>
        <w:t>հասցեում,</w:t>
      </w:r>
      <w:r w:rsidR="004631B2" w:rsidRPr="00A32B72">
        <w:rPr>
          <w:rFonts w:ascii="GHEA Grapalat" w:hAnsi="GHEA Grapalat"/>
          <w:i w:val="0"/>
          <w:color w:val="0070C0"/>
          <w:lang w:val="af-ZA"/>
        </w:rPr>
        <w:t xml:space="preserve"> </w:t>
      </w:r>
      <w:r w:rsidRPr="00AE2768">
        <w:rPr>
          <w:rFonts w:ascii="GHEA Grapalat" w:hAnsi="GHEA Grapalat"/>
          <w:i w:val="0"/>
          <w:lang w:val="af-ZA"/>
        </w:rPr>
        <w:t xml:space="preserve">հայտարարում է </w:t>
      </w:r>
      <w:r w:rsidR="000D08B4">
        <w:rPr>
          <w:rFonts w:ascii="GHEA Grapalat" w:hAnsi="GHEA Grapalat"/>
          <w:i w:val="0"/>
          <w:lang w:val="af-ZA"/>
        </w:rPr>
        <w:t>գնանշման հարցում</w:t>
      </w:r>
      <w:r w:rsidR="00A20B69" w:rsidRPr="00AE2768">
        <w:rPr>
          <w:rFonts w:ascii="GHEA Grapalat" w:hAnsi="GHEA Grapalat"/>
          <w:i w:val="0"/>
          <w:lang w:val="af-ZA"/>
        </w:rPr>
        <w:t>, որն իրականացվում է մեկ փուլով</w:t>
      </w:r>
      <w:r w:rsidR="00236B75" w:rsidRPr="00AE2768">
        <w:rPr>
          <w:rFonts w:ascii="GHEA Grapalat" w:hAnsi="GHEA Grapalat"/>
          <w:i w:val="0"/>
          <w:lang w:val="af-ZA"/>
        </w:rPr>
        <w:t>:</w:t>
      </w:r>
    </w:p>
    <w:p w:rsidR="006265F4" w:rsidRPr="00AE2768" w:rsidRDefault="00A20B69" w:rsidP="006265F4">
      <w:pPr>
        <w:pStyle w:val="a3"/>
        <w:spacing w:line="240" w:lineRule="auto"/>
        <w:ind w:firstLine="0"/>
        <w:rPr>
          <w:rFonts w:ascii="GHEA Grapalat" w:hAnsi="GHEA Grapalat"/>
          <w:i w:val="0"/>
          <w:lang w:val="af-ZA"/>
        </w:rPr>
      </w:pPr>
      <w:r w:rsidRPr="00AE2768">
        <w:rPr>
          <w:rFonts w:ascii="GHEA Grapalat" w:hAnsi="GHEA Grapalat"/>
          <w:i w:val="0"/>
          <w:lang w:val="af-ZA"/>
        </w:rPr>
        <w:tab/>
      </w:r>
      <w:bookmarkStart w:id="0" w:name="_Hlk23167417"/>
      <w:r w:rsidR="00496E18" w:rsidRPr="00AE2768">
        <w:rPr>
          <w:rFonts w:ascii="GHEA Grapalat" w:hAnsi="GHEA Grapalat"/>
          <w:i w:val="0"/>
          <w:lang w:val="af-ZA"/>
        </w:rPr>
        <w:t>Սույն ընթացակարգի</w:t>
      </w:r>
      <w:bookmarkEnd w:id="0"/>
      <w:r w:rsidR="00496E18" w:rsidRPr="00AE2768">
        <w:rPr>
          <w:rFonts w:ascii="GHEA Grapalat" w:hAnsi="GHEA Grapalat"/>
          <w:i w:val="0"/>
          <w:lang w:val="af-ZA"/>
        </w:rPr>
        <w:t xml:space="preserve"> արդյունքում</w:t>
      </w:r>
      <w:r w:rsidR="00642EFE" w:rsidRPr="00AE2768">
        <w:rPr>
          <w:rFonts w:ascii="GHEA Grapalat" w:hAnsi="GHEA Grapalat"/>
          <w:i w:val="0"/>
          <w:lang w:val="af-ZA"/>
        </w:rPr>
        <w:t xml:space="preserve"> </w:t>
      </w:r>
      <w:r w:rsidR="002E7EE1" w:rsidRPr="00AE2768">
        <w:rPr>
          <w:rFonts w:ascii="GHEA Grapalat" w:hAnsi="GHEA Grapalat"/>
          <w:i w:val="0"/>
          <w:lang w:val="hy-AM"/>
        </w:rPr>
        <w:t>ընտրված</w:t>
      </w:r>
      <w:r w:rsidR="00642EFE" w:rsidRPr="00AE2768">
        <w:rPr>
          <w:rFonts w:ascii="GHEA Grapalat" w:hAnsi="GHEA Grapalat"/>
          <w:i w:val="0"/>
          <w:lang w:val="af-ZA"/>
        </w:rPr>
        <w:t xml:space="preserve"> մասնակցին սահմանված կարգով կառաջարկվի կնքել</w:t>
      </w:r>
      <w:r w:rsidR="00496E18" w:rsidRPr="00AE2768">
        <w:rPr>
          <w:rFonts w:ascii="GHEA Grapalat" w:hAnsi="GHEA Grapalat"/>
          <w:i w:val="0"/>
          <w:lang w:val="af-ZA"/>
        </w:rPr>
        <w:t xml:space="preserve"> </w:t>
      </w:r>
      <w:r w:rsidR="004631B2" w:rsidRPr="00A32B72">
        <w:rPr>
          <w:rFonts w:ascii="GHEA Grapalat" w:hAnsi="GHEA Grapalat"/>
          <w:b/>
          <w:i w:val="0"/>
          <w:color w:val="0070C0"/>
          <w:u w:val="single"/>
          <w:lang w:val="af-ZA"/>
        </w:rPr>
        <w:t xml:space="preserve">մանկական </w:t>
      </w:r>
      <w:r w:rsidR="007A7402" w:rsidRPr="00A32B72">
        <w:rPr>
          <w:rFonts w:ascii="GHEA Grapalat" w:hAnsi="GHEA Grapalat"/>
          <w:b/>
          <w:i w:val="0"/>
          <w:color w:val="0070C0"/>
          <w:u w:val="single"/>
          <w:lang w:val="af-ZA"/>
        </w:rPr>
        <w:t xml:space="preserve">և  գրասենյակային </w:t>
      </w:r>
      <w:r w:rsidR="004631B2" w:rsidRPr="00A32B72">
        <w:rPr>
          <w:rFonts w:ascii="GHEA Grapalat" w:hAnsi="GHEA Grapalat"/>
          <w:b/>
          <w:i w:val="0"/>
          <w:color w:val="0070C0"/>
          <w:u w:val="single"/>
          <w:lang w:val="af-ZA"/>
        </w:rPr>
        <w:t>գույքի ձեռք բերման</w:t>
      </w:r>
      <w:r w:rsidR="00341A74" w:rsidRPr="00A32B72">
        <w:rPr>
          <w:rFonts w:ascii="GHEA Grapalat" w:hAnsi="GHEA Grapalat"/>
          <w:i w:val="0"/>
          <w:color w:val="0070C0"/>
          <w:lang w:val="af-ZA"/>
        </w:rPr>
        <w:t xml:space="preserve"> </w:t>
      </w:r>
      <w:r w:rsidR="00341A74" w:rsidRPr="00AE2768">
        <w:rPr>
          <w:rFonts w:ascii="GHEA Grapalat" w:hAnsi="GHEA Grapalat"/>
          <w:i w:val="0"/>
          <w:lang w:val="af-ZA"/>
        </w:rPr>
        <w:t xml:space="preserve">պայմանագիր (այսուհետ` </w:t>
      </w:r>
      <w:r w:rsidR="006265F4" w:rsidRPr="00AE2768">
        <w:rPr>
          <w:rFonts w:ascii="GHEA Grapalat" w:hAnsi="GHEA Grapalat"/>
          <w:i w:val="0"/>
          <w:lang w:val="af-ZA"/>
        </w:rPr>
        <w:t xml:space="preserve">պայմանագիր)։ </w:t>
      </w:r>
    </w:p>
    <w:p w:rsidR="00496E18" w:rsidRPr="00AE2768" w:rsidRDefault="00496E18"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sz w:val="16"/>
          <w:szCs w:val="16"/>
          <w:lang w:val="af-ZA"/>
        </w:rPr>
        <w:t>ապրանքի անվանումը</w:t>
      </w:r>
    </w:p>
    <w:p w:rsidR="00357D48" w:rsidRPr="00AE2768" w:rsidRDefault="00A20B69"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00A76C15" w:rsidRPr="00AE2768">
        <w:rPr>
          <w:rFonts w:ascii="GHEA Grapalat" w:hAnsi="GHEA Grapalat"/>
          <w:i w:val="0"/>
          <w:lang w:val="af-ZA"/>
        </w:rPr>
        <w:t>«</w:t>
      </w:r>
      <w:r w:rsidR="00357D48" w:rsidRPr="00AE2768">
        <w:rPr>
          <w:rFonts w:ascii="GHEA Grapalat" w:hAnsi="GHEA Grapalat"/>
          <w:i w:val="0"/>
          <w:lang w:val="af-ZA"/>
        </w:rPr>
        <w:t>Գնումների մասին</w:t>
      </w:r>
      <w:r w:rsidR="00A76C15" w:rsidRPr="00AE2768">
        <w:rPr>
          <w:rFonts w:ascii="GHEA Grapalat" w:hAnsi="GHEA Grapalat"/>
          <w:i w:val="0"/>
          <w:lang w:val="af-ZA"/>
        </w:rPr>
        <w:t>»</w:t>
      </w:r>
      <w:r w:rsidR="00A96293" w:rsidRPr="00AE2768">
        <w:rPr>
          <w:rFonts w:ascii="GHEA Grapalat" w:hAnsi="GHEA Grapalat"/>
          <w:i w:val="0"/>
          <w:lang w:val="af-ZA"/>
        </w:rPr>
        <w:t xml:space="preserve"> </w:t>
      </w:r>
      <w:r w:rsidR="00357D48" w:rsidRPr="00AE2768">
        <w:rPr>
          <w:rFonts w:ascii="GHEA Grapalat" w:hAnsi="GHEA Grapalat"/>
          <w:i w:val="0"/>
          <w:lang w:val="af-ZA"/>
        </w:rPr>
        <w:t xml:space="preserve">ՀՀ օրենքի </w:t>
      </w:r>
      <w:r w:rsidR="00955E87" w:rsidRPr="00AE2768">
        <w:rPr>
          <w:rFonts w:ascii="GHEA Grapalat" w:hAnsi="GHEA Grapalat"/>
          <w:i w:val="0"/>
          <w:lang w:val="af-ZA"/>
        </w:rPr>
        <w:t>7</w:t>
      </w:r>
      <w:r w:rsidR="00357D48" w:rsidRPr="00AE2768">
        <w:rPr>
          <w:rFonts w:ascii="GHEA Grapalat" w:hAnsi="GHEA Grapalat"/>
          <w:i w:val="0"/>
          <w:lang w:val="af-ZA"/>
        </w:rPr>
        <w:t xml:space="preserve">-րդ հոդվածի համաձայն` </w:t>
      </w:r>
      <w:r w:rsidR="00DB4CC7" w:rsidRPr="00AE276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E2768">
        <w:rPr>
          <w:rFonts w:ascii="GHEA Grapalat" w:hAnsi="GHEA Grapalat"/>
          <w:i w:val="0"/>
          <w:lang w:val="af-ZA"/>
        </w:rPr>
        <w:t xml:space="preserve">սույն </w:t>
      </w:r>
      <w:r w:rsidR="00496E18" w:rsidRPr="00AE2768">
        <w:rPr>
          <w:rFonts w:ascii="GHEA Grapalat" w:hAnsi="GHEA Grapalat"/>
          <w:i w:val="0"/>
          <w:lang w:val="af-ZA"/>
        </w:rPr>
        <w:t xml:space="preserve">ընթացակարգին </w:t>
      </w:r>
      <w:r w:rsidR="00DB4CC7" w:rsidRPr="00AE2768">
        <w:rPr>
          <w:rFonts w:ascii="GHEA Grapalat" w:hAnsi="GHEA Grapalat"/>
          <w:i w:val="0"/>
          <w:lang w:val="af-ZA"/>
        </w:rPr>
        <w:t>մասնակցելու հավասար իրավունք:</w:t>
      </w:r>
    </w:p>
    <w:p w:rsidR="00A20B69" w:rsidRPr="00AE2768" w:rsidRDefault="00496E18" w:rsidP="00EF3662">
      <w:pPr>
        <w:ind w:firstLine="720"/>
        <w:jc w:val="both"/>
        <w:rPr>
          <w:rFonts w:ascii="GHEA Grapalat" w:hAnsi="GHEA Grapalat"/>
          <w:sz w:val="20"/>
          <w:szCs w:val="20"/>
          <w:lang w:val="af-ZA"/>
        </w:rPr>
      </w:pPr>
      <w:r w:rsidRPr="00AE2768">
        <w:rPr>
          <w:rFonts w:ascii="GHEA Grapalat" w:hAnsi="GHEA Grapalat"/>
          <w:sz w:val="20"/>
          <w:szCs w:val="20"/>
          <w:lang w:val="af-ZA"/>
        </w:rPr>
        <w:t xml:space="preserve">Սույն ընթացակարգին </w:t>
      </w:r>
      <w:r w:rsidR="00357D48" w:rsidRPr="00AE2768">
        <w:rPr>
          <w:rFonts w:ascii="GHEA Grapalat" w:hAnsi="GHEA Grapalat"/>
          <w:sz w:val="20"/>
          <w:szCs w:val="20"/>
          <w:lang w:val="af-ZA"/>
        </w:rPr>
        <w:t>մասնակցելու իրավունք</w:t>
      </w:r>
      <w:r w:rsidR="00124461" w:rsidRPr="00AE2768">
        <w:rPr>
          <w:rFonts w:ascii="GHEA Grapalat" w:hAnsi="GHEA Grapalat"/>
          <w:sz w:val="20"/>
          <w:szCs w:val="20"/>
          <w:lang w:val="af-ZA"/>
        </w:rPr>
        <w:t xml:space="preserve"> </w:t>
      </w:r>
      <w:r w:rsidR="003C3660" w:rsidRPr="00AE2768">
        <w:rPr>
          <w:rFonts w:ascii="GHEA Grapalat" w:hAnsi="GHEA Grapalat"/>
          <w:sz w:val="20"/>
          <w:szCs w:val="20"/>
          <w:lang w:val="af-ZA"/>
        </w:rPr>
        <w:t xml:space="preserve">չունեցող </w:t>
      </w:r>
      <w:r w:rsidR="006E7947" w:rsidRPr="00AE2768">
        <w:rPr>
          <w:rFonts w:ascii="GHEA Grapalat" w:hAnsi="GHEA Grapalat"/>
          <w:sz w:val="20"/>
          <w:szCs w:val="20"/>
          <w:lang w:val="af-ZA"/>
        </w:rPr>
        <w:t xml:space="preserve">անձանց, ինչպես </w:t>
      </w:r>
      <w:r w:rsidR="00A20B69" w:rsidRPr="00AE2768">
        <w:rPr>
          <w:rFonts w:ascii="GHEA Grapalat" w:hAnsi="GHEA Grapalat"/>
          <w:sz w:val="20"/>
          <w:szCs w:val="20"/>
          <w:lang w:val="af-ZA"/>
        </w:rPr>
        <w:t xml:space="preserve">նաև մասնակիցներին ներկայացվող </w:t>
      </w:r>
      <w:r w:rsidR="008A511D" w:rsidRPr="00AE2768">
        <w:rPr>
          <w:rFonts w:ascii="GHEA Grapalat" w:hAnsi="GHEA Grapalat"/>
          <w:sz w:val="20"/>
          <w:szCs w:val="20"/>
          <w:lang w:val="af-ZA"/>
        </w:rPr>
        <w:t xml:space="preserve">պայմանները </w:t>
      </w:r>
      <w:r w:rsidR="00A20B69" w:rsidRPr="00AE2768">
        <w:rPr>
          <w:rFonts w:ascii="GHEA Grapalat" w:hAnsi="GHEA Grapalat"/>
          <w:sz w:val="20"/>
          <w:szCs w:val="20"/>
          <w:lang w:val="af-ZA"/>
        </w:rPr>
        <w:t>սահմանված են սույն ընթացակարգի հրավերով:</w:t>
      </w:r>
    </w:p>
    <w:p w:rsidR="00357D48" w:rsidRPr="00AE2768" w:rsidRDefault="00EE73A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Ընտրված </w:t>
      </w:r>
      <w:r w:rsidR="00357D48" w:rsidRPr="00AE2768">
        <w:rPr>
          <w:rFonts w:ascii="GHEA Grapalat" w:hAnsi="GHEA Grapalat"/>
          <w:i w:val="0"/>
          <w:lang w:val="af-ZA"/>
        </w:rPr>
        <w:t xml:space="preserve">մասնակիցը որոշվում է </w:t>
      </w:r>
      <w:bookmarkStart w:id="1" w:name="_Hlk23167512"/>
      <w:r w:rsidR="00496E18" w:rsidRPr="00AE2768">
        <w:rPr>
          <w:rFonts w:ascii="GHEA Grapalat" w:hAnsi="GHEA Grapalat"/>
          <w:i w:val="0"/>
          <w:lang w:val="af-ZA"/>
        </w:rPr>
        <w:t xml:space="preserve">ոչ գնային պայմաններով բավարար գնահատված </w:t>
      </w:r>
      <w:bookmarkEnd w:id="1"/>
      <w:r w:rsidR="00357D48" w:rsidRPr="00AE276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E2768">
        <w:rPr>
          <w:rFonts w:ascii="GHEA Grapalat" w:hAnsi="GHEA Grapalat"/>
          <w:i w:val="0"/>
          <w:lang w:val="af-ZA"/>
        </w:rPr>
        <w:t>։</w:t>
      </w:r>
      <w:r w:rsidR="00357D48" w:rsidRPr="00AE2768">
        <w:rPr>
          <w:rFonts w:ascii="GHEA Grapalat" w:hAnsi="GHEA Grapalat"/>
          <w:i w:val="0"/>
          <w:lang w:val="af-ZA"/>
        </w:rPr>
        <w:t xml:space="preserve"> </w:t>
      </w:r>
    </w:p>
    <w:p w:rsidR="007E15A7" w:rsidRPr="00AE2768" w:rsidRDefault="00496E18" w:rsidP="00EF3662">
      <w:pPr>
        <w:pStyle w:val="a3"/>
        <w:spacing w:line="240" w:lineRule="auto"/>
        <w:rPr>
          <w:rFonts w:ascii="GHEA Grapalat" w:hAnsi="GHEA Grapalat"/>
          <w:i w:val="0"/>
          <w:lang w:val="af-ZA"/>
        </w:rPr>
      </w:pPr>
      <w:r w:rsidRPr="00AE2768">
        <w:rPr>
          <w:rFonts w:ascii="GHEA Grapalat" w:hAnsi="GHEA Grapalat"/>
          <w:i w:val="0"/>
          <w:lang w:val="af-ZA"/>
        </w:rPr>
        <w:t xml:space="preserve">Ընթացակարգի </w:t>
      </w:r>
      <w:r w:rsidR="007E15A7" w:rsidRPr="00AE2768">
        <w:rPr>
          <w:rFonts w:ascii="GHEA Grapalat" w:hAnsi="GHEA Grapalat"/>
          <w:i w:val="0"/>
          <w:lang w:val="af-ZA"/>
        </w:rPr>
        <w:t xml:space="preserve">հրավերը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 xml:space="preserve">ստանալու համար անհրաժեշտ է դիմել պատվիրատուին, մինչև սույն հայտարարության հրապարակման օրվանից հաշված` </w:t>
      </w:r>
      <w:r w:rsidR="004631B2">
        <w:rPr>
          <w:rFonts w:ascii="GHEA Grapalat" w:hAnsi="GHEA Grapalat"/>
          <w:i w:val="0"/>
          <w:u w:val="single"/>
          <w:lang w:val="af-ZA"/>
        </w:rPr>
        <w:t>7</w:t>
      </w:r>
      <w:r w:rsidR="00F06F30" w:rsidRPr="00AE2768">
        <w:rPr>
          <w:rFonts w:ascii="GHEA Grapalat" w:hAnsi="GHEA Grapalat"/>
          <w:i w:val="0"/>
          <w:lang w:val="af-ZA"/>
        </w:rPr>
        <w:t xml:space="preserve">-րդ օրը ժամը </w:t>
      </w:r>
      <w:r w:rsidR="004631B2">
        <w:rPr>
          <w:rFonts w:ascii="GHEA Grapalat" w:hAnsi="GHEA Grapalat"/>
          <w:i w:val="0"/>
          <w:lang w:val="af-ZA"/>
        </w:rPr>
        <w:t>12:00</w:t>
      </w:r>
      <w:r w:rsidR="00F06F30" w:rsidRPr="00AE2768">
        <w:rPr>
          <w:rFonts w:ascii="GHEA Grapalat" w:hAnsi="GHEA Grapalat"/>
          <w:i w:val="0"/>
          <w:lang w:val="af-ZA"/>
        </w:rPr>
        <w:t>-ը</w:t>
      </w:r>
      <w:r w:rsidR="007E15A7" w:rsidRPr="00AE2768">
        <w:rPr>
          <w:rFonts w:ascii="GHEA Grapalat" w:hAnsi="GHEA Grapalat"/>
          <w:i w:val="0"/>
          <w:lang w:val="af-ZA"/>
        </w:rPr>
        <w:t xml:space="preserve">։ Ընդ որում, </w:t>
      </w:r>
      <w:r w:rsidR="00A20B69" w:rsidRPr="00AE2768">
        <w:rPr>
          <w:rFonts w:ascii="GHEA Grapalat" w:hAnsi="GHEA Grapalat"/>
          <w:i w:val="0"/>
          <w:lang w:val="af-ZA"/>
        </w:rPr>
        <w:t xml:space="preserve">թղթային </w:t>
      </w:r>
      <w:r w:rsidR="007E15A7" w:rsidRPr="00AE2768">
        <w:rPr>
          <w:rFonts w:ascii="GHEA Grapalat" w:hAnsi="GHEA Grapalat"/>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4631B2">
        <w:rPr>
          <w:rFonts w:ascii="GHEA Grapalat" w:hAnsi="GHEA Grapalat"/>
          <w:i w:val="0"/>
          <w:lang w:val="af-ZA"/>
        </w:rPr>
        <w:t xml:space="preserve"> </w:t>
      </w:r>
      <w:r w:rsidR="007E15A7" w:rsidRPr="00AE2768">
        <w:rPr>
          <w:rFonts w:ascii="GHEA Grapalat" w:hAnsi="GHEA Grapalat"/>
          <w:i w:val="0"/>
          <w:lang w:val="af-ZA"/>
        </w:rPr>
        <w:t xml:space="preserve">այդպիսի պահանջ ստանալուն հաջորդող </w:t>
      </w:r>
      <w:r w:rsidR="00E20B3E" w:rsidRPr="00AE2768">
        <w:rPr>
          <w:rFonts w:ascii="GHEA Grapalat" w:hAnsi="GHEA Grapalat"/>
          <w:i w:val="0"/>
          <w:lang w:val="af-ZA"/>
        </w:rPr>
        <w:t xml:space="preserve">առաջին </w:t>
      </w:r>
      <w:r w:rsidR="007E15A7" w:rsidRPr="00AE2768">
        <w:rPr>
          <w:rFonts w:ascii="GHEA Grapalat" w:hAnsi="GHEA Grapalat"/>
          <w:i w:val="0"/>
          <w:lang w:val="af-ZA"/>
        </w:rPr>
        <w:t>աշխատանքային օրը</w:t>
      </w:r>
      <w:r w:rsidR="00FE4800">
        <w:rPr>
          <w:rFonts w:ascii="GHEA Grapalat" w:hAnsi="GHEA Grapalat"/>
          <w:i w:val="0"/>
          <w:lang w:val="af-ZA"/>
        </w:rPr>
        <w:t>:</w:t>
      </w:r>
    </w:p>
    <w:p w:rsidR="0067579A" w:rsidRPr="00AE2768" w:rsidRDefault="00357D48" w:rsidP="00EF3662">
      <w:pPr>
        <w:pStyle w:val="a3"/>
        <w:spacing w:line="240" w:lineRule="auto"/>
        <w:rPr>
          <w:rFonts w:ascii="GHEA Grapalat" w:hAnsi="GHEA Grapalat"/>
          <w:i w:val="0"/>
          <w:lang w:val="af-ZA"/>
        </w:rPr>
      </w:pPr>
      <w:r w:rsidRPr="00AE2768">
        <w:rPr>
          <w:rFonts w:ascii="GHEA Grapalat" w:hAnsi="GHEA Grapalat"/>
          <w:i w:val="0"/>
          <w:lang w:val="af-ZA"/>
        </w:rPr>
        <w:t xml:space="preserve">Էլեկտրոնային ձևով հրավեր տրամադրելու պահանջի դեպքում պատվիրատուն </w:t>
      </w:r>
      <w:r w:rsidR="00E222A7" w:rsidRPr="00AE2768">
        <w:rPr>
          <w:rFonts w:ascii="GHEA Grapalat" w:hAnsi="GHEA Grapalat"/>
          <w:i w:val="0"/>
          <w:lang w:val="af-ZA"/>
        </w:rPr>
        <w:t xml:space="preserve">անվճար </w:t>
      </w:r>
      <w:r w:rsidRPr="00AE2768">
        <w:rPr>
          <w:rFonts w:ascii="GHEA Grapalat" w:hAnsi="GHEA Grapalat"/>
          <w:i w:val="0"/>
          <w:lang w:val="af-ZA"/>
        </w:rPr>
        <w:t>ապահովում է հրավերի` էլեկտրոնային ձևով տրամադրումը դիմում</w:t>
      </w:r>
      <w:r w:rsidR="0006311D" w:rsidRPr="00AE2768">
        <w:rPr>
          <w:rFonts w:ascii="GHEA Grapalat" w:hAnsi="GHEA Grapalat"/>
          <w:i w:val="0"/>
          <w:lang w:val="af-ZA"/>
        </w:rPr>
        <w:t>ը</w:t>
      </w:r>
      <w:r w:rsidRPr="00AE2768">
        <w:rPr>
          <w:rFonts w:ascii="GHEA Grapalat" w:hAnsi="GHEA Grapalat"/>
          <w:i w:val="0"/>
          <w:lang w:val="af-ZA"/>
        </w:rPr>
        <w:t xml:space="preserve"> ստանալու օրվան հաջորդող աշխատանքային օրվա ընթացքում</w:t>
      </w:r>
      <w:r w:rsidR="004D5671" w:rsidRPr="00AE2768">
        <w:rPr>
          <w:rFonts w:ascii="GHEA Grapalat" w:hAnsi="GHEA Grapalat"/>
          <w:i w:val="0"/>
          <w:lang w:val="af-ZA"/>
        </w:rPr>
        <w:t>։</w:t>
      </w:r>
      <w:r w:rsidRPr="00AE2768">
        <w:rPr>
          <w:rFonts w:ascii="GHEA Grapalat" w:hAnsi="GHEA Grapalat"/>
          <w:i w:val="0"/>
          <w:lang w:val="af-ZA"/>
        </w:rPr>
        <w:t xml:space="preserve"> </w:t>
      </w:r>
    </w:p>
    <w:p w:rsidR="0067579A" w:rsidRPr="00AE2768" w:rsidRDefault="00363E98" w:rsidP="00EF3662">
      <w:pPr>
        <w:pStyle w:val="a3"/>
        <w:spacing w:line="240" w:lineRule="auto"/>
        <w:rPr>
          <w:rFonts w:ascii="GHEA Grapalat" w:hAnsi="GHEA Grapalat"/>
          <w:i w:val="0"/>
          <w:lang w:val="af-ZA"/>
        </w:rPr>
      </w:pPr>
      <w:r w:rsidRPr="00AE2768">
        <w:rPr>
          <w:rFonts w:ascii="GHEA Grapalat" w:hAnsi="GHEA Grapalat"/>
          <w:i w:val="0"/>
          <w:lang w:val="af-ZA"/>
        </w:rPr>
        <w:t>Հ</w:t>
      </w:r>
      <w:r w:rsidR="0067579A" w:rsidRPr="00AE2768">
        <w:rPr>
          <w:rFonts w:ascii="GHEA Grapalat" w:hAnsi="GHEA Grapalat"/>
          <w:i w:val="0"/>
          <w:lang w:val="af-ZA"/>
        </w:rPr>
        <w:t>րավեր չստանալը չի սահմանափակում մասնակցի` սույն ընթացակարգին մասնակցելու իրավունքը</w:t>
      </w:r>
      <w:r w:rsidR="004D5671" w:rsidRPr="00AE2768">
        <w:rPr>
          <w:rFonts w:ascii="GHEA Grapalat" w:hAnsi="GHEA Grapalat"/>
          <w:i w:val="0"/>
          <w:lang w:val="af-ZA"/>
        </w:rPr>
        <w:t>։</w:t>
      </w:r>
      <w:r w:rsidR="0067579A" w:rsidRPr="00AE2768">
        <w:rPr>
          <w:rFonts w:ascii="GHEA Grapalat" w:hAnsi="GHEA Grapalat"/>
          <w:i w:val="0"/>
          <w:lang w:val="af-ZA"/>
        </w:rPr>
        <w:t xml:space="preserve"> </w:t>
      </w:r>
    </w:p>
    <w:p w:rsidR="00332EE7" w:rsidRPr="00AE2768" w:rsidRDefault="00332EE7" w:rsidP="00236D45">
      <w:pPr>
        <w:pStyle w:val="a3"/>
        <w:spacing w:line="240" w:lineRule="auto"/>
        <w:rPr>
          <w:rFonts w:ascii="GHEA Grapalat" w:hAnsi="GHEA Grapalat"/>
          <w:i w:val="0"/>
          <w:lang w:val="af-ZA"/>
        </w:rPr>
      </w:pPr>
      <w:r w:rsidRPr="00AE2768">
        <w:rPr>
          <w:rFonts w:ascii="GHEA Grapalat" w:hAnsi="GHEA Grapalat"/>
          <w:i w:val="0"/>
          <w:lang w:val="af-ZA"/>
        </w:rPr>
        <w:t>Սույն ընթացակարգին մասնակցության հայտերն անհրաժեշտ է ներկայացնել</w:t>
      </w:r>
      <w:r w:rsidRPr="00AE2768">
        <w:rPr>
          <w:rFonts w:ascii="GHEA Grapalat" w:hAnsi="GHEA Grapalat"/>
          <w:i w:val="0"/>
          <w:lang w:val="af-ZA" w:eastAsia="ru-RU"/>
        </w:rPr>
        <w:t xml:space="preserve"> </w:t>
      </w:r>
      <w:r w:rsidR="00FE4800" w:rsidRPr="00A32B72">
        <w:rPr>
          <w:rFonts w:ascii="GHEA Grapalat" w:hAnsi="GHEA Grapalat"/>
          <w:i w:val="0"/>
          <w:color w:val="0070C0"/>
          <w:lang w:val="af-ZA"/>
        </w:rPr>
        <w:t>ՀՀ Կոտայքի մարզ, գ. Քասախ Գ. Նժդեհի 2</w:t>
      </w:r>
      <w:r w:rsidRPr="00A32B72">
        <w:rPr>
          <w:rFonts w:ascii="GHEA Grapalat" w:hAnsi="GHEA Grapalat"/>
          <w:i w:val="0"/>
          <w:color w:val="0070C0"/>
          <w:lang w:val="af-ZA"/>
        </w:rPr>
        <w:t xml:space="preserve"> հասցեով,</w:t>
      </w:r>
      <w:r w:rsidRPr="00AE2768">
        <w:rPr>
          <w:rFonts w:ascii="GHEA Grapalat" w:hAnsi="GHEA Grapalat"/>
          <w:i w:val="0"/>
          <w:lang w:val="af-ZA"/>
        </w:rPr>
        <w:t xml:space="preserve"> </w:t>
      </w:r>
      <w:r w:rsidR="006265F4" w:rsidRPr="00AE2768">
        <w:rPr>
          <w:rFonts w:ascii="GHEA Grapalat" w:hAnsi="GHEA Grapalat"/>
          <w:i w:val="0"/>
          <w:lang w:val="af-ZA"/>
        </w:rPr>
        <w:t>փաստաթղթային ձևով</w:t>
      </w:r>
      <w:r w:rsidR="006265F4" w:rsidRPr="00AE2768">
        <w:rPr>
          <w:rFonts w:ascii="GHEA Grapalat" w:hAnsi="GHEA Grapalat"/>
          <w:i w:val="0"/>
          <w:lang w:val="af-ZA" w:eastAsia="ru-RU"/>
        </w:rPr>
        <w:t xml:space="preserve"> </w:t>
      </w:r>
      <w:r w:rsidR="006265F4" w:rsidRPr="00AE2768">
        <w:rPr>
          <w:rFonts w:ascii="GHEA Grapalat" w:hAnsi="GHEA Grapalat"/>
          <w:i w:val="0"/>
          <w:lang w:val="af-ZA"/>
        </w:rPr>
        <w:t xml:space="preserve">մինչև սույն հայտարարության հրապարակման </w:t>
      </w:r>
      <w:r w:rsidRPr="00AE2768">
        <w:rPr>
          <w:rFonts w:ascii="GHEA Grapalat" w:hAnsi="GHEA Grapalat"/>
          <w:i w:val="0"/>
          <w:lang w:val="af-ZA"/>
        </w:rPr>
        <w:t xml:space="preserve">օրվանից հաշված </w:t>
      </w:r>
      <w:r w:rsidR="00236D45">
        <w:rPr>
          <w:rFonts w:ascii="GHEA Grapalat" w:hAnsi="GHEA Grapalat"/>
          <w:i w:val="0"/>
          <w:u w:val="single"/>
          <w:lang w:val="af-ZA"/>
        </w:rPr>
        <w:t xml:space="preserve">7 </w:t>
      </w:r>
      <w:r w:rsidRPr="00AE2768">
        <w:rPr>
          <w:rFonts w:ascii="GHEA Grapalat" w:hAnsi="GHEA Grapalat"/>
          <w:i w:val="0"/>
          <w:lang w:val="af-ZA"/>
        </w:rPr>
        <w:t xml:space="preserve">-րդ օրվա ժամը </w:t>
      </w:r>
      <w:r w:rsidR="00236D45">
        <w:rPr>
          <w:rFonts w:ascii="GHEA Grapalat" w:hAnsi="GHEA Grapalat"/>
          <w:i w:val="0"/>
          <w:u w:val="single"/>
          <w:lang w:val="af-ZA"/>
        </w:rPr>
        <w:t>12:00</w:t>
      </w:r>
      <w:r w:rsidRPr="00AE2768">
        <w:rPr>
          <w:rFonts w:ascii="GHEA Grapalat" w:hAnsi="GHEA Grapalat"/>
          <w:i w:val="0"/>
          <w:lang w:val="af-ZA"/>
        </w:rPr>
        <w:t xml:space="preserve">-ը: </w:t>
      </w:r>
    </w:p>
    <w:p w:rsidR="00357D48" w:rsidRPr="00AE2768" w:rsidRDefault="000076A1" w:rsidP="006265F4">
      <w:pPr>
        <w:pStyle w:val="a3"/>
        <w:spacing w:line="240" w:lineRule="auto"/>
        <w:ind w:firstLine="708"/>
        <w:rPr>
          <w:rFonts w:ascii="GHEA Grapalat" w:hAnsi="GHEA Grapalat"/>
          <w:i w:val="0"/>
          <w:lang w:val="af-ZA"/>
        </w:rPr>
      </w:pPr>
      <w:r w:rsidRPr="00AE2768">
        <w:rPr>
          <w:rFonts w:ascii="GHEA Grapalat" w:hAnsi="GHEA Grapalat"/>
          <w:i w:val="0"/>
          <w:lang w:val="af-ZA"/>
        </w:rPr>
        <w:t>Հայտերը, հայերենից բացի, կարող են ներկայացվել նաև անգլերեն կամ ռուսերեն:</w:t>
      </w:r>
      <w:r w:rsidR="00357D48" w:rsidRPr="00AE2768">
        <w:rPr>
          <w:rFonts w:ascii="GHEA Grapalat" w:hAnsi="GHEA Grapalat"/>
          <w:i w:val="0"/>
          <w:lang w:val="af-ZA"/>
        </w:rPr>
        <w:t xml:space="preserve"> </w:t>
      </w:r>
    </w:p>
    <w:p w:rsidR="00332EE7" w:rsidRPr="00A32B72" w:rsidRDefault="00332EE7" w:rsidP="00332EE7">
      <w:pPr>
        <w:pStyle w:val="a3"/>
        <w:spacing w:line="240" w:lineRule="auto"/>
        <w:ind w:firstLine="708"/>
        <w:rPr>
          <w:rFonts w:ascii="GHEA Grapalat" w:hAnsi="GHEA Grapalat"/>
          <w:i w:val="0"/>
          <w:color w:val="0070C0"/>
          <w:lang w:val="af-ZA"/>
        </w:rPr>
      </w:pPr>
      <w:r w:rsidRPr="00AE2768">
        <w:rPr>
          <w:rFonts w:ascii="GHEA Grapalat" w:hAnsi="GHEA Grapalat"/>
          <w:i w:val="0"/>
          <w:lang w:val="af-ZA"/>
        </w:rPr>
        <w:t xml:space="preserve">Հայտերի բացումը տեղի կունենա </w:t>
      </w:r>
      <w:r w:rsidR="00236D45">
        <w:rPr>
          <w:rFonts w:ascii="GHEA Grapalat" w:hAnsi="GHEA Grapalat"/>
          <w:i w:val="0"/>
          <w:lang w:val="af-ZA"/>
        </w:rPr>
        <w:t xml:space="preserve">ՀՀ Կոտայքի մարզ, գ. Քասախ Գ. Նժդեհի 2 </w:t>
      </w:r>
      <w:r w:rsidRPr="00AE2768">
        <w:rPr>
          <w:rFonts w:ascii="GHEA Grapalat" w:hAnsi="GHEA Grapalat"/>
          <w:i w:val="0"/>
          <w:lang w:val="af-ZA"/>
        </w:rPr>
        <w:t>հասցեում</w:t>
      </w:r>
      <w:r w:rsidRPr="00A32B72">
        <w:rPr>
          <w:rFonts w:ascii="GHEA Grapalat" w:hAnsi="GHEA Grapalat"/>
          <w:i w:val="0"/>
          <w:color w:val="0070C0"/>
          <w:lang w:val="af-ZA"/>
        </w:rPr>
        <w:t>,  «</w:t>
      </w:r>
      <w:r w:rsidR="00236D45" w:rsidRPr="00A32B72">
        <w:rPr>
          <w:rFonts w:ascii="GHEA Grapalat" w:hAnsi="GHEA Grapalat"/>
          <w:i w:val="0"/>
          <w:color w:val="0070C0"/>
          <w:lang w:val="af-ZA"/>
        </w:rPr>
        <w:t>2020</w:t>
      </w:r>
      <w:r w:rsidRPr="00A32B72">
        <w:rPr>
          <w:rFonts w:ascii="GHEA Grapalat" w:hAnsi="GHEA Grapalat"/>
          <w:i w:val="0"/>
          <w:color w:val="0070C0"/>
          <w:lang w:val="af-ZA"/>
        </w:rPr>
        <w:t xml:space="preserve">» «ամիս» « </w:t>
      </w:r>
      <w:r w:rsidR="00236D45" w:rsidRPr="00A32B72">
        <w:rPr>
          <w:rFonts w:ascii="GHEA Grapalat" w:hAnsi="GHEA Grapalat"/>
          <w:i w:val="0"/>
          <w:color w:val="0070C0"/>
          <w:lang w:val="af-ZA"/>
        </w:rPr>
        <w:t>հունվարի</w:t>
      </w:r>
      <w:r w:rsidRPr="00A32B72">
        <w:rPr>
          <w:rFonts w:ascii="GHEA Grapalat" w:hAnsi="GHEA Grapalat"/>
          <w:i w:val="0"/>
          <w:color w:val="0070C0"/>
          <w:lang w:val="af-ZA"/>
        </w:rPr>
        <w:t xml:space="preserve">» </w:t>
      </w:r>
      <w:r w:rsidR="00236D45" w:rsidRPr="00A32B72">
        <w:rPr>
          <w:rFonts w:ascii="GHEA Grapalat" w:hAnsi="GHEA Grapalat"/>
          <w:i w:val="0"/>
          <w:color w:val="0070C0"/>
          <w:lang w:val="af-ZA"/>
        </w:rPr>
        <w:t>1</w:t>
      </w:r>
      <w:r w:rsidR="00587860" w:rsidRPr="00587860">
        <w:rPr>
          <w:rFonts w:ascii="GHEA Grapalat" w:hAnsi="GHEA Grapalat"/>
          <w:i w:val="0"/>
          <w:color w:val="0070C0"/>
          <w:lang w:val="af-ZA"/>
        </w:rPr>
        <w:t>7</w:t>
      </w:r>
      <w:bookmarkStart w:id="2" w:name="_GoBack"/>
      <w:bookmarkEnd w:id="2"/>
      <w:r w:rsidR="00236D45" w:rsidRPr="00A32B72">
        <w:rPr>
          <w:rFonts w:ascii="GHEA Grapalat" w:hAnsi="GHEA Grapalat"/>
          <w:i w:val="0"/>
          <w:color w:val="0070C0"/>
          <w:lang w:val="af-ZA"/>
        </w:rPr>
        <w:t xml:space="preserve"> </w:t>
      </w:r>
      <w:r w:rsidRPr="00A32B72">
        <w:rPr>
          <w:rFonts w:ascii="GHEA Grapalat" w:hAnsi="GHEA Grapalat"/>
          <w:i w:val="0"/>
          <w:color w:val="0070C0"/>
          <w:lang w:val="af-ZA"/>
        </w:rPr>
        <w:t xml:space="preserve">-ին ժամը  </w:t>
      </w:r>
      <w:r w:rsidR="00236D45" w:rsidRPr="00A32B72">
        <w:rPr>
          <w:rFonts w:ascii="GHEA Grapalat" w:hAnsi="GHEA Grapalat"/>
          <w:i w:val="0"/>
          <w:color w:val="0070C0"/>
          <w:lang w:val="af-ZA"/>
        </w:rPr>
        <w:t>12:00</w:t>
      </w:r>
      <w:r w:rsidRPr="00A32B72">
        <w:rPr>
          <w:rFonts w:ascii="GHEA Grapalat" w:hAnsi="GHEA Grapalat"/>
          <w:i w:val="0"/>
          <w:color w:val="0070C0"/>
          <w:lang w:val="af-ZA"/>
        </w:rPr>
        <w:t xml:space="preserve">-ին։   </w:t>
      </w:r>
    </w:p>
    <w:p w:rsidR="00357D48" w:rsidRPr="00AE2768" w:rsidRDefault="001305C6" w:rsidP="00EF3662">
      <w:pPr>
        <w:pStyle w:val="a3"/>
        <w:spacing w:line="240" w:lineRule="auto"/>
        <w:rPr>
          <w:rFonts w:ascii="GHEA Grapalat" w:hAnsi="GHEA Grapalat"/>
          <w:i w:val="0"/>
          <w:lang w:val="af-ZA"/>
        </w:rPr>
      </w:pPr>
      <w:r w:rsidRPr="00AE2768">
        <w:rPr>
          <w:rFonts w:ascii="GHEA Grapalat" w:hAnsi="GHEA Grapalat"/>
          <w:i w:val="0"/>
          <w:lang w:val="af-ZA"/>
        </w:rPr>
        <w:t>Սույն</w:t>
      </w:r>
      <w:r w:rsidR="00357D48" w:rsidRPr="00AE2768">
        <w:rPr>
          <w:rFonts w:ascii="GHEA Grapalat" w:hAnsi="GHEA Grapalat"/>
          <w:i w:val="0"/>
          <w:lang w:val="af-ZA"/>
        </w:rPr>
        <w:t xml:space="preserve"> ընթացակար</w:t>
      </w:r>
      <w:r w:rsidR="00347499" w:rsidRPr="00AE2768">
        <w:rPr>
          <w:rFonts w:ascii="GHEA Grapalat" w:hAnsi="GHEA Grapalat"/>
          <w:i w:val="0"/>
          <w:lang w:val="af-ZA"/>
        </w:rPr>
        <w:t>գ</w:t>
      </w:r>
      <w:r w:rsidR="00357D48" w:rsidRPr="00AE2768">
        <w:rPr>
          <w:rFonts w:ascii="GHEA Grapalat" w:hAnsi="GHEA Grapalat"/>
          <w:i w:val="0"/>
          <w:lang w:val="af-ZA"/>
        </w:rPr>
        <w:t>ի վերաբերյալ բողոքները</w:t>
      </w:r>
      <w:r w:rsidR="00BE439E" w:rsidRPr="00AE2768">
        <w:rPr>
          <w:rFonts w:ascii="GHEA Grapalat" w:hAnsi="GHEA Grapalat"/>
          <w:i w:val="0"/>
          <w:lang w:val="af-ZA"/>
        </w:rPr>
        <w:t xml:space="preserve"> </w:t>
      </w:r>
      <w:r w:rsidRPr="00AE2768">
        <w:rPr>
          <w:rFonts w:ascii="GHEA Grapalat" w:hAnsi="GHEA Grapalat"/>
          <w:i w:val="0"/>
          <w:lang w:val="af-ZA"/>
        </w:rPr>
        <w:t>պետք է</w:t>
      </w:r>
      <w:r w:rsidR="0060526C" w:rsidRPr="00AE2768">
        <w:rPr>
          <w:rFonts w:ascii="GHEA Grapalat" w:hAnsi="GHEA Grapalat"/>
          <w:i w:val="0"/>
          <w:lang w:val="af-ZA"/>
        </w:rPr>
        <w:t xml:space="preserve"> </w:t>
      </w:r>
      <w:r w:rsidRPr="00AE2768">
        <w:rPr>
          <w:rFonts w:ascii="GHEA Grapalat" w:hAnsi="GHEA Grapalat"/>
          <w:i w:val="0"/>
          <w:lang w:val="af-ZA"/>
        </w:rPr>
        <w:t>ներկայացնել</w:t>
      </w:r>
      <w:r w:rsidR="00357D48" w:rsidRPr="00AE2768">
        <w:rPr>
          <w:rFonts w:ascii="GHEA Grapalat" w:hAnsi="GHEA Grapalat"/>
          <w:i w:val="0"/>
          <w:lang w:val="af-ZA"/>
        </w:rPr>
        <w:t xml:space="preserve"> </w:t>
      </w:r>
      <w:r w:rsidR="00776E6C" w:rsidRPr="00AE2768">
        <w:rPr>
          <w:rFonts w:ascii="GHEA Grapalat" w:hAnsi="GHEA Grapalat"/>
          <w:i w:val="0"/>
          <w:lang w:val="af-ZA"/>
        </w:rPr>
        <w:t>գնումների հետ կապված բողոքներ քննող անձին</w:t>
      </w:r>
      <w:r w:rsidR="00357D48" w:rsidRPr="00AE2768">
        <w:rPr>
          <w:rFonts w:ascii="GHEA Grapalat" w:hAnsi="GHEA Grapalat"/>
          <w:i w:val="0"/>
          <w:lang w:val="af-ZA"/>
        </w:rPr>
        <w:t xml:space="preserve">` ք. Երևան, </w:t>
      </w:r>
      <w:r w:rsidR="000076A1" w:rsidRPr="00AE2768">
        <w:rPr>
          <w:rFonts w:ascii="GHEA Grapalat" w:hAnsi="GHEA Grapalat"/>
          <w:i w:val="0"/>
          <w:lang w:val="af-ZA"/>
        </w:rPr>
        <w:t>Մելիք-Ադամյան փող</w:t>
      </w:r>
      <w:r w:rsidR="00E327B8" w:rsidRPr="00AE2768">
        <w:rPr>
          <w:rFonts w:ascii="GHEA Grapalat" w:hAnsi="GHEA Grapalat"/>
          <w:i w:val="0"/>
          <w:lang w:val="af-ZA"/>
        </w:rPr>
        <w:t>.</w:t>
      </w:r>
      <w:r w:rsidR="00677658" w:rsidRPr="00AE2768">
        <w:rPr>
          <w:rFonts w:ascii="GHEA Grapalat" w:hAnsi="GHEA Grapalat"/>
          <w:i w:val="0"/>
          <w:lang w:val="af-ZA"/>
        </w:rPr>
        <w:t xml:space="preserve"> </w:t>
      </w:r>
      <w:r w:rsidR="000076A1" w:rsidRPr="00AE2768">
        <w:rPr>
          <w:rFonts w:ascii="GHEA Grapalat" w:hAnsi="GHEA Grapalat"/>
          <w:i w:val="0"/>
          <w:lang w:val="af-ZA"/>
        </w:rPr>
        <w:t xml:space="preserve">1 </w:t>
      </w:r>
      <w:r w:rsidR="00357D48" w:rsidRPr="00AE2768">
        <w:rPr>
          <w:rFonts w:ascii="GHEA Grapalat" w:hAnsi="GHEA Grapalat"/>
          <w:i w:val="0"/>
          <w:lang w:val="af-ZA"/>
        </w:rPr>
        <w:t xml:space="preserve"> հասցեով</w:t>
      </w:r>
      <w:r w:rsidR="004D5671" w:rsidRPr="00AE2768">
        <w:rPr>
          <w:rFonts w:ascii="GHEA Grapalat" w:hAnsi="GHEA Grapalat"/>
          <w:i w:val="0"/>
          <w:lang w:val="af-ZA"/>
        </w:rPr>
        <w:t>։</w:t>
      </w:r>
      <w:r w:rsidRPr="00AE2768">
        <w:rPr>
          <w:rFonts w:ascii="GHEA Grapalat" w:hAnsi="GHEA Grapalat"/>
          <w:i w:val="0"/>
          <w:lang w:val="af-ZA"/>
        </w:rPr>
        <w:t xml:space="preserve"> Բողոքարկումն իր</w:t>
      </w:r>
      <w:r w:rsidR="00EE73A8" w:rsidRPr="00AE2768">
        <w:rPr>
          <w:rFonts w:ascii="GHEA Grapalat" w:hAnsi="GHEA Grapalat"/>
          <w:i w:val="0"/>
          <w:lang w:val="af-ZA"/>
        </w:rPr>
        <w:t>ա</w:t>
      </w:r>
      <w:r w:rsidRPr="00AE2768">
        <w:rPr>
          <w:rFonts w:ascii="GHEA Grapalat" w:hAnsi="GHEA Grapalat"/>
          <w:i w:val="0"/>
          <w:lang w:val="af-ZA"/>
        </w:rPr>
        <w:t xml:space="preserve">կանացվում է սույն </w:t>
      </w:r>
      <w:r w:rsidR="00677658" w:rsidRPr="00AE2768">
        <w:rPr>
          <w:rFonts w:ascii="GHEA Grapalat" w:hAnsi="GHEA Grapalat"/>
          <w:i w:val="0"/>
          <w:lang w:val="af-ZA"/>
        </w:rPr>
        <w:t xml:space="preserve">մրցույթի </w:t>
      </w:r>
      <w:r w:rsidRPr="00AE2768">
        <w:rPr>
          <w:rFonts w:ascii="GHEA Grapalat" w:hAnsi="GHEA Grapalat"/>
          <w:i w:val="0"/>
          <w:lang w:val="af-ZA"/>
        </w:rPr>
        <w:t>հրավեր</w:t>
      </w:r>
      <w:r w:rsidR="00677658" w:rsidRPr="00AE2768">
        <w:rPr>
          <w:rFonts w:ascii="GHEA Grapalat" w:hAnsi="GHEA Grapalat"/>
          <w:i w:val="0"/>
          <w:lang w:val="af-ZA"/>
        </w:rPr>
        <w:t xml:space="preserve">ով </w:t>
      </w:r>
      <w:r w:rsidRPr="00AE2768">
        <w:rPr>
          <w:rFonts w:ascii="GHEA Grapalat" w:hAnsi="GHEA Grapalat"/>
          <w:i w:val="0"/>
          <w:lang w:val="af-ZA"/>
        </w:rPr>
        <w:t>սահմանված կարգով</w:t>
      </w:r>
      <w:r w:rsidR="004D5671" w:rsidRPr="00AE2768">
        <w:rPr>
          <w:rFonts w:ascii="GHEA Grapalat" w:hAnsi="GHEA Grapalat"/>
          <w:i w:val="0"/>
          <w:lang w:val="af-ZA"/>
        </w:rPr>
        <w:t>։</w:t>
      </w:r>
      <w:r w:rsidR="006E35A0" w:rsidRPr="00AE2768">
        <w:rPr>
          <w:rFonts w:ascii="GHEA Grapalat" w:hAnsi="GHEA Grapalat"/>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AE2768">
        <w:rPr>
          <w:rFonts w:ascii="GHEA Grapalat" w:hAnsi="GHEA Grapalat"/>
          <w:i w:val="0"/>
          <w:lang w:val="af-ZA"/>
        </w:rPr>
        <w:t xml:space="preserve">«900008000482» </w:t>
      </w:r>
      <w:r w:rsidR="006E35A0" w:rsidRPr="00AE2768">
        <w:rPr>
          <w:rFonts w:ascii="GHEA Grapalat" w:hAnsi="GHEA Grapalat"/>
          <w:i w:val="0"/>
          <w:lang w:val="af-ZA"/>
        </w:rPr>
        <w:t xml:space="preserve">գանձապետական հաշվեհամարին: </w:t>
      </w:r>
    </w:p>
    <w:p w:rsidR="00754697" w:rsidRPr="00A32B72" w:rsidRDefault="00754697" w:rsidP="00EF3662">
      <w:pPr>
        <w:pStyle w:val="a3"/>
        <w:spacing w:line="240" w:lineRule="auto"/>
        <w:rPr>
          <w:rFonts w:ascii="GHEA Grapalat" w:hAnsi="GHEA Grapalat"/>
          <w:i w:val="0"/>
          <w:color w:val="0070C0"/>
          <w:lang w:val="af-ZA"/>
        </w:rPr>
      </w:pPr>
      <w:r w:rsidRPr="00AE2768">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E2768">
        <w:rPr>
          <w:rFonts w:ascii="GHEA Grapalat" w:hAnsi="GHEA Grapalat"/>
          <w:i w:val="0"/>
          <w:lang w:val="af-ZA"/>
        </w:rPr>
        <w:t xml:space="preserve">գնահատող հանձնաժողովի քարտուղար </w:t>
      </w:r>
      <w:r w:rsidRPr="00AE2768">
        <w:rPr>
          <w:rFonts w:ascii="GHEA Grapalat" w:hAnsi="GHEA Grapalat"/>
          <w:i w:val="0"/>
          <w:lang w:val="af-ZA"/>
        </w:rPr>
        <w:t>`</w:t>
      </w:r>
      <w:r w:rsidR="00236D45" w:rsidRPr="00A32B72">
        <w:rPr>
          <w:rFonts w:ascii="GHEA Grapalat" w:hAnsi="GHEA Grapalat"/>
          <w:i w:val="0"/>
          <w:color w:val="0070C0"/>
          <w:u w:val="single"/>
          <w:lang w:val="af-ZA"/>
        </w:rPr>
        <w:t>Աշխեն Հովհաննիսյան</w:t>
      </w:r>
      <w:r w:rsidR="009F18D0" w:rsidRPr="00A32B72">
        <w:rPr>
          <w:rFonts w:ascii="GHEA Grapalat" w:hAnsi="GHEA Grapalat"/>
          <w:i w:val="0"/>
          <w:color w:val="0070C0"/>
          <w:lang w:val="af-ZA"/>
        </w:rPr>
        <w:t>ին</w:t>
      </w:r>
    </w:p>
    <w:p w:rsidR="009F18D0" w:rsidRPr="00A32B72" w:rsidRDefault="009F18D0" w:rsidP="00EF3662">
      <w:pPr>
        <w:pStyle w:val="a3"/>
        <w:spacing w:line="240" w:lineRule="auto"/>
        <w:ind w:firstLine="0"/>
        <w:rPr>
          <w:rFonts w:ascii="GHEA Grapalat" w:hAnsi="GHEA Grapalat"/>
          <w:i w:val="0"/>
          <w:color w:val="0070C0"/>
          <w:lang w:val="af-ZA"/>
        </w:rPr>
      </w:pP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r>
      <w:r w:rsidRPr="00A32B72">
        <w:rPr>
          <w:rFonts w:ascii="GHEA Grapalat" w:hAnsi="GHEA Grapalat"/>
          <w:i w:val="0"/>
          <w:color w:val="0070C0"/>
          <w:lang w:val="af-ZA"/>
        </w:rPr>
        <w:tab/>
        <w:t xml:space="preserve">             </w:t>
      </w:r>
      <w:r w:rsidRPr="00A32B72">
        <w:rPr>
          <w:rFonts w:ascii="GHEA Grapalat" w:hAnsi="GHEA Grapalat"/>
          <w:i w:val="0"/>
          <w:color w:val="0070C0"/>
          <w:sz w:val="16"/>
          <w:szCs w:val="16"/>
          <w:lang w:val="af-ZA"/>
        </w:rPr>
        <w:t>անունը, ազգանունը</w:t>
      </w:r>
    </w:p>
    <w:p w:rsidR="00754697" w:rsidRPr="00A32B72" w:rsidRDefault="00754697" w:rsidP="00EF3662">
      <w:pPr>
        <w:pStyle w:val="a3"/>
        <w:spacing w:line="240" w:lineRule="auto"/>
        <w:rPr>
          <w:rFonts w:ascii="GHEA Grapalat" w:hAnsi="GHEA Grapalat"/>
          <w:i w:val="0"/>
          <w:color w:val="0070C0"/>
          <w:u w:val="single"/>
          <w:lang w:val="af-ZA"/>
        </w:rPr>
      </w:pPr>
      <w:r w:rsidRPr="00A32B72">
        <w:rPr>
          <w:rFonts w:ascii="GHEA Grapalat" w:hAnsi="GHEA Grapalat"/>
          <w:i w:val="0"/>
          <w:color w:val="0070C0"/>
          <w:lang w:val="af-ZA"/>
        </w:rPr>
        <w:t xml:space="preserve">                                      Հեռախոս</w:t>
      </w:r>
      <w:r w:rsidR="009F18D0" w:rsidRPr="00A32B72">
        <w:rPr>
          <w:rFonts w:ascii="GHEA Grapalat" w:hAnsi="GHEA Grapalat"/>
          <w:i w:val="0"/>
          <w:color w:val="0070C0"/>
          <w:lang w:val="af-ZA"/>
        </w:rPr>
        <w:t xml:space="preserve"> </w:t>
      </w:r>
      <w:r w:rsidR="00236D45" w:rsidRPr="00A32B72">
        <w:rPr>
          <w:rFonts w:ascii="GHEA Grapalat" w:hAnsi="GHEA Grapalat"/>
          <w:i w:val="0"/>
          <w:color w:val="0070C0"/>
          <w:u w:val="single"/>
          <w:lang w:val="af-ZA"/>
        </w:rPr>
        <w:t>093440324</w:t>
      </w:r>
    </w:p>
    <w:p w:rsidR="004E2FC6" w:rsidRPr="00A32B72" w:rsidRDefault="004E2FC6" w:rsidP="00EF3662">
      <w:pPr>
        <w:pStyle w:val="a3"/>
        <w:spacing w:line="240" w:lineRule="auto"/>
        <w:rPr>
          <w:rFonts w:ascii="GHEA Grapalat" w:hAnsi="GHEA Grapalat"/>
          <w:i w:val="0"/>
          <w:color w:val="0070C0"/>
          <w:lang w:val="af-ZA"/>
        </w:rPr>
      </w:pPr>
    </w:p>
    <w:p w:rsidR="00754697" w:rsidRPr="00236D45" w:rsidRDefault="00754697" w:rsidP="00EF3662">
      <w:pPr>
        <w:pStyle w:val="a3"/>
        <w:spacing w:line="240" w:lineRule="auto"/>
        <w:rPr>
          <w:rFonts w:ascii="GHEA Grapalat" w:hAnsi="GHEA Grapalat"/>
          <w:i w:val="0"/>
          <w:u w:val="single"/>
          <w:lang w:val="hy-AM"/>
        </w:rPr>
      </w:pPr>
      <w:r w:rsidRPr="00AE2768">
        <w:rPr>
          <w:rFonts w:ascii="GHEA Grapalat" w:hAnsi="GHEA Grapalat"/>
          <w:i w:val="0"/>
          <w:lang w:val="af-ZA"/>
        </w:rPr>
        <w:t xml:space="preserve">                                        Էլ.</w:t>
      </w:r>
      <w:r w:rsidR="009F18D0" w:rsidRPr="00AE2768">
        <w:rPr>
          <w:rFonts w:ascii="GHEA Grapalat" w:hAnsi="GHEA Grapalat"/>
          <w:i w:val="0"/>
          <w:lang w:val="af-ZA"/>
        </w:rPr>
        <w:t xml:space="preserve"> </w:t>
      </w:r>
      <w:r w:rsidRPr="00AE2768">
        <w:rPr>
          <w:rFonts w:ascii="GHEA Grapalat" w:hAnsi="GHEA Grapalat"/>
          <w:i w:val="0"/>
          <w:lang w:val="af-ZA"/>
        </w:rPr>
        <w:t>փոստ</w:t>
      </w:r>
      <w:r w:rsidR="009F18D0" w:rsidRPr="00AE2768">
        <w:rPr>
          <w:rFonts w:ascii="GHEA Grapalat" w:hAnsi="GHEA Grapalat"/>
          <w:i w:val="0"/>
          <w:lang w:val="af-ZA"/>
        </w:rPr>
        <w:t xml:space="preserve"> </w:t>
      </w:r>
      <w:r w:rsidR="00236D45">
        <w:rPr>
          <w:rFonts w:ascii="GHEA Grapalat" w:hAnsi="GHEA Grapalat"/>
          <w:i w:val="0"/>
          <w:u w:val="single"/>
          <w:lang w:val="hy-AM"/>
        </w:rPr>
        <w:t>mkasakh@mail.ru</w:t>
      </w: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9F18D0" w:rsidRPr="00AE2768" w:rsidRDefault="009F18D0" w:rsidP="00EF3662">
      <w:pPr>
        <w:pStyle w:val="a3"/>
        <w:spacing w:line="240" w:lineRule="auto"/>
        <w:rPr>
          <w:rFonts w:ascii="GHEA Grapalat" w:hAnsi="GHEA Grapalat"/>
          <w:i w:val="0"/>
          <w:lang w:val="af-ZA"/>
        </w:rPr>
      </w:pPr>
    </w:p>
    <w:p w:rsidR="00754697" w:rsidRPr="00AE2768" w:rsidRDefault="00754697" w:rsidP="00EF3662">
      <w:pPr>
        <w:pStyle w:val="a3"/>
        <w:spacing w:line="240" w:lineRule="auto"/>
        <w:ind w:firstLine="0"/>
        <w:jc w:val="left"/>
        <w:rPr>
          <w:rFonts w:ascii="GHEA Grapalat" w:hAnsi="GHEA Grapalat"/>
          <w:i w:val="0"/>
          <w:u w:val="single"/>
          <w:lang w:val="af-ZA"/>
        </w:rPr>
      </w:pPr>
      <w:r w:rsidRPr="00AE2768">
        <w:rPr>
          <w:rFonts w:ascii="GHEA Grapalat" w:hAnsi="GHEA Grapalat"/>
          <w:i w:val="0"/>
          <w:lang w:val="af-ZA"/>
        </w:rPr>
        <w:t>Պատվիրատու</w:t>
      </w:r>
      <w:r w:rsidR="00236D45">
        <w:rPr>
          <w:rFonts w:ascii="GHEA Grapalat" w:hAnsi="GHEA Grapalat"/>
          <w:i w:val="0"/>
          <w:lang w:val="af-ZA"/>
        </w:rPr>
        <w:t>`</w:t>
      </w:r>
      <w:r w:rsidR="009F18D0" w:rsidRPr="00AE2768">
        <w:rPr>
          <w:rFonts w:ascii="GHEA Grapalat" w:hAnsi="GHEA Grapalat"/>
          <w:i w:val="0"/>
          <w:u w:val="single"/>
          <w:lang w:val="af-ZA"/>
        </w:rPr>
        <w:tab/>
      </w:r>
      <w:r w:rsidR="00236D45" w:rsidRPr="00A32B72">
        <w:rPr>
          <w:rFonts w:ascii="GHEA Grapalat" w:hAnsi="GHEA Grapalat"/>
          <w:b/>
          <w:i w:val="0"/>
          <w:color w:val="0070C0"/>
          <w:u w:val="single"/>
          <w:lang w:val="af-ZA"/>
        </w:rPr>
        <w:t>Քասախի «Արուսյակ» մանկապարտեզ ՀՈԱԿ</w:t>
      </w:r>
    </w:p>
    <w:p w:rsidR="009F18D0" w:rsidRPr="00AE2768" w:rsidRDefault="009F18D0" w:rsidP="00EF3662">
      <w:pPr>
        <w:pStyle w:val="a3"/>
        <w:spacing w:line="240" w:lineRule="auto"/>
        <w:ind w:firstLine="0"/>
        <w:rPr>
          <w:rFonts w:ascii="GHEA Grapalat" w:hAnsi="GHEA Grapalat"/>
          <w:i w:val="0"/>
          <w:lang w:val="af-ZA"/>
        </w:rPr>
      </w:pP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lang w:val="af-ZA"/>
        </w:rPr>
        <w:tab/>
      </w:r>
      <w:r w:rsidRPr="00AE2768">
        <w:rPr>
          <w:rFonts w:ascii="GHEA Grapalat" w:hAnsi="GHEA Grapalat"/>
          <w:i w:val="0"/>
          <w:sz w:val="16"/>
          <w:szCs w:val="16"/>
          <w:lang w:val="af-ZA"/>
        </w:rPr>
        <w:t>անվանումը</w:t>
      </w:r>
    </w:p>
    <w:p w:rsidR="00754697" w:rsidRPr="00AE2768" w:rsidRDefault="00754697" w:rsidP="00EF3662">
      <w:pPr>
        <w:pStyle w:val="31"/>
        <w:spacing w:after="240" w:line="240" w:lineRule="auto"/>
        <w:ind w:firstLine="709"/>
        <w:rPr>
          <w:rFonts w:ascii="GHEA Grapalat" w:hAnsi="GHEA Grapalat" w:cs="Sylfaen"/>
          <w:b/>
          <w:lang w:val="es-ES"/>
        </w:rPr>
      </w:pPr>
    </w:p>
    <w:p w:rsidR="00754697" w:rsidRPr="00AE2768" w:rsidRDefault="00754697" w:rsidP="00EF3662">
      <w:pPr>
        <w:pStyle w:val="a3"/>
        <w:spacing w:line="240" w:lineRule="auto"/>
        <w:ind w:left="1404"/>
        <w:rPr>
          <w:rFonts w:ascii="GHEA Grapalat" w:hAnsi="GHEA Grapalat"/>
          <w:i w:val="0"/>
          <w:lang w:val="af-ZA"/>
        </w:rPr>
      </w:pPr>
    </w:p>
    <w:p w:rsidR="00A12C95" w:rsidRPr="00AE2768" w:rsidRDefault="00A12C95" w:rsidP="00EF3662">
      <w:pPr>
        <w:pStyle w:val="a3"/>
        <w:spacing w:line="240" w:lineRule="auto"/>
        <w:ind w:left="1404"/>
        <w:rPr>
          <w:rFonts w:ascii="GHEA Grapalat" w:hAnsi="GHEA Grapalat"/>
          <w:i w:val="0"/>
          <w:lang w:val="af-ZA"/>
        </w:rPr>
      </w:pPr>
    </w:p>
    <w:p w:rsidR="00096865" w:rsidRPr="00AE2768" w:rsidRDefault="00236D45"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rPr>
        <w:t>Հ</w:t>
      </w:r>
      <w:r w:rsidR="00096865" w:rsidRPr="00AE2768">
        <w:rPr>
          <w:rFonts w:ascii="GHEA Grapalat" w:hAnsi="GHEA Grapalat" w:cs="Sylfaen"/>
          <w:i/>
          <w:sz w:val="20"/>
          <w:szCs w:val="20"/>
        </w:rPr>
        <w:t>աստատված</w:t>
      </w:r>
      <w:r w:rsidR="00096865" w:rsidRPr="00AE2768">
        <w:rPr>
          <w:rFonts w:ascii="GHEA Grapalat" w:hAnsi="GHEA Grapalat" w:cs="Times Armenian"/>
          <w:i/>
          <w:sz w:val="20"/>
          <w:szCs w:val="20"/>
          <w:lang w:val="af-ZA"/>
        </w:rPr>
        <w:t xml:space="preserve"> </w:t>
      </w:r>
      <w:r w:rsidR="00096865" w:rsidRPr="00AE2768">
        <w:rPr>
          <w:rFonts w:ascii="GHEA Grapalat" w:hAnsi="GHEA Grapalat" w:cs="Sylfaen"/>
          <w:i/>
          <w:sz w:val="20"/>
          <w:szCs w:val="20"/>
        </w:rPr>
        <w:t>է</w:t>
      </w:r>
    </w:p>
    <w:p w:rsidR="00096865" w:rsidRPr="00A32B72" w:rsidRDefault="00C27500" w:rsidP="00EF3662">
      <w:pPr>
        <w:pStyle w:val="aa"/>
        <w:spacing w:after="0"/>
        <w:ind w:firstLine="567"/>
        <w:jc w:val="right"/>
        <w:rPr>
          <w:rFonts w:ascii="GHEA Grapalat" w:hAnsi="GHEA Grapalat" w:cs="Sylfaen"/>
          <w:i/>
          <w:color w:val="0070C0"/>
          <w:sz w:val="20"/>
          <w:szCs w:val="20"/>
          <w:lang w:val="af-ZA"/>
        </w:rPr>
      </w:pPr>
      <w:r w:rsidRPr="00A32B72">
        <w:rPr>
          <w:rFonts w:ascii="GHEA Grapalat" w:hAnsi="GHEA Grapalat"/>
          <w:b/>
          <w:i/>
          <w:color w:val="0070C0"/>
          <w:sz w:val="20"/>
          <w:szCs w:val="20"/>
          <w:lang w:val="af-ZA"/>
        </w:rPr>
        <w:t>ԿՄՔՀ-ԱՄ-ԳՀԱՊՁԲ-20/01</w:t>
      </w:r>
      <w:r w:rsidRPr="00A32B72">
        <w:rPr>
          <w:rFonts w:ascii="GHEA Grapalat" w:hAnsi="GHEA Grapalat"/>
          <w:b/>
          <w:i/>
          <w:color w:val="0070C0"/>
          <w:lang w:val="af-ZA"/>
        </w:rPr>
        <w:t xml:space="preserve"> </w:t>
      </w:r>
      <w:r w:rsidR="00096865" w:rsidRPr="00A32B72">
        <w:rPr>
          <w:rFonts w:ascii="GHEA Grapalat" w:hAnsi="GHEA Grapalat" w:cs="Sylfaen"/>
          <w:i/>
          <w:color w:val="0070C0"/>
          <w:sz w:val="20"/>
          <w:szCs w:val="20"/>
        </w:rPr>
        <w:t>ծածկա</w:t>
      </w:r>
      <w:r w:rsidR="00096865" w:rsidRPr="00A32B72">
        <w:rPr>
          <w:rFonts w:ascii="GHEA Grapalat" w:hAnsi="GHEA Grapalat" w:cs="Times Armenian"/>
          <w:i/>
          <w:color w:val="0070C0"/>
          <w:sz w:val="20"/>
          <w:szCs w:val="20"/>
        </w:rPr>
        <w:t>գ</w:t>
      </w:r>
      <w:r w:rsidR="00096865" w:rsidRPr="00A32B72">
        <w:rPr>
          <w:rFonts w:ascii="GHEA Grapalat" w:hAnsi="GHEA Grapalat" w:cs="Sylfaen"/>
          <w:i/>
          <w:color w:val="0070C0"/>
          <w:sz w:val="20"/>
          <w:szCs w:val="20"/>
        </w:rPr>
        <w:t>րով</w:t>
      </w:r>
      <w:r w:rsidR="00096865" w:rsidRPr="00A32B72">
        <w:rPr>
          <w:rFonts w:ascii="GHEA Grapalat" w:hAnsi="GHEA Grapalat" w:cs="Times Armenian"/>
          <w:i/>
          <w:color w:val="0070C0"/>
          <w:sz w:val="20"/>
          <w:szCs w:val="20"/>
          <w:lang w:val="af-ZA"/>
        </w:rPr>
        <w:t xml:space="preserve"> </w:t>
      </w:r>
    </w:p>
    <w:p w:rsidR="00096865" w:rsidRPr="00A32B72" w:rsidRDefault="000D08B4" w:rsidP="00EF3662">
      <w:pPr>
        <w:pStyle w:val="aa"/>
        <w:spacing w:after="0"/>
        <w:ind w:firstLine="567"/>
        <w:jc w:val="right"/>
        <w:rPr>
          <w:rFonts w:ascii="GHEA Grapalat" w:hAnsi="GHEA Grapalat" w:cs="Times Armenian"/>
          <w:i/>
          <w:color w:val="0070C0"/>
          <w:sz w:val="20"/>
          <w:szCs w:val="20"/>
          <w:lang w:val="af-ZA"/>
        </w:rPr>
      </w:pPr>
      <w:r w:rsidRPr="00A32B72">
        <w:rPr>
          <w:rFonts w:ascii="GHEA Grapalat" w:hAnsi="GHEA Grapalat" w:cs="Sylfaen"/>
          <w:i/>
          <w:color w:val="0070C0"/>
          <w:sz w:val="20"/>
          <w:szCs w:val="20"/>
        </w:rPr>
        <w:t>գնանշման</w:t>
      </w:r>
      <w:r w:rsidRPr="00A32B72">
        <w:rPr>
          <w:rFonts w:ascii="GHEA Grapalat" w:hAnsi="GHEA Grapalat" w:cs="Sylfaen"/>
          <w:i/>
          <w:color w:val="0070C0"/>
          <w:sz w:val="20"/>
          <w:szCs w:val="20"/>
          <w:lang w:val="af-ZA"/>
        </w:rPr>
        <w:t xml:space="preserve"> </w:t>
      </w:r>
      <w:r w:rsidRPr="00A32B72">
        <w:rPr>
          <w:rFonts w:ascii="GHEA Grapalat" w:hAnsi="GHEA Grapalat" w:cs="Sylfaen"/>
          <w:i/>
          <w:color w:val="0070C0"/>
          <w:sz w:val="20"/>
          <w:szCs w:val="20"/>
        </w:rPr>
        <w:t>հարցում</w:t>
      </w:r>
      <w:r w:rsidR="008C5FC1" w:rsidRPr="00A32B72">
        <w:rPr>
          <w:rFonts w:ascii="GHEA Grapalat" w:hAnsi="GHEA Grapalat" w:cs="Times Armenian"/>
          <w:i/>
          <w:color w:val="0070C0"/>
          <w:sz w:val="20"/>
          <w:szCs w:val="20"/>
          <w:lang w:val="af-ZA"/>
        </w:rPr>
        <w:t>ի</w:t>
      </w:r>
      <w:r w:rsidR="00096865" w:rsidRPr="00A32B72">
        <w:rPr>
          <w:rFonts w:ascii="GHEA Grapalat" w:hAnsi="GHEA Grapalat" w:cs="Times Armenian"/>
          <w:i/>
          <w:color w:val="0070C0"/>
          <w:sz w:val="20"/>
          <w:szCs w:val="20"/>
          <w:lang w:val="af-ZA"/>
        </w:rPr>
        <w:t xml:space="preserve"> </w:t>
      </w:r>
      <w:r w:rsidR="00EE5855" w:rsidRPr="00A32B72">
        <w:rPr>
          <w:rFonts w:ascii="GHEA Grapalat" w:hAnsi="GHEA Grapalat" w:cs="Times Armenian"/>
          <w:i/>
          <w:color w:val="0070C0"/>
          <w:sz w:val="20"/>
          <w:szCs w:val="20"/>
          <w:lang w:val="af-ZA"/>
        </w:rPr>
        <w:t xml:space="preserve">գնահատող </w:t>
      </w:r>
      <w:r w:rsidR="00096865" w:rsidRPr="00A32B72">
        <w:rPr>
          <w:rFonts w:ascii="GHEA Grapalat" w:hAnsi="GHEA Grapalat" w:cs="Sylfaen"/>
          <w:i/>
          <w:color w:val="0070C0"/>
          <w:sz w:val="20"/>
          <w:szCs w:val="20"/>
        </w:rPr>
        <w:t>հանձնաժողովի</w:t>
      </w:r>
    </w:p>
    <w:p w:rsidR="00096865" w:rsidRPr="00A32B72" w:rsidRDefault="009124C9" w:rsidP="00EF3662">
      <w:pPr>
        <w:pStyle w:val="aa"/>
        <w:spacing w:after="0"/>
        <w:ind w:firstLine="567"/>
        <w:jc w:val="right"/>
        <w:rPr>
          <w:rFonts w:ascii="GHEA Grapalat" w:hAnsi="GHEA Grapalat"/>
          <w:i/>
          <w:color w:val="0070C0"/>
          <w:sz w:val="20"/>
          <w:szCs w:val="20"/>
          <w:lang w:val="af-ZA"/>
        </w:rPr>
      </w:pPr>
      <w:r w:rsidRPr="00A32B72">
        <w:rPr>
          <w:rFonts w:ascii="GHEA Grapalat" w:hAnsi="GHEA Grapalat" w:cs="Sylfaen"/>
          <w:i/>
          <w:color w:val="0070C0"/>
          <w:sz w:val="20"/>
          <w:szCs w:val="20"/>
          <w:lang w:val="af-ZA"/>
        </w:rPr>
        <w:t xml:space="preserve"> 2020</w:t>
      </w:r>
      <w:r w:rsidR="00096865" w:rsidRPr="00A32B72">
        <w:rPr>
          <w:rFonts w:ascii="GHEA Grapalat" w:hAnsi="GHEA Grapalat" w:cs="Sylfaen"/>
          <w:i/>
          <w:color w:val="0070C0"/>
          <w:sz w:val="20"/>
          <w:szCs w:val="20"/>
        </w:rPr>
        <w:t>թ</w:t>
      </w:r>
      <w:r w:rsidR="00096865" w:rsidRPr="00A32B72">
        <w:rPr>
          <w:rFonts w:ascii="GHEA Grapalat" w:hAnsi="GHEA Grapalat" w:cs="Times Armenian"/>
          <w:i/>
          <w:color w:val="0070C0"/>
          <w:sz w:val="20"/>
          <w:szCs w:val="20"/>
          <w:lang w:val="af-ZA"/>
        </w:rPr>
        <w:t xml:space="preserve">. </w:t>
      </w:r>
      <w:r w:rsidRPr="00A32B72">
        <w:rPr>
          <w:rFonts w:ascii="GHEA Grapalat" w:hAnsi="GHEA Grapalat" w:cs="Times Armenian"/>
          <w:i/>
          <w:color w:val="0070C0"/>
          <w:sz w:val="20"/>
          <w:szCs w:val="20"/>
          <w:lang w:val="hy-AM"/>
        </w:rPr>
        <w:t>հունվարի 9</w:t>
      </w:r>
      <w:r w:rsidR="005C6159" w:rsidRPr="00A32B72">
        <w:rPr>
          <w:rFonts w:ascii="GHEA Grapalat" w:hAnsi="GHEA Grapalat" w:cs="Times Armenian"/>
          <w:i/>
          <w:color w:val="0070C0"/>
          <w:sz w:val="20"/>
          <w:szCs w:val="20"/>
          <w:lang w:val="af-ZA"/>
        </w:rPr>
        <w:t xml:space="preserve">-ի </w:t>
      </w:r>
      <w:r w:rsidR="00096865" w:rsidRPr="00A32B72">
        <w:rPr>
          <w:rFonts w:ascii="GHEA Grapalat" w:hAnsi="GHEA Grapalat" w:cs="Times Armenian"/>
          <w:i/>
          <w:color w:val="0070C0"/>
          <w:sz w:val="20"/>
          <w:szCs w:val="20"/>
          <w:vertAlign w:val="subscript"/>
          <w:lang w:val="af-ZA"/>
        </w:rPr>
        <w:t xml:space="preserve"> </w:t>
      </w:r>
      <w:r w:rsidR="005C6159" w:rsidRPr="00A32B72">
        <w:rPr>
          <w:rFonts w:ascii="GHEA Grapalat" w:hAnsi="GHEA Grapalat" w:cs="Times Armenian"/>
          <w:i/>
          <w:color w:val="0070C0"/>
          <w:sz w:val="20"/>
          <w:szCs w:val="20"/>
          <w:lang w:val="af-ZA"/>
        </w:rPr>
        <w:t xml:space="preserve">N </w:t>
      </w:r>
      <w:r w:rsidRPr="00A32B72">
        <w:rPr>
          <w:rFonts w:ascii="GHEA Grapalat" w:hAnsi="GHEA Grapalat" w:cs="Times Armenian"/>
          <w:i/>
          <w:color w:val="0070C0"/>
          <w:sz w:val="20"/>
          <w:szCs w:val="20"/>
          <w:lang w:val="hy-AM"/>
        </w:rPr>
        <w:t xml:space="preserve">1 </w:t>
      </w:r>
      <w:r w:rsidR="00096865" w:rsidRPr="00A32B72">
        <w:rPr>
          <w:rFonts w:ascii="GHEA Grapalat" w:hAnsi="GHEA Grapalat" w:cs="Sylfaen"/>
          <w:i/>
          <w:color w:val="0070C0"/>
          <w:sz w:val="20"/>
          <w:szCs w:val="20"/>
        </w:rPr>
        <w:t>որոշմամբ</w:t>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32B72" w:rsidRDefault="00A76C15" w:rsidP="00EF3662">
      <w:pPr>
        <w:pStyle w:val="aa"/>
        <w:ind w:right="-7" w:firstLine="567"/>
        <w:jc w:val="center"/>
        <w:rPr>
          <w:rFonts w:ascii="GHEA Grapalat" w:hAnsi="GHEA Grapalat"/>
          <w:color w:val="0070C0"/>
          <w:lang w:val="af-ZA"/>
        </w:rPr>
      </w:pPr>
      <w:r w:rsidRPr="00A32B72">
        <w:rPr>
          <w:rFonts w:ascii="GHEA Grapalat" w:hAnsi="GHEA Grapalat" w:cs="Times Armenian"/>
          <w:i/>
          <w:color w:val="0070C0"/>
          <w:lang w:val="af-ZA"/>
        </w:rPr>
        <w:t>«</w:t>
      </w:r>
      <w:r w:rsidR="00236D45" w:rsidRPr="00A32B72">
        <w:rPr>
          <w:rFonts w:ascii="GHEA Grapalat" w:hAnsi="GHEA Grapalat"/>
          <w:b/>
          <w:i/>
          <w:color w:val="0070C0"/>
          <w:u w:val="single"/>
          <w:lang w:val="af-ZA"/>
        </w:rPr>
        <w:t xml:space="preserve"> Քասախի «Արուսյակ» մանկապարտեզ ՀՈԱԿ</w:t>
      </w:r>
      <w:r w:rsidR="00236D45" w:rsidRPr="00A32B72">
        <w:rPr>
          <w:rFonts w:ascii="GHEA Grapalat" w:hAnsi="GHEA Grapalat" w:cs="Sylfaen"/>
          <w:i/>
          <w:color w:val="0070C0"/>
          <w:lang w:val="af-ZA"/>
        </w:rPr>
        <w:t xml:space="preserve"> </w:t>
      </w:r>
      <w:r w:rsidRPr="00A32B72">
        <w:rPr>
          <w:rFonts w:ascii="GHEA Grapalat" w:hAnsi="GHEA Grapalat" w:cs="Sylfaen"/>
          <w:i/>
          <w:color w:val="0070C0"/>
          <w:lang w:val="af-ZA"/>
        </w:rPr>
        <w:t>»</w:t>
      </w:r>
    </w:p>
    <w:p w:rsidR="00096865" w:rsidRPr="00AE2768" w:rsidRDefault="00096865" w:rsidP="00EF3662">
      <w:pPr>
        <w:pStyle w:val="aa"/>
        <w:tabs>
          <w:tab w:val="left" w:pos="5968"/>
        </w:tabs>
        <w:ind w:right="-7" w:firstLine="567"/>
        <w:rPr>
          <w:rFonts w:ascii="GHEA Grapalat" w:hAnsi="GHEA Grapalat"/>
          <w:lang w:val="af-ZA"/>
        </w:rPr>
      </w:pPr>
      <w:r w:rsidRPr="00AE2768">
        <w:rPr>
          <w:rFonts w:ascii="GHEA Grapalat" w:hAnsi="GHEA Grapalat"/>
          <w:lang w:val="af-ZA"/>
        </w:rPr>
        <w:tab/>
      </w: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cs="Sylfaen"/>
          <w:lang w:val="af-ZA"/>
        </w:rPr>
      </w:pPr>
      <w:r w:rsidRPr="00AE2768">
        <w:rPr>
          <w:rFonts w:ascii="GHEA Grapalat" w:hAnsi="GHEA Grapalat" w:cs="Sylfaen"/>
        </w:rPr>
        <w:t>Հ</w:t>
      </w:r>
      <w:r w:rsidRPr="00AE2768">
        <w:rPr>
          <w:rFonts w:ascii="GHEA Grapalat" w:hAnsi="GHEA Grapalat" w:cs="Times Armenian"/>
          <w:lang w:val="af-ZA"/>
        </w:rPr>
        <w:t xml:space="preserve"> </w:t>
      </w:r>
      <w:r w:rsidRPr="00AE2768">
        <w:rPr>
          <w:rFonts w:ascii="GHEA Grapalat" w:hAnsi="GHEA Grapalat" w:cs="Sylfaen"/>
        </w:rPr>
        <w:t>Ր</w:t>
      </w:r>
      <w:r w:rsidRPr="00AE2768">
        <w:rPr>
          <w:rFonts w:ascii="GHEA Grapalat" w:hAnsi="GHEA Grapalat" w:cs="Times Armenian"/>
          <w:lang w:val="af-ZA"/>
        </w:rPr>
        <w:t xml:space="preserve"> </w:t>
      </w:r>
      <w:r w:rsidRPr="00AE2768">
        <w:rPr>
          <w:rFonts w:ascii="GHEA Grapalat" w:hAnsi="GHEA Grapalat" w:cs="Sylfaen"/>
        </w:rPr>
        <w:t>Ա</w:t>
      </w:r>
      <w:r w:rsidRPr="00AE2768">
        <w:rPr>
          <w:rFonts w:ascii="GHEA Grapalat" w:hAnsi="GHEA Grapalat" w:cs="Times Armenian"/>
          <w:lang w:val="af-ZA"/>
        </w:rPr>
        <w:t xml:space="preserve"> </w:t>
      </w:r>
      <w:r w:rsidRPr="00AE2768">
        <w:rPr>
          <w:rFonts w:ascii="GHEA Grapalat" w:hAnsi="GHEA Grapalat" w:cs="Sylfaen"/>
        </w:rPr>
        <w:t>Վ</w:t>
      </w:r>
      <w:r w:rsidRPr="00AE2768">
        <w:rPr>
          <w:rFonts w:ascii="GHEA Grapalat" w:hAnsi="GHEA Grapalat" w:cs="Times Armenian"/>
          <w:lang w:val="af-ZA"/>
        </w:rPr>
        <w:t xml:space="preserve"> </w:t>
      </w:r>
      <w:r w:rsidRPr="00AE2768">
        <w:rPr>
          <w:rFonts w:ascii="GHEA Grapalat" w:hAnsi="GHEA Grapalat" w:cs="Sylfaen"/>
        </w:rPr>
        <w:t>Ե</w:t>
      </w:r>
      <w:r w:rsidRPr="00AE2768">
        <w:rPr>
          <w:rFonts w:ascii="GHEA Grapalat" w:hAnsi="GHEA Grapalat" w:cs="Times Armenian"/>
          <w:lang w:val="af-ZA"/>
        </w:rPr>
        <w:t xml:space="preserve"> </w:t>
      </w:r>
      <w:r w:rsidRPr="00AE2768">
        <w:rPr>
          <w:rFonts w:ascii="GHEA Grapalat" w:hAnsi="GHEA Grapalat" w:cs="Sylfaen"/>
        </w:rPr>
        <w:t>Ր</w:t>
      </w:r>
    </w:p>
    <w:p w:rsidR="00096865" w:rsidRPr="00AE2768" w:rsidRDefault="00096865" w:rsidP="00EF3662">
      <w:pPr>
        <w:pStyle w:val="aa"/>
        <w:ind w:right="-7" w:firstLine="567"/>
        <w:jc w:val="center"/>
        <w:rPr>
          <w:rFonts w:ascii="GHEA Grapalat" w:hAnsi="GHEA Grapalat" w:cs="Sylfaen"/>
          <w:lang w:val="af-ZA"/>
        </w:rPr>
      </w:pPr>
    </w:p>
    <w:p w:rsidR="00096865" w:rsidRPr="00AE2768" w:rsidRDefault="00096865" w:rsidP="00EF3662">
      <w:pPr>
        <w:pStyle w:val="aa"/>
        <w:ind w:right="-7" w:firstLine="567"/>
        <w:jc w:val="center"/>
        <w:rPr>
          <w:rFonts w:ascii="GHEA Grapalat" w:hAnsi="GHEA Grapalat" w:cs="Sylfaen"/>
          <w:lang w:val="af-ZA"/>
        </w:rPr>
      </w:pPr>
    </w:p>
    <w:p w:rsidR="00096865" w:rsidRPr="00A32B72" w:rsidRDefault="002B32D6" w:rsidP="00EF3662">
      <w:pPr>
        <w:pStyle w:val="aa"/>
        <w:ind w:right="-7"/>
        <w:jc w:val="center"/>
        <w:rPr>
          <w:rFonts w:ascii="GHEA Grapalat" w:hAnsi="GHEA Grapalat"/>
          <w:color w:val="0070C0"/>
          <w:szCs w:val="22"/>
          <w:lang w:val="af-ZA"/>
        </w:rPr>
      </w:pPr>
      <w:r w:rsidRPr="00A32B72">
        <w:rPr>
          <w:rFonts w:ascii="GHEA Grapalat" w:hAnsi="GHEA Grapalat" w:cs="Sylfaen"/>
          <w:color w:val="0070C0"/>
          <w:lang w:val="af-ZA"/>
        </w:rPr>
        <w:t>«</w:t>
      </w:r>
      <w:r w:rsidR="00236D45" w:rsidRPr="00A32B72">
        <w:rPr>
          <w:rFonts w:ascii="GHEA Grapalat" w:hAnsi="GHEA Grapalat"/>
          <w:b/>
          <w:i/>
          <w:color w:val="0070C0"/>
          <w:u w:val="single"/>
          <w:lang w:val="af-ZA"/>
        </w:rPr>
        <w:t xml:space="preserve"> ՔԱՍԱԽԻ «ԱՐՈՒՍՅԱԿ» ՄԱՆԿԱՊԱՐՏԵԶ ՀՈԱԿ</w:t>
      </w:r>
      <w:r w:rsidR="00236D45" w:rsidRPr="00A32B72">
        <w:rPr>
          <w:rFonts w:ascii="GHEA Grapalat" w:hAnsi="GHEA Grapalat" w:cs="Sylfaen"/>
          <w:color w:val="0070C0"/>
          <w:lang w:val="af-ZA"/>
        </w:rPr>
        <w:t xml:space="preserve"> </w:t>
      </w:r>
      <w:r w:rsidRPr="00A32B72">
        <w:rPr>
          <w:rFonts w:ascii="GHEA Grapalat" w:hAnsi="GHEA Grapalat" w:cs="Sylfaen"/>
          <w:color w:val="0070C0"/>
          <w:lang w:val="af-ZA"/>
        </w:rPr>
        <w:t>»-</w:t>
      </w:r>
      <w:r w:rsidRPr="00A32B72">
        <w:rPr>
          <w:rFonts w:ascii="GHEA Grapalat" w:hAnsi="GHEA Grapalat" w:cs="Sylfaen"/>
          <w:color w:val="0070C0"/>
        </w:rPr>
        <w:t>Ի</w:t>
      </w:r>
      <w:r w:rsidRPr="00A32B72">
        <w:rPr>
          <w:rFonts w:ascii="GHEA Grapalat" w:hAnsi="GHEA Grapalat" w:cs="Sylfaen"/>
          <w:color w:val="0070C0"/>
          <w:lang w:val="af-ZA"/>
        </w:rPr>
        <w:t xml:space="preserve"> </w:t>
      </w:r>
      <w:r w:rsidRPr="00A32B72">
        <w:rPr>
          <w:rFonts w:ascii="GHEA Grapalat" w:hAnsi="GHEA Grapalat" w:cs="Sylfaen"/>
          <w:color w:val="0070C0"/>
        </w:rPr>
        <w:t>ԿԱՐԻՔՆԵՐԻ</w:t>
      </w:r>
      <w:r w:rsidRPr="00A32B72">
        <w:rPr>
          <w:rFonts w:ascii="GHEA Grapalat" w:hAnsi="GHEA Grapalat" w:cs="Times Armenian"/>
          <w:color w:val="0070C0"/>
          <w:lang w:val="af-ZA"/>
        </w:rPr>
        <w:t xml:space="preserve"> </w:t>
      </w:r>
      <w:r w:rsidRPr="00A32B72">
        <w:rPr>
          <w:rFonts w:ascii="GHEA Grapalat" w:hAnsi="GHEA Grapalat" w:cs="Sylfaen"/>
          <w:color w:val="0070C0"/>
        </w:rPr>
        <w:t>ՀԱՄԱՐ</w:t>
      </w:r>
      <w:r w:rsidRPr="00A32B72">
        <w:rPr>
          <w:rFonts w:ascii="GHEA Grapalat" w:hAnsi="GHEA Grapalat" w:cs="Times Armenian"/>
          <w:color w:val="0070C0"/>
          <w:lang w:val="af-ZA"/>
        </w:rPr>
        <w:t xml:space="preserve">` </w:t>
      </w:r>
      <w:r w:rsidRPr="00A32B72">
        <w:rPr>
          <w:rFonts w:ascii="GHEA Grapalat" w:hAnsi="GHEA Grapalat" w:cs="Sylfaen"/>
          <w:color w:val="0070C0"/>
          <w:lang w:val="af-ZA"/>
        </w:rPr>
        <w:t>«</w:t>
      </w:r>
      <w:r w:rsidR="007A7402" w:rsidRPr="00A32B72">
        <w:rPr>
          <w:rFonts w:ascii="GHEA Grapalat" w:hAnsi="GHEA Grapalat"/>
          <w:b/>
          <w:i/>
          <w:color w:val="0070C0"/>
          <w:u w:val="single"/>
          <w:lang w:val="af-ZA"/>
        </w:rPr>
        <w:t xml:space="preserve">ՄԱՆԿԱԿԱՆ ԵՎ  ԳՐԱՍԵՆՅԱԿԱՅԻՆ ԳՈՒՅՔԻ </w:t>
      </w:r>
      <w:r w:rsidRPr="00A32B72">
        <w:rPr>
          <w:rFonts w:ascii="GHEA Grapalat" w:hAnsi="GHEA Grapalat" w:cs="Sylfaen"/>
          <w:color w:val="0070C0"/>
          <w:lang w:val="af-ZA"/>
        </w:rPr>
        <w:t xml:space="preserve">» </w:t>
      </w:r>
      <w:r w:rsidRPr="00A32B72">
        <w:rPr>
          <w:rFonts w:ascii="GHEA Grapalat" w:hAnsi="GHEA Grapalat" w:cs="Sylfaen"/>
          <w:color w:val="0070C0"/>
        </w:rPr>
        <w:t>ՁԵՌՔԲԵՐՄԱՆ</w:t>
      </w:r>
      <w:r w:rsidRPr="00A32B72">
        <w:rPr>
          <w:rFonts w:ascii="GHEA Grapalat" w:hAnsi="GHEA Grapalat" w:cs="Times Armenian"/>
          <w:color w:val="0070C0"/>
          <w:lang w:val="af-ZA"/>
        </w:rPr>
        <w:t xml:space="preserve"> </w:t>
      </w:r>
      <w:r w:rsidRPr="00A32B72">
        <w:rPr>
          <w:rFonts w:ascii="GHEA Grapalat" w:hAnsi="GHEA Grapalat" w:cs="Sylfaen"/>
          <w:color w:val="0070C0"/>
        </w:rPr>
        <w:t>ՆՊԱՏԱԿՈՎ</w:t>
      </w:r>
      <w:r w:rsidRPr="00A32B72">
        <w:rPr>
          <w:rFonts w:ascii="GHEA Grapalat" w:hAnsi="GHEA Grapalat" w:cs="Sylfaen"/>
          <w:color w:val="0070C0"/>
          <w:lang w:val="af-ZA"/>
        </w:rPr>
        <w:t xml:space="preserve"> </w:t>
      </w:r>
      <w:r w:rsidRPr="00A32B72">
        <w:rPr>
          <w:rFonts w:ascii="GHEA Grapalat" w:hAnsi="GHEA Grapalat" w:cs="Times Armenian"/>
          <w:color w:val="0070C0"/>
          <w:lang w:val="af-ZA"/>
        </w:rPr>
        <w:t xml:space="preserve"> </w:t>
      </w:r>
      <w:r w:rsidRPr="00A32B72">
        <w:rPr>
          <w:rFonts w:ascii="GHEA Grapalat" w:hAnsi="GHEA Grapalat" w:cs="Sylfaen"/>
          <w:color w:val="0070C0"/>
        </w:rPr>
        <w:t>ՀԱՅՏԱՐԱՐՎԱԾ</w:t>
      </w:r>
      <w:r w:rsidRPr="00A32B72">
        <w:rPr>
          <w:rFonts w:ascii="GHEA Grapalat" w:hAnsi="GHEA Grapalat" w:cs="Times Armenian"/>
          <w:color w:val="0070C0"/>
          <w:lang w:val="af-ZA"/>
        </w:rPr>
        <w:t xml:space="preserve"> </w:t>
      </w:r>
      <w:r w:rsidR="000D08B4" w:rsidRPr="00A32B72">
        <w:rPr>
          <w:rFonts w:ascii="GHEA Grapalat" w:hAnsi="GHEA Grapalat" w:cs="Sylfaen"/>
          <w:color w:val="0070C0"/>
        </w:rPr>
        <w:t>ԳՆԱՆՇՄԱՆ</w:t>
      </w:r>
      <w:r w:rsidR="000D08B4" w:rsidRPr="00A32B72">
        <w:rPr>
          <w:rFonts w:ascii="GHEA Grapalat" w:hAnsi="GHEA Grapalat" w:cs="Sylfaen"/>
          <w:color w:val="0070C0"/>
          <w:lang w:val="af-ZA"/>
        </w:rPr>
        <w:t xml:space="preserve"> </w:t>
      </w:r>
      <w:r w:rsidR="000D08B4" w:rsidRPr="00A32B72">
        <w:rPr>
          <w:rFonts w:ascii="GHEA Grapalat" w:hAnsi="GHEA Grapalat" w:cs="Sylfaen"/>
          <w:color w:val="0070C0"/>
        </w:rPr>
        <w:t>ՀԱՐՑՈՒՄ</w:t>
      </w:r>
      <w:r w:rsidR="008C5FC1" w:rsidRPr="00A32B72">
        <w:rPr>
          <w:rFonts w:ascii="GHEA Grapalat" w:hAnsi="GHEA Grapalat" w:cs="Sylfaen"/>
          <w:color w:val="0070C0"/>
        </w:rPr>
        <w:t>Ի</w:t>
      </w:r>
    </w:p>
    <w:p w:rsidR="00096865" w:rsidRPr="00AE2768" w:rsidRDefault="00096865" w:rsidP="00EF3662">
      <w:pPr>
        <w:pStyle w:val="aa"/>
        <w:ind w:right="-7"/>
        <w:jc w:val="center"/>
        <w:rPr>
          <w:rFonts w:ascii="GHEA Grapalat" w:hAnsi="GHEA Grapalat"/>
          <w:szCs w:val="22"/>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2B32D6" w:rsidRPr="00AE2768" w:rsidRDefault="002B32D6"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CE0D95" w:rsidRPr="00AE2768" w:rsidRDefault="00CE0D95" w:rsidP="00EF3662">
      <w:pPr>
        <w:pStyle w:val="aa"/>
        <w:ind w:right="-7" w:firstLine="567"/>
        <w:jc w:val="center"/>
        <w:rPr>
          <w:rFonts w:ascii="GHEA Grapalat" w:hAnsi="GHEA Grapalat"/>
          <w:lang w:val="af-ZA"/>
        </w:rPr>
      </w:pPr>
    </w:p>
    <w:p w:rsidR="00096865" w:rsidRPr="00AE2768" w:rsidRDefault="00096865" w:rsidP="00EF3662">
      <w:pPr>
        <w:pStyle w:val="aa"/>
        <w:ind w:right="-7" w:firstLine="567"/>
        <w:jc w:val="center"/>
        <w:rPr>
          <w:rFonts w:ascii="GHEA Grapalat" w:hAnsi="GHEA Grapalat"/>
          <w:lang w:val="af-ZA"/>
        </w:rPr>
      </w:pPr>
    </w:p>
    <w:p w:rsidR="001A43A4" w:rsidRPr="00AE2768" w:rsidRDefault="006F0D3F" w:rsidP="00EF3662">
      <w:pPr>
        <w:ind w:firstLine="567"/>
        <w:jc w:val="both"/>
        <w:rPr>
          <w:rFonts w:ascii="GHEA Grapalat" w:hAnsi="GHEA Grapalat" w:cs="Sylfaen"/>
          <w:i/>
          <w:sz w:val="22"/>
          <w:szCs w:val="22"/>
          <w:lang w:val="af-ZA"/>
        </w:rPr>
      </w:pPr>
      <w:r w:rsidRPr="000E3900">
        <w:rPr>
          <w:rFonts w:ascii="GHEA Grapalat" w:hAnsi="GHEA Grapalat" w:cs="Sylfaen"/>
          <w:i/>
          <w:sz w:val="22"/>
          <w:szCs w:val="22"/>
          <w:lang w:val="af-ZA"/>
        </w:rPr>
        <w:br w:type="page"/>
      </w:r>
      <w:r w:rsidR="00096865" w:rsidRPr="00AE2768">
        <w:rPr>
          <w:rFonts w:ascii="GHEA Grapalat" w:hAnsi="GHEA Grapalat" w:cs="Sylfaen"/>
          <w:i/>
          <w:sz w:val="22"/>
          <w:szCs w:val="22"/>
        </w:rPr>
        <w:lastRenderedPageBreak/>
        <w:t>Հարգելի</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մասնակից</w:t>
      </w:r>
      <w:r w:rsidR="00677658" w:rsidRPr="00AE2768">
        <w:rPr>
          <w:rFonts w:ascii="GHEA Grapalat" w:hAnsi="GHEA Grapalat" w:cs="Sylfaen"/>
          <w:i/>
          <w:sz w:val="22"/>
          <w:szCs w:val="22"/>
          <w:lang w:val="af-ZA"/>
        </w:rPr>
        <w:t xml:space="preserve"> </w:t>
      </w:r>
      <w:r w:rsidR="00884204" w:rsidRPr="00AE2768">
        <w:rPr>
          <w:rFonts w:ascii="GHEA Grapalat" w:hAnsi="GHEA Grapalat" w:cs="Sylfaen"/>
          <w:i/>
          <w:sz w:val="22"/>
          <w:szCs w:val="22"/>
        </w:rPr>
        <w:t>ն</w:t>
      </w:r>
      <w:r w:rsidR="00096865" w:rsidRPr="00AE2768">
        <w:rPr>
          <w:rFonts w:ascii="GHEA Grapalat" w:hAnsi="GHEA Grapalat" w:cs="Sylfaen"/>
          <w:i/>
          <w:sz w:val="22"/>
          <w:szCs w:val="22"/>
        </w:rPr>
        <w:t>ախքան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հայտ</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կազմելը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և</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ներկայացնելը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խնդրում</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ենք</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մանրամասնորեն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ուսումնասիրել</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սույն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հրավերը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քանի</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որ</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հրավերին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չհամապատասխանող</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հայտերը</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ենթակա</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են</w:t>
      </w:r>
      <w:r w:rsidR="00096865" w:rsidRPr="00AE2768">
        <w:rPr>
          <w:rFonts w:ascii="GHEA Grapalat" w:hAnsi="GHEA Grapalat" w:cs="Times Armenian"/>
          <w:i/>
          <w:sz w:val="22"/>
          <w:szCs w:val="22"/>
          <w:lang w:val="af-ZA"/>
        </w:rPr>
        <w:t xml:space="preserve"> </w:t>
      </w:r>
      <w:r w:rsidR="00096865" w:rsidRPr="00AE2768">
        <w:rPr>
          <w:rFonts w:ascii="GHEA Grapalat" w:hAnsi="GHEA Grapalat" w:cs="Sylfaen"/>
          <w:i/>
          <w:sz w:val="22"/>
          <w:szCs w:val="22"/>
        </w:rPr>
        <w:t>մերժման</w:t>
      </w:r>
      <w:r w:rsidR="0046586E" w:rsidRPr="00AE2768">
        <w:rPr>
          <w:rFonts w:ascii="GHEA Grapalat" w:hAnsi="GHEA Grapalat" w:cs="Sylfaen"/>
          <w:i/>
          <w:sz w:val="22"/>
          <w:szCs w:val="22"/>
          <w:lang w:val="af-ZA"/>
        </w:rPr>
        <w:t xml:space="preserve">: </w:t>
      </w:r>
    </w:p>
    <w:p w:rsidR="00096865" w:rsidRPr="00AE2768" w:rsidRDefault="00096865" w:rsidP="00EF3662">
      <w:pPr>
        <w:ind w:firstLine="567"/>
        <w:jc w:val="center"/>
        <w:rPr>
          <w:rFonts w:ascii="GHEA Grapalat" w:hAnsi="GHEA Grapalat"/>
          <w:b/>
          <w:sz w:val="20"/>
          <w:szCs w:val="22"/>
          <w:lang w:val="af-ZA"/>
        </w:rPr>
      </w:pPr>
    </w:p>
    <w:p w:rsidR="00160AE4" w:rsidRPr="00AE2768" w:rsidRDefault="00160AE4" w:rsidP="00EF3662">
      <w:pPr>
        <w:ind w:firstLine="567"/>
        <w:jc w:val="center"/>
        <w:rPr>
          <w:rFonts w:ascii="GHEA Grapalat" w:hAnsi="GHEA Grapalat" w:cs="Sylfaen"/>
          <w:b/>
          <w:sz w:val="22"/>
          <w:szCs w:val="22"/>
          <w:lang w:val="af-ZA"/>
        </w:rPr>
      </w:pPr>
    </w:p>
    <w:p w:rsidR="00160AE4" w:rsidRPr="00AE2768" w:rsidRDefault="00160AE4" w:rsidP="00EF3662">
      <w:pPr>
        <w:ind w:firstLine="567"/>
        <w:jc w:val="center"/>
        <w:rPr>
          <w:rFonts w:ascii="GHEA Grapalat" w:hAnsi="GHEA Grapalat"/>
          <w:b/>
          <w:sz w:val="20"/>
          <w:szCs w:val="20"/>
          <w:lang w:val="af-ZA"/>
        </w:rPr>
      </w:pPr>
      <w:r w:rsidRPr="00AE2768">
        <w:rPr>
          <w:rFonts w:ascii="GHEA Grapalat" w:hAnsi="GHEA Grapalat" w:cs="Sylfaen"/>
          <w:b/>
          <w:sz w:val="20"/>
          <w:szCs w:val="20"/>
        </w:rPr>
        <w:t>ԲՈՎԱՆԴԱԿՈւԹՅՈւՆ</w:t>
      </w:r>
    </w:p>
    <w:p w:rsidR="00160AE4" w:rsidRPr="00AE2768" w:rsidRDefault="00160AE4" w:rsidP="00EF3662">
      <w:pPr>
        <w:ind w:firstLine="567"/>
        <w:jc w:val="center"/>
        <w:rPr>
          <w:rFonts w:ascii="GHEA Grapalat" w:hAnsi="GHEA Grapalat"/>
          <w:i/>
          <w:sz w:val="20"/>
          <w:lang w:val="af-ZA"/>
        </w:rPr>
      </w:pPr>
    </w:p>
    <w:p w:rsidR="00096865" w:rsidRPr="00EB005D" w:rsidRDefault="00236D45" w:rsidP="00EB005D">
      <w:pPr>
        <w:ind w:firstLine="567"/>
        <w:jc w:val="center"/>
        <w:rPr>
          <w:rFonts w:ascii="GHEA Grapalat" w:hAnsi="GHEA Grapalat"/>
          <w:sz w:val="20"/>
          <w:szCs w:val="20"/>
          <w:lang w:val="af-ZA"/>
        </w:rPr>
      </w:pPr>
      <w:r w:rsidRPr="00EB005D">
        <w:rPr>
          <w:rFonts w:ascii="GHEA Grapalat" w:hAnsi="GHEA Grapalat"/>
          <w:b/>
          <w:i/>
          <w:sz w:val="20"/>
          <w:szCs w:val="20"/>
          <w:lang w:val="af-ZA"/>
        </w:rPr>
        <w:t>ՔԱՍԱԽԻ «ԱՐՈՒՍՅԱԿ» ՄԱՆԿԱՊԱՐՏԵԶ ՀՈԱԿ</w:t>
      </w:r>
      <w:r w:rsidRPr="00EB005D">
        <w:rPr>
          <w:rFonts w:ascii="GHEA Grapalat" w:hAnsi="GHEA Grapalat"/>
          <w:sz w:val="20"/>
          <w:lang w:val="af-ZA"/>
        </w:rPr>
        <w:t xml:space="preserve"> </w:t>
      </w:r>
      <w:r w:rsidR="00160AE4" w:rsidRPr="00EB005D">
        <w:rPr>
          <w:rFonts w:ascii="GHEA Grapalat" w:hAnsi="GHEA Grapalat"/>
          <w:b/>
          <w:sz w:val="20"/>
          <w:lang w:val="af-ZA"/>
        </w:rPr>
        <w:t xml:space="preserve">ԿԱՐԻՔՆԵՐԻ </w:t>
      </w:r>
      <w:r w:rsidR="00EB005D" w:rsidRPr="00EB005D">
        <w:rPr>
          <w:rFonts w:ascii="GHEA Grapalat" w:hAnsi="GHEA Grapalat"/>
          <w:b/>
          <w:sz w:val="20"/>
          <w:szCs w:val="20"/>
          <w:lang w:val="af-ZA"/>
        </w:rPr>
        <w:t>ՀԱՄԱՐ</w:t>
      </w:r>
      <w:r w:rsidR="00EB005D" w:rsidRPr="00EB005D">
        <w:rPr>
          <w:rFonts w:ascii="GHEA Grapalat" w:hAnsi="GHEA Grapalat"/>
          <w:sz w:val="20"/>
          <w:szCs w:val="20"/>
          <w:lang w:val="af-ZA"/>
        </w:rPr>
        <w:t xml:space="preserve"> </w:t>
      </w:r>
      <w:r w:rsidR="00EB005D" w:rsidRPr="00EB005D">
        <w:rPr>
          <w:rFonts w:ascii="GHEA Grapalat" w:hAnsi="GHEA Grapalat"/>
          <w:b/>
          <w:i/>
          <w:sz w:val="20"/>
          <w:szCs w:val="20"/>
          <w:lang w:val="af-ZA"/>
        </w:rPr>
        <w:t>ՄԱՆԿԱԿԱՆ ԳՈՒՅՔԻ ՁԵՌՔ ԲԵՐՄԱՆ</w:t>
      </w:r>
      <w:r w:rsidR="00EB005D" w:rsidRPr="00EB005D">
        <w:rPr>
          <w:rFonts w:ascii="GHEA Grapalat" w:hAnsi="GHEA Grapalat"/>
          <w:i/>
          <w:sz w:val="20"/>
          <w:szCs w:val="20"/>
          <w:lang w:val="af-ZA"/>
        </w:rPr>
        <w:t xml:space="preserve"> </w:t>
      </w:r>
      <w:r w:rsidR="00160AE4" w:rsidRPr="00EB005D">
        <w:rPr>
          <w:rFonts w:ascii="GHEA Grapalat" w:hAnsi="GHEA Grapalat"/>
          <w:b/>
          <w:sz w:val="20"/>
          <w:lang w:val="af-ZA"/>
        </w:rPr>
        <w:t>ՊԱՏԱԿՈՎ</w:t>
      </w:r>
      <w:r w:rsidR="00160AE4" w:rsidRPr="00AE2768">
        <w:rPr>
          <w:rFonts w:ascii="GHEA Grapalat" w:hAnsi="GHEA Grapalat"/>
          <w:b/>
          <w:sz w:val="20"/>
          <w:lang w:val="af-ZA"/>
        </w:rPr>
        <w:t xml:space="preserve"> ՀԱՅՏԱՐԱՐՎԱԾ </w:t>
      </w:r>
      <w:r w:rsidR="000D08B4">
        <w:rPr>
          <w:rFonts w:ascii="GHEA Grapalat" w:hAnsi="GHEA Grapalat"/>
          <w:b/>
          <w:sz w:val="20"/>
          <w:lang w:val="af-ZA"/>
        </w:rPr>
        <w:t>ԳՆԱՆՇՄԱՆ ՀԱՐՑՈՒՄ</w:t>
      </w:r>
      <w:r w:rsidR="00160AE4" w:rsidRPr="00AE2768">
        <w:rPr>
          <w:rFonts w:ascii="GHEA Grapalat" w:hAnsi="GHEA Grapalat"/>
          <w:b/>
          <w:sz w:val="20"/>
          <w:lang w:val="af-ZA"/>
        </w:rPr>
        <w:t>Ի ՀՐԱՎԵՐԻ</w:t>
      </w:r>
    </w:p>
    <w:p w:rsidR="00C67E80" w:rsidRPr="00AE2768" w:rsidRDefault="00C67E80" w:rsidP="00EF3662">
      <w:pPr>
        <w:ind w:firstLine="567"/>
        <w:jc w:val="center"/>
        <w:rPr>
          <w:rFonts w:ascii="GHEA Grapalat" w:hAnsi="GHEA Grapalat" w:cs="Sylfaen"/>
          <w:b/>
          <w:sz w:val="20"/>
          <w:szCs w:val="22"/>
          <w:lang w:val="af-ZA"/>
        </w:rPr>
      </w:pPr>
    </w:p>
    <w:p w:rsidR="009F5D9B" w:rsidRPr="00AE2768" w:rsidRDefault="009F5D9B" w:rsidP="00EF3662">
      <w:pPr>
        <w:ind w:firstLine="567"/>
        <w:jc w:val="center"/>
        <w:rPr>
          <w:rFonts w:ascii="GHEA Grapalat" w:hAnsi="GHEA Grapalat" w:cs="Sylfaen"/>
          <w:b/>
          <w:sz w:val="20"/>
          <w:szCs w:val="22"/>
          <w:lang w:val="af-ZA"/>
        </w:rPr>
      </w:pPr>
    </w:p>
    <w:p w:rsidR="00096865" w:rsidRPr="00AE2768" w:rsidRDefault="00096865" w:rsidP="00EF3662">
      <w:pPr>
        <w:ind w:firstLine="567"/>
        <w:jc w:val="center"/>
        <w:rPr>
          <w:rFonts w:ascii="GHEA Grapalat" w:hAnsi="GHEA Grapalat"/>
          <w:sz w:val="20"/>
          <w:lang w:val="af-ZA"/>
        </w:rPr>
      </w:pPr>
      <w:r w:rsidRPr="00AE2768">
        <w:rPr>
          <w:rFonts w:ascii="GHEA Grapalat" w:hAnsi="GHEA Grapalat" w:cs="Sylfaen"/>
          <w:b/>
          <w:sz w:val="20"/>
          <w:szCs w:val="22"/>
        </w:rPr>
        <w:t>ՄԱՍ</w:t>
      </w:r>
      <w:r w:rsidRPr="00AE2768">
        <w:rPr>
          <w:rFonts w:ascii="GHEA Grapalat" w:hAnsi="GHEA Grapalat" w:cs="Times Armenian"/>
          <w:b/>
          <w:sz w:val="20"/>
          <w:szCs w:val="22"/>
          <w:lang w:val="af-ZA"/>
        </w:rPr>
        <w:t xml:space="preserve">  I.</w:t>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1.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sz w:val="20"/>
          <w:lang w:val="af-ZA"/>
        </w:rPr>
        <w:t xml:space="preserve"> </w:t>
      </w:r>
      <w:r w:rsidRPr="00AE2768">
        <w:rPr>
          <w:rFonts w:ascii="GHEA Grapalat" w:hAnsi="GHEA Grapalat" w:cs="Sylfaen"/>
          <w:sz w:val="20"/>
        </w:rPr>
        <w:t>բնութա</w:t>
      </w:r>
      <w:r w:rsidRPr="00AE2768">
        <w:rPr>
          <w:rFonts w:ascii="GHEA Grapalat" w:hAnsi="GHEA Grapalat" w:cs="Times Armenian"/>
          <w:sz w:val="20"/>
        </w:rPr>
        <w:t>գ</w:t>
      </w:r>
      <w:r w:rsidRPr="00AE2768">
        <w:rPr>
          <w:rFonts w:ascii="GHEA Grapalat" w:hAnsi="GHEA Grapalat" w:cs="Sylfaen"/>
          <w:sz w:val="20"/>
        </w:rPr>
        <w:t>իրը</w:t>
      </w:r>
      <w:r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2.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մասնակցության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իրավունքի</w:t>
      </w:r>
      <w:r w:rsidRPr="00AE2768">
        <w:rPr>
          <w:rFonts w:ascii="GHEA Grapalat" w:hAnsi="GHEA Grapalat" w:cs="Times Armenian"/>
          <w:sz w:val="20"/>
          <w:lang w:val="af-ZA"/>
        </w:rPr>
        <w:t xml:space="preserve"> </w:t>
      </w:r>
      <w:r w:rsidRPr="00AE2768">
        <w:rPr>
          <w:rFonts w:ascii="GHEA Grapalat" w:hAnsi="GHEA Grapalat" w:cs="Sylfaen"/>
          <w:sz w:val="20"/>
        </w:rPr>
        <w:t>պահանջները</w:t>
      </w:r>
      <w:r w:rsidR="000206DA" w:rsidRPr="00AE2768">
        <w:rPr>
          <w:rFonts w:ascii="GHEA Grapalat" w:hAnsi="GHEA Grapalat" w:cs="Sylfaen"/>
          <w:sz w:val="20"/>
          <w:lang w:val="af-ZA"/>
        </w:rPr>
        <w:t xml:space="preserve"> </w:t>
      </w:r>
      <w:r w:rsidR="000206DA" w:rsidRPr="00AE2768">
        <w:rPr>
          <w:rFonts w:ascii="GHEA Grapalat" w:hAnsi="GHEA Grapalat" w:cs="Sylfaen"/>
          <w:sz w:val="20"/>
        </w:rPr>
        <w:t>և</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դրանց</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գնահատման</w:t>
      </w:r>
      <w:r w:rsidR="000206DA" w:rsidRPr="00AE2768">
        <w:rPr>
          <w:rFonts w:ascii="GHEA Grapalat" w:hAnsi="GHEA Grapalat" w:cs="Sylfaen"/>
          <w:sz w:val="20"/>
          <w:lang w:val="af-ZA"/>
        </w:rPr>
        <w:t xml:space="preserve"> </w:t>
      </w:r>
      <w:r w:rsidR="000206DA" w:rsidRPr="00AE2768">
        <w:rPr>
          <w:rFonts w:ascii="GHEA Grapalat" w:hAnsi="GHEA Grapalat" w:cs="Sylfaen"/>
          <w:sz w:val="20"/>
        </w:rPr>
        <w:t>կարգը</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 xml:space="preserve">ընտրված մասնակից ճանաչվելու դեպքում </w:t>
      </w:r>
      <w:r w:rsidRPr="00AE2768">
        <w:rPr>
          <w:rFonts w:ascii="GHEA Grapalat" w:hAnsi="GHEA Grapalat" w:cs="Sylfaen"/>
          <w:sz w:val="20"/>
        </w:rPr>
        <w:t>որակավորման</w:t>
      </w:r>
      <w:r w:rsidRPr="00AE2768">
        <w:rPr>
          <w:rFonts w:ascii="GHEA Grapalat" w:hAnsi="GHEA Grapalat" w:cs="Times Armenian"/>
          <w:sz w:val="20"/>
          <w:lang w:val="af-ZA"/>
        </w:rPr>
        <w:t xml:space="preserve"> </w:t>
      </w:r>
      <w:r w:rsidR="000206DA" w:rsidRPr="00AE2768">
        <w:rPr>
          <w:rFonts w:ascii="GHEA Grapalat" w:hAnsi="GHEA Grapalat" w:cs="Times Armenian"/>
          <w:sz w:val="20"/>
          <w:lang w:val="af-ZA"/>
        </w:rPr>
        <w:t>ապահովում ներկայացնելու պայմանները</w:t>
      </w:r>
      <w:r w:rsidRPr="00AE2768">
        <w:rPr>
          <w:rFonts w:ascii="GHEA Grapalat" w:hAnsi="GHEA Grapalat" w:cs="Times Armenian"/>
          <w:sz w:val="20"/>
          <w:lang w:val="af-ZA"/>
        </w:rPr>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 xml:space="preserve">3. </w:t>
      </w:r>
      <w:r w:rsidRPr="00AE2768">
        <w:rPr>
          <w:rFonts w:ascii="GHEA Grapalat" w:hAnsi="GHEA Grapalat" w:cs="Sylfaen"/>
          <w:sz w:val="20"/>
        </w:rPr>
        <w:t>Հրավերի</w:t>
      </w:r>
      <w:r w:rsidRPr="00AE2768">
        <w:rPr>
          <w:rFonts w:ascii="GHEA Grapalat" w:hAnsi="GHEA Grapalat" w:cs="Times Armenian"/>
          <w:sz w:val="20"/>
          <w:lang w:val="af-ZA"/>
        </w:rPr>
        <w:t xml:space="preserve"> </w:t>
      </w:r>
      <w:r w:rsidRPr="00AE2768">
        <w:rPr>
          <w:rFonts w:ascii="GHEA Grapalat" w:hAnsi="GHEA Grapalat" w:cs="Sylfaen"/>
          <w:sz w:val="20"/>
        </w:rPr>
        <w:t>պարզաբանումը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հրավերում</w:t>
      </w:r>
      <w:r w:rsidRPr="00AE2768">
        <w:rPr>
          <w:rFonts w:ascii="GHEA Grapalat" w:hAnsi="GHEA Grapalat" w:cs="Times Armenian"/>
          <w:sz w:val="20"/>
          <w:lang w:val="af-ZA"/>
        </w:rPr>
        <w:t xml:space="preserve"> </w:t>
      </w:r>
      <w:r w:rsidRPr="00AE2768">
        <w:rPr>
          <w:rFonts w:ascii="GHEA Grapalat" w:hAnsi="GHEA Grapalat" w:cs="Sylfaen"/>
          <w:sz w:val="20"/>
        </w:rPr>
        <w:t>փոփոխություն</w:t>
      </w:r>
      <w:r w:rsidRPr="00AE2768">
        <w:rPr>
          <w:rFonts w:ascii="GHEA Grapalat" w:hAnsi="GHEA Grapalat" w:cs="Times Armenian"/>
          <w:sz w:val="20"/>
          <w:lang w:val="af-ZA"/>
        </w:rPr>
        <w:t xml:space="preserve"> </w:t>
      </w:r>
      <w:r w:rsidRPr="00AE2768">
        <w:rPr>
          <w:rFonts w:ascii="GHEA Grapalat" w:hAnsi="GHEA Grapalat" w:cs="Sylfaen"/>
          <w:sz w:val="20"/>
        </w:rPr>
        <w:t>կատարելու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87A30" w:rsidRPr="00AE2768" w:rsidRDefault="00096865" w:rsidP="00EF3662">
      <w:pPr>
        <w:ind w:firstLine="1134"/>
        <w:jc w:val="both"/>
        <w:rPr>
          <w:rFonts w:ascii="GHEA Grapalat" w:hAnsi="GHEA Grapalat" w:cs="Sylfaen"/>
          <w:sz w:val="20"/>
          <w:lang w:val="af-ZA"/>
        </w:rPr>
      </w:pPr>
      <w:r w:rsidRPr="00AE2768">
        <w:rPr>
          <w:rFonts w:ascii="GHEA Grapalat" w:hAnsi="GHEA Grapalat"/>
          <w:sz w:val="20"/>
          <w:lang w:val="af-ZA"/>
        </w:rPr>
        <w:t xml:space="preserve">4.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ներկայացնելու</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5.</w:t>
      </w:r>
      <w:r w:rsidRPr="00AE2768">
        <w:rPr>
          <w:rFonts w:ascii="GHEA Grapalat" w:hAnsi="GHEA Grapalat"/>
          <w:sz w:val="20"/>
          <w:lang w:val="af-ZA"/>
        </w:rPr>
        <w:tab/>
      </w:r>
      <w:r w:rsidRPr="00AE2768">
        <w:rPr>
          <w:rFonts w:ascii="GHEA Grapalat" w:hAnsi="GHEA Grapalat" w:cs="Sylfaen"/>
          <w:sz w:val="20"/>
        </w:rPr>
        <w:t>Հայտի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նային</w:t>
      </w:r>
      <w:r w:rsidRPr="00AE2768">
        <w:rPr>
          <w:rFonts w:ascii="GHEA Grapalat" w:hAnsi="GHEA Grapalat" w:cs="Times Armenian"/>
          <w:sz w:val="20"/>
          <w:lang w:val="af-ZA"/>
        </w:rPr>
        <w:t xml:space="preserve"> </w:t>
      </w:r>
      <w:r w:rsidRPr="00AE2768">
        <w:rPr>
          <w:rFonts w:ascii="GHEA Grapalat" w:hAnsi="GHEA Grapalat" w:cs="Sylfaen"/>
          <w:sz w:val="20"/>
        </w:rPr>
        <w:t>առաջարկը</w:t>
      </w:r>
      <w:r w:rsidR="00096865" w:rsidRPr="00AE2768">
        <w:rPr>
          <w:rFonts w:ascii="GHEA Grapalat" w:hAnsi="GHEA Grapalat" w:cs="Times Armenian"/>
          <w:sz w:val="20"/>
          <w:lang w:val="af-ZA"/>
        </w:rPr>
        <w:tab/>
        <w:t xml:space="preserve"> </w:t>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6</w:t>
      </w:r>
      <w:r w:rsidR="00096865" w:rsidRPr="00AE2768">
        <w:rPr>
          <w:rFonts w:ascii="GHEA Grapalat" w:hAnsi="GHEA Grapalat"/>
          <w:sz w:val="20"/>
          <w:lang w:val="af-ZA"/>
        </w:rPr>
        <w:t xml:space="preserve">. </w:t>
      </w:r>
      <w:r w:rsidR="00096865" w:rsidRPr="00AE2768">
        <w:rPr>
          <w:rFonts w:ascii="GHEA Grapalat" w:hAnsi="GHEA Grapalat" w:cs="Sylfaen"/>
          <w:sz w:val="20"/>
        </w:rPr>
        <w:t>Հայտի</w:t>
      </w:r>
      <w:r w:rsidR="00096865" w:rsidRPr="00AE2768">
        <w:rPr>
          <w:rFonts w:ascii="GHEA Grapalat" w:hAnsi="GHEA Grapalat" w:cs="Times Armenian"/>
          <w:sz w:val="20"/>
          <w:lang w:val="af-ZA"/>
        </w:rPr>
        <w:t xml:space="preserve"> </w:t>
      </w:r>
      <w:r w:rsidR="00096865" w:rsidRPr="00AE2768">
        <w:rPr>
          <w:rFonts w:ascii="GHEA Grapalat" w:hAnsi="GHEA Grapalat" w:cs="Times Armenian"/>
          <w:sz w:val="20"/>
        </w:rPr>
        <w:t>գ</w:t>
      </w:r>
      <w:r w:rsidR="00096865" w:rsidRPr="00AE2768">
        <w:rPr>
          <w:rFonts w:ascii="GHEA Grapalat" w:hAnsi="GHEA Grapalat" w:cs="Sylfaen"/>
          <w:sz w:val="20"/>
        </w:rPr>
        <w:t>ործողության</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ժամկետը</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հայտերում</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փոփոխություն</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կատարելու</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և</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դրանք</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հետ</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վերցնելու</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կար</w:t>
      </w:r>
      <w:r w:rsidR="00096865" w:rsidRPr="00AE2768">
        <w:rPr>
          <w:rFonts w:ascii="GHEA Grapalat" w:hAnsi="GHEA Grapalat" w:cs="Times Armenian"/>
          <w:sz w:val="20"/>
        </w:rPr>
        <w:t>գ</w:t>
      </w:r>
      <w:r w:rsidR="00096865" w:rsidRPr="00AE2768">
        <w:rPr>
          <w:rFonts w:ascii="GHEA Grapalat" w:hAnsi="GHEA Grapalat" w:cs="Sylfaen"/>
          <w:sz w:val="20"/>
        </w:rPr>
        <w:t>ը</w:t>
      </w:r>
      <w:r w:rsidR="00096865" w:rsidRPr="00AE2768">
        <w:rPr>
          <w:rFonts w:ascii="GHEA Grapalat" w:hAnsi="GHEA Grapalat" w:cs="Times Armenian"/>
          <w:sz w:val="20"/>
          <w:lang w:val="af-ZA"/>
        </w:rPr>
        <w:tab/>
        <w:t xml:space="preserve"> </w:t>
      </w:r>
    </w:p>
    <w:p w:rsidR="00096865" w:rsidRPr="00AE2768" w:rsidRDefault="00087A30" w:rsidP="00EF3662">
      <w:pPr>
        <w:ind w:firstLine="1134"/>
        <w:jc w:val="both"/>
        <w:rPr>
          <w:rFonts w:ascii="GHEA Grapalat" w:hAnsi="GHEA Grapalat" w:cs="Sylfaen"/>
          <w:sz w:val="20"/>
          <w:lang w:val="af-ZA"/>
        </w:rPr>
      </w:pPr>
      <w:r w:rsidRPr="00AE2768">
        <w:rPr>
          <w:rFonts w:ascii="GHEA Grapalat" w:hAnsi="GHEA Grapalat"/>
          <w:sz w:val="20"/>
          <w:lang w:val="af-ZA"/>
        </w:rPr>
        <w:t>8</w:t>
      </w:r>
      <w:r w:rsidR="00096865" w:rsidRPr="00AE2768">
        <w:rPr>
          <w:rFonts w:ascii="GHEA Grapalat" w:hAnsi="GHEA Grapalat"/>
          <w:sz w:val="20"/>
          <w:lang w:val="af-ZA"/>
        </w:rPr>
        <w:t xml:space="preserve">. </w:t>
      </w:r>
      <w:r w:rsidR="00AF7BE8" w:rsidRPr="00AE2768">
        <w:rPr>
          <w:rFonts w:ascii="GHEA Grapalat" w:hAnsi="GHEA Grapalat"/>
          <w:sz w:val="20"/>
          <w:lang w:val="af-ZA"/>
        </w:rPr>
        <w:t>Հ</w:t>
      </w:r>
      <w:r w:rsidR="00AF7BE8" w:rsidRPr="00AE2768">
        <w:rPr>
          <w:rFonts w:ascii="GHEA Grapalat" w:hAnsi="GHEA Grapalat" w:cs="Sylfaen"/>
          <w:sz w:val="20"/>
        </w:rPr>
        <w:t>այտերի</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բացումը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գնահատումը</w:t>
      </w:r>
      <w:r w:rsidR="00AF7BE8" w:rsidRPr="00AE2768">
        <w:rPr>
          <w:rFonts w:ascii="GHEA Grapalat" w:hAnsi="GHEA Grapalat" w:cs="Sylfaen"/>
          <w:sz w:val="20"/>
          <w:lang w:val="af-ZA"/>
        </w:rPr>
        <w:t xml:space="preserve">  </w:t>
      </w:r>
      <w:r w:rsidR="00AF7BE8" w:rsidRPr="00AE2768">
        <w:rPr>
          <w:rFonts w:ascii="GHEA Grapalat" w:hAnsi="GHEA Grapalat" w:cs="Sylfaen"/>
          <w:sz w:val="20"/>
        </w:rPr>
        <w:t>և</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արդյունքների</w:t>
      </w:r>
      <w:r w:rsidR="00AF7BE8" w:rsidRPr="00AE2768">
        <w:rPr>
          <w:rFonts w:ascii="GHEA Grapalat" w:hAnsi="GHEA Grapalat" w:cs="Sylfaen"/>
          <w:sz w:val="20"/>
          <w:lang w:val="af-ZA"/>
        </w:rPr>
        <w:t xml:space="preserve"> </w:t>
      </w:r>
      <w:r w:rsidR="00AF7BE8" w:rsidRPr="00AE2768">
        <w:rPr>
          <w:rFonts w:ascii="GHEA Grapalat" w:hAnsi="GHEA Grapalat" w:cs="Sylfaen"/>
          <w:sz w:val="20"/>
        </w:rPr>
        <w:t>ամփոփումը</w:t>
      </w:r>
      <w:r w:rsidR="00096865" w:rsidRPr="00AE2768">
        <w:rPr>
          <w:rFonts w:ascii="GHEA Grapalat" w:hAnsi="GHEA Grapalat" w:cs="Sylfae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9</w:t>
      </w:r>
      <w:r w:rsidR="00096865" w:rsidRPr="00AE2768">
        <w:rPr>
          <w:rFonts w:ascii="GHEA Grapalat" w:hAnsi="GHEA Grapalat"/>
          <w:sz w:val="20"/>
          <w:lang w:val="af-ZA"/>
        </w:rPr>
        <w:t xml:space="preserve">. </w:t>
      </w:r>
      <w:r w:rsidR="00096865" w:rsidRPr="00AE2768">
        <w:rPr>
          <w:rFonts w:ascii="GHEA Grapalat" w:hAnsi="GHEA Grapalat" w:cs="Sylfaen"/>
          <w:sz w:val="20"/>
        </w:rPr>
        <w:t>Պայմանա</w:t>
      </w:r>
      <w:r w:rsidR="00096865" w:rsidRPr="00AE2768">
        <w:rPr>
          <w:rFonts w:ascii="GHEA Grapalat" w:hAnsi="GHEA Grapalat" w:cs="Times Armenian"/>
          <w:sz w:val="20"/>
        </w:rPr>
        <w:t>գ</w:t>
      </w:r>
      <w:r w:rsidR="00096865" w:rsidRPr="00AE2768">
        <w:rPr>
          <w:rFonts w:ascii="GHEA Grapalat" w:hAnsi="GHEA Grapalat" w:cs="Sylfaen"/>
          <w:sz w:val="20"/>
        </w:rPr>
        <w:t>րի</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կնքումը</w:t>
      </w:r>
      <w:r w:rsidR="00096865" w:rsidRPr="00AE2768">
        <w:rPr>
          <w:rFonts w:ascii="GHEA Grapalat" w:hAnsi="GHEA Grapalat" w:cs="Times Armenian"/>
          <w:sz w:val="20"/>
          <w:lang w:val="af-ZA"/>
        </w:rPr>
        <w:tab/>
      </w:r>
    </w:p>
    <w:p w:rsidR="00096865" w:rsidRPr="00AE2768" w:rsidRDefault="00087A30" w:rsidP="00EF3662">
      <w:pPr>
        <w:ind w:firstLine="1134"/>
        <w:jc w:val="both"/>
        <w:rPr>
          <w:rFonts w:ascii="GHEA Grapalat" w:hAnsi="GHEA Grapalat"/>
          <w:sz w:val="20"/>
          <w:lang w:val="af-ZA"/>
        </w:rPr>
      </w:pPr>
      <w:r w:rsidRPr="00AE2768">
        <w:rPr>
          <w:rFonts w:ascii="GHEA Grapalat" w:hAnsi="GHEA Grapalat"/>
          <w:sz w:val="20"/>
          <w:lang w:val="af-ZA"/>
        </w:rPr>
        <w:t>10</w:t>
      </w:r>
      <w:r w:rsidR="00096865" w:rsidRPr="00AE2768">
        <w:rPr>
          <w:rFonts w:ascii="GHEA Grapalat" w:hAnsi="GHEA Grapalat"/>
          <w:sz w:val="20"/>
          <w:lang w:val="af-ZA"/>
        </w:rPr>
        <w:t xml:space="preserve">. </w:t>
      </w:r>
      <w:r w:rsidR="000206DA" w:rsidRPr="00AE2768">
        <w:rPr>
          <w:rFonts w:ascii="GHEA Grapalat" w:hAnsi="GHEA Grapalat"/>
          <w:sz w:val="20"/>
          <w:lang w:val="af-ZA"/>
        </w:rPr>
        <w:t xml:space="preserve">Որակավորման և </w:t>
      </w:r>
      <w:r w:rsidR="000206DA" w:rsidRPr="00AE2768">
        <w:rPr>
          <w:rFonts w:ascii="GHEA Grapalat" w:hAnsi="GHEA Grapalat" w:cs="Sylfaen"/>
          <w:sz w:val="20"/>
        </w:rPr>
        <w:t>պ</w:t>
      </w:r>
      <w:r w:rsidR="00096865" w:rsidRPr="00AE2768">
        <w:rPr>
          <w:rFonts w:ascii="GHEA Grapalat" w:hAnsi="GHEA Grapalat" w:cs="Sylfaen"/>
          <w:sz w:val="20"/>
        </w:rPr>
        <w:t>այմանա</w:t>
      </w:r>
      <w:r w:rsidR="00096865" w:rsidRPr="00AE2768">
        <w:rPr>
          <w:rFonts w:ascii="GHEA Grapalat" w:hAnsi="GHEA Grapalat" w:cs="Times Armenian"/>
          <w:sz w:val="20"/>
        </w:rPr>
        <w:t>գ</w:t>
      </w:r>
      <w:r w:rsidR="00096865" w:rsidRPr="00AE2768">
        <w:rPr>
          <w:rFonts w:ascii="GHEA Grapalat" w:hAnsi="GHEA Grapalat" w:cs="Sylfaen"/>
          <w:sz w:val="20"/>
        </w:rPr>
        <w:t>րի</w:t>
      </w:r>
      <w:r w:rsidR="00096865" w:rsidRPr="00AE2768">
        <w:rPr>
          <w:rFonts w:ascii="GHEA Grapalat" w:hAnsi="GHEA Grapalat" w:cs="Times Armenian"/>
          <w:sz w:val="20"/>
          <w:lang w:val="af-ZA"/>
        </w:rPr>
        <w:t xml:space="preserve"> </w:t>
      </w:r>
      <w:r w:rsidR="00096865" w:rsidRPr="00AE2768">
        <w:rPr>
          <w:rFonts w:ascii="GHEA Grapalat" w:hAnsi="GHEA Grapalat" w:cs="Sylfaen"/>
          <w:sz w:val="20"/>
        </w:rPr>
        <w:t>ապահովում</w:t>
      </w:r>
      <w:r w:rsidR="000206DA" w:rsidRPr="00AE2768">
        <w:rPr>
          <w:rFonts w:ascii="GHEA Grapalat" w:hAnsi="GHEA Grapalat" w:cs="Sylfaen"/>
          <w:sz w:val="20"/>
        </w:rPr>
        <w:t>ներ</w:t>
      </w:r>
      <w:r w:rsidR="00096865" w:rsidRPr="00AE2768">
        <w:rPr>
          <w:rFonts w:ascii="GHEA Grapalat" w:hAnsi="GHEA Grapalat" w:cs="Sylfaen"/>
          <w:sz w:val="20"/>
        </w:rPr>
        <w:t>ը</w:t>
      </w:r>
      <w:r w:rsidR="00096865"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1</w:t>
      </w:r>
      <w:r w:rsidRPr="00AE2768">
        <w:rPr>
          <w:rFonts w:ascii="GHEA Grapalat" w:hAnsi="GHEA Grapalat"/>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 xml:space="preserve"> </w:t>
      </w:r>
      <w:r w:rsidRPr="00AE2768">
        <w:rPr>
          <w:rFonts w:ascii="GHEA Grapalat" w:hAnsi="GHEA Grapalat" w:cs="Sylfaen"/>
          <w:sz w:val="20"/>
        </w:rPr>
        <w:t>չկայացած</w:t>
      </w:r>
      <w:r w:rsidRPr="00AE2768">
        <w:rPr>
          <w:rFonts w:ascii="GHEA Grapalat" w:hAnsi="GHEA Grapalat" w:cs="Times Armenian"/>
          <w:sz w:val="20"/>
          <w:lang w:val="af-ZA"/>
        </w:rPr>
        <w:t xml:space="preserve"> </w:t>
      </w:r>
      <w:r w:rsidRPr="00AE2768">
        <w:rPr>
          <w:rFonts w:ascii="GHEA Grapalat" w:hAnsi="GHEA Grapalat" w:cs="Sylfaen"/>
          <w:sz w:val="20"/>
        </w:rPr>
        <w:t>հայտարարելը</w:t>
      </w:r>
      <w:r w:rsidRPr="00AE2768">
        <w:rPr>
          <w:rFonts w:ascii="GHEA Grapalat" w:hAnsi="GHEA Grapalat" w:cs="Times Armenian"/>
          <w:sz w:val="20"/>
          <w:lang w:val="af-ZA"/>
        </w:rPr>
        <w:tab/>
        <w:t xml:space="preserve"> </w:t>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00087A30" w:rsidRPr="00AE2768">
        <w:rPr>
          <w:rFonts w:ascii="GHEA Grapalat" w:hAnsi="GHEA Grapalat"/>
          <w:sz w:val="20"/>
          <w:lang w:val="af-ZA"/>
        </w:rPr>
        <w:t>2</w:t>
      </w:r>
      <w:r w:rsidRPr="00AE2768">
        <w:rPr>
          <w:rFonts w:ascii="GHEA Grapalat" w:hAnsi="GHEA Grapalat"/>
          <w:sz w:val="20"/>
          <w:lang w:val="af-ZA"/>
        </w:rPr>
        <w:t xml:space="preserve">. </w:t>
      </w:r>
      <w:r w:rsidRPr="00AE2768">
        <w:rPr>
          <w:rFonts w:ascii="GHEA Grapalat" w:hAnsi="GHEA Grapalat" w:cs="Sylfaen"/>
          <w:sz w:val="20"/>
        </w:rPr>
        <w:t>Գնման</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ործողությունները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կամ</w:t>
      </w:r>
      <w:r w:rsidRPr="00AE2768">
        <w:rPr>
          <w:rFonts w:ascii="GHEA Grapalat" w:hAnsi="GHEA Grapalat" w:cs="Times Armenian"/>
          <w:sz w:val="20"/>
          <w:lang w:val="af-ZA"/>
        </w:rPr>
        <w:t xml:space="preserve">) </w:t>
      </w:r>
      <w:r w:rsidRPr="00AE2768">
        <w:rPr>
          <w:rFonts w:ascii="GHEA Grapalat" w:hAnsi="GHEA Grapalat" w:cs="Sylfaen"/>
          <w:sz w:val="20"/>
        </w:rPr>
        <w:t>ընդունված</w:t>
      </w:r>
      <w:r w:rsidRPr="00AE2768">
        <w:rPr>
          <w:rFonts w:ascii="GHEA Grapalat" w:hAnsi="GHEA Grapalat" w:cs="Times Armenian"/>
          <w:sz w:val="20"/>
          <w:lang w:val="af-ZA"/>
        </w:rPr>
        <w:t xml:space="preserve"> </w:t>
      </w:r>
      <w:r w:rsidRPr="00AE2768">
        <w:rPr>
          <w:rFonts w:ascii="GHEA Grapalat" w:hAnsi="GHEA Grapalat" w:cs="Sylfaen"/>
          <w:sz w:val="20"/>
        </w:rPr>
        <w:t>որոշումները</w:t>
      </w:r>
      <w:r w:rsidRPr="00AE2768">
        <w:rPr>
          <w:rFonts w:ascii="GHEA Grapalat" w:hAnsi="GHEA Grapalat" w:cs="Times Armenian"/>
          <w:sz w:val="20"/>
          <w:lang w:val="af-ZA"/>
        </w:rPr>
        <w:t xml:space="preserve"> </w:t>
      </w:r>
      <w:r w:rsidRPr="00AE2768">
        <w:rPr>
          <w:rFonts w:ascii="GHEA Grapalat" w:hAnsi="GHEA Grapalat" w:cs="Sylfaen"/>
          <w:sz w:val="20"/>
        </w:rPr>
        <w:t>բողոքարկելու</w:t>
      </w:r>
      <w:r w:rsidRPr="00AE2768">
        <w:rPr>
          <w:rFonts w:ascii="GHEA Grapalat" w:hAnsi="GHEA Grapalat" w:cs="Times Armenian"/>
          <w:sz w:val="20"/>
          <w:lang w:val="af-ZA"/>
        </w:rPr>
        <w:t xml:space="preserve"> </w:t>
      </w:r>
      <w:r w:rsidRPr="00AE2768">
        <w:rPr>
          <w:rFonts w:ascii="GHEA Grapalat" w:hAnsi="GHEA Grapalat" w:cs="Sylfaen"/>
          <w:sz w:val="20"/>
        </w:rPr>
        <w:t>մասնակցի</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ը</w:t>
      </w:r>
      <w:r w:rsidRPr="00AE2768">
        <w:rPr>
          <w:rFonts w:ascii="GHEA Grapalat" w:hAnsi="GHEA Grapalat" w:cs="Times Armenian"/>
          <w:sz w:val="20"/>
          <w:lang w:val="af-ZA"/>
        </w:rPr>
        <w:tab/>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567"/>
        <w:jc w:val="center"/>
        <w:rPr>
          <w:rFonts w:ascii="GHEA Grapalat" w:hAnsi="GHEA Grapalat"/>
          <w:b/>
          <w:sz w:val="20"/>
          <w:lang w:val="af-ZA"/>
        </w:rPr>
      </w:pPr>
      <w:r w:rsidRPr="00AE2768">
        <w:rPr>
          <w:rFonts w:ascii="GHEA Grapalat" w:hAnsi="GHEA Grapalat" w:cs="Sylfaen"/>
          <w:b/>
          <w:sz w:val="20"/>
        </w:rPr>
        <w:t>ՄԱՍ</w:t>
      </w:r>
      <w:r w:rsidRPr="00AE2768">
        <w:rPr>
          <w:rFonts w:ascii="GHEA Grapalat" w:hAnsi="GHEA Grapalat" w:cs="Times Armenian"/>
          <w:b/>
          <w:sz w:val="20"/>
          <w:lang w:val="af-ZA"/>
        </w:rPr>
        <w:t xml:space="preserve">  II.  </w:t>
      </w:r>
      <w:r w:rsidR="000D08B4">
        <w:rPr>
          <w:rFonts w:ascii="GHEA Grapalat" w:hAnsi="GHEA Grapalat" w:cs="Sylfaen"/>
          <w:b/>
          <w:sz w:val="20"/>
        </w:rPr>
        <w:t>ԳՆԱՆՇՄԱՆ</w:t>
      </w:r>
      <w:r w:rsidR="000D08B4" w:rsidRPr="004E5FBB">
        <w:rPr>
          <w:rFonts w:ascii="GHEA Grapalat" w:hAnsi="GHEA Grapalat" w:cs="Sylfaen"/>
          <w:b/>
          <w:sz w:val="20"/>
          <w:lang w:val="af-ZA"/>
        </w:rPr>
        <w:t xml:space="preserve"> </w:t>
      </w:r>
      <w:r w:rsidR="000D08B4">
        <w:rPr>
          <w:rFonts w:ascii="GHEA Grapalat" w:hAnsi="GHEA Grapalat" w:cs="Sylfaen"/>
          <w:b/>
          <w:sz w:val="20"/>
        </w:rPr>
        <w:t>ՀԱՐՑՈՒՄ</w:t>
      </w:r>
      <w:r w:rsidRPr="00AE2768">
        <w:rPr>
          <w:rFonts w:ascii="GHEA Grapalat" w:hAnsi="GHEA Grapalat" w:cs="Sylfaen"/>
          <w:b/>
          <w:sz w:val="20"/>
        </w:rPr>
        <w:t>Ի</w:t>
      </w:r>
      <w:r w:rsidRPr="00AE2768">
        <w:rPr>
          <w:rFonts w:ascii="GHEA Grapalat" w:hAnsi="GHEA Grapalat" w:cs="Times Armenian"/>
          <w:b/>
          <w:sz w:val="20"/>
          <w:lang w:val="af-ZA"/>
        </w:rPr>
        <w:t xml:space="preserve"> </w:t>
      </w:r>
      <w:r w:rsidRPr="00AE2768">
        <w:rPr>
          <w:rFonts w:ascii="GHEA Grapalat" w:hAnsi="GHEA Grapalat" w:cs="Sylfaen"/>
          <w:b/>
          <w:sz w:val="20"/>
        </w:rPr>
        <w:t>ՀԱՅՏԸ</w:t>
      </w:r>
      <w:r w:rsidRPr="00AE2768">
        <w:rPr>
          <w:rFonts w:ascii="GHEA Grapalat" w:hAnsi="GHEA Grapalat" w:cs="Times Armenian"/>
          <w:b/>
          <w:sz w:val="20"/>
          <w:lang w:val="af-ZA"/>
        </w:rPr>
        <w:t xml:space="preserve"> </w:t>
      </w:r>
      <w:r w:rsidRPr="00AE2768">
        <w:rPr>
          <w:rFonts w:ascii="GHEA Grapalat" w:hAnsi="GHEA Grapalat" w:cs="Sylfaen"/>
          <w:b/>
          <w:sz w:val="20"/>
        </w:rPr>
        <w:t>ՊԱՏՐԱՍՏԵԼՈՒ</w:t>
      </w:r>
      <w:r w:rsidRPr="00AE2768">
        <w:rPr>
          <w:rFonts w:ascii="GHEA Grapalat" w:hAnsi="GHEA Grapalat" w:cs="Times Armenian"/>
          <w:b/>
          <w:sz w:val="20"/>
          <w:lang w:val="af-ZA"/>
        </w:rPr>
        <w:t xml:space="preserve"> </w:t>
      </w:r>
      <w:r w:rsidRPr="00AE2768">
        <w:rPr>
          <w:rFonts w:ascii="GHEA Grapalat" w:hAnsi="GHEA Grapalat" w:cs="Sylfaen"/>
          <w:b/>
          <w:sz w:val="20"/>
        </w:rPr>
        <w:t>ՀՐԱՀԱՆԳ</w:t>
      </w:r>
    </w:p>
    <w:p w:rsidR="00096865" w:rsidRPr="00AE2768" w:rsidRDefault="00096865" w:rsidP="00EF3662">
      <w:pPr>
        <w:ind w:firstLine="567"/>
        <w:jc w:val="both"/>
        <w:rPr>
          <w:rFonts w:ascii="GHEA Grapalat" w:hAnsi="GHEA Grapalat"/>
          <w:sz w:val="20"/>
          <w:lang w:val="af-ZA"/>
        </w:rPr>
      </w:pP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1.</w:t>
      </w:r>
      <w:r w:rsidRPr="00AE2768">
        <w:rPr>
          <w:rFonts w:ascii="GHEA Grapalat" w:hAnsi="GHEA Grapalat"/>
          <w:sz w:val="20"/>
          <w:lang w:val="af-ZA"/>
        </w:rPr>
        <w:tab/>
      </w:r>
      <w:r w:rsidRPr="00AE2768">
        <w:rPr>
          <w:rFonts w:ascii="GHEA Grapalat" w:hAnsi="GHEA Grapalat" w:cs="Sylfaen"/>
          <w:sz w:val="20"/>
        </w:rPr>
        <w:t>Ընդհանուր</w:t>
      </w:r>
      <w:r w:rsidRPr="00AE2768">
        <w:rPr>
          <w:rFonts w:ascii="GHEA Grapalat" w:hAnsi="GHEA Grapalat" w:cs="Times Armenian"/>
          <w:sz w:val="20"/>
          <w:lang w:val="af-ZA"/>
        </w:rPr>
        <w:t xml:space="preserve">  </w:t>
      </w:r>
      <w:r w:rsidRPr="00AE2768">
        <w:rPr>
          <w:rFonts w:ascii="GHEA Grapalat" w:hAnsi="GHEA Grapalat" w:cs="Sylfaen"/>
          <w:sz w:val="20"/>
        </w:rPr>
        <w:t>դրույթներ</w:t>
      </w:r>
      <w:r w:rsidRPr="00AE2768">
        <w:rPr>
          <w:rFonts w:ascii="GHEA Grapalat" w:hAnsi="GHEA Grapalat" w:cs="Times Armenian"/>
          <w:sz w:val="20"/>
          <w:lang w:val="af-ZA"/>
        </w:rPr>
        <w:tab/>
      </w:r>
    </w:p>
    <w:p w:rsidR="00096865" w:rsidRPr="00AE2768" w:rsidRDefault="00096865" w:rsidP="00EF3662">
      <w:pPr>
        <w:ind w:firstLine="1134"/>
        <w:jc w:val="both"/>
        <w:rPr>
          <w:rFonts w:ascii="GHEA Grapalat" w:hAnsi="GHEA Grapalat"/>
          <w:sz w:val="20"/>
          <w:lang w:val="af-ZA"/>
        </w:rPr>
      </w:pPr>
      <w:r w:rsidRPr="00AE2768">
        <w:rPr>
          <w:rFonts w:ascii="GHEA Grapalat" w:hAnsi="GHEA Grapalat"/>
          <w:sz w:val="20"/>
          <w:lang w:val="af-ZA"/>
        </w:rPr>
        <w:t>2.</w:t>
      </w:r>
      <w:r w:rsidRPr="00AE2768">
        <w:rPr>
          <w:rFonts w:ascii="GHEA Grapalat" w:hAnsi="GHEA Grapalat"/>
          <w:sz w:val="20"/>
          <w:lang w:val="af-ZA"/>
        </w:rPr>
        <w:tab/>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ab/>
      </w:r>
    </w:p>
    <w:p w:rsidR="00037DDE" w:rsidRPr="00AE2768" w:rsidRDefault="006F0D3F" w:rsidP="00EF3662">
      <w:pPr>
        <w:ind w:firstLine="1134"/>
        <w:jc w:val="both"/>
        <w:rPr>
          <w:rFonts w:ascii="GHEA Grapalat" w:hAnsi="GHEA Grapalat" w:cs="Times Armenian"/>
          <w:sz w:val="20"/>
          <w:lang w:val="af-ZA"/>
        </w:rPr>
      </w:pPr>
      <w:r w:rsidRPr="00AE2768">
        <w:rPr>
          <w:rFonts w:ascii="GHEA Grapalat" w:hAnsi="GHEA Grapalat"/>
          <w:sz w:val="20"/>
          <w:lang w:val="af-ZA"/>
        </w:rPr>
        <w:t>3</w:t>
      </w:r>
      <w:r w:rsidR="00096865" w:rsidRPr="00AE2768">
        <w:rPr>
          <w:rFonts w:ascii="GHEA Grapalat" w:hAnsi="GHEA Grapalat"/>
          <w:sz w:val="20"/>
          <w:lang w:val="af-ZA"/>
        </w:rPr>
        <w:t>.</w:t>
      </w:r>
      <w:r w:rsidR="00096865" w:rsidRPr="00AE2768">
        <w:rPr>
          <w:rFonts w:ascii="GHEA Grapalat" w:hAnsi="GHEA Grapalat"/>
          <w:sz w:val="20"/>
          <w:lang w:val="af-ZA"/>
        </w:rPr>
        <w:tab/>
      </w:r>
      <w:r w:rsidR="00096865" w:rsidRPr="00AE2768">
        <w:rPr>
          <w:rFonts w:ascii="GHEA Grapalat" w:hAnsi="GHEA Grapalat" w:cs="Sylfaen"/>
          <w:sz w:val="20"/>
        </w:rPr>
        <w:t>Հավելվածներ</w:t>
      </w:r>
      <w:r w:rsidR="00BE01AE" w:rsidRPr="00AE2768">
        <w:rPr>
          <w:rFonts w:ascii="GHEA Grapalat" w:hAnsi="GHEA Grapalat" w:cs="Times Armenian"/>
          <w:sz w:val="20"/>
          <w:lang w:val="af-ZA"/>
        </w:rPr>
        <w:t xml:space="preserve"> 1-</w:t>
      </w:r>
      <w:r w:rsidR="00334B2F" w:rsidRPr="00AE2768">
        <w:rPr>
          <w:rFonts w:ascii="GHEA Grapalat" w:hAnsi="GHEA Grapalat" w:cs="Times Armenian"/>
          <w:sz w:val="20"/>
          <w:lang w:val="af-ZA"/>
        </w:rPr>
        <w:t>6</w:t>
      </w:r>
      <w:r w:rsidR="00096865" w:rsidRPr="00AE2768">
        <w:rPr>
          <w:rFonts w:ascii="GHEA Grapalat" w:hAnsi="GHEA Grapalat" w:cs="Times Armenian"/>
          <w:sz w:val="20"/>
          <w:lang w:val="af-ZA"/>
        </w:rPr>
        <w:tab/>
      </w: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6265F4" w:rsidRPr="00AE2768" w:rsidRDefault="006265F4" w:rsidP="00EF3662">
      <w:pPr>
        <w:ind w:firstLine="1134"/>
        <w:jc w:val="both"/>
        <w:rPr>
          <w:rFonts w:ascii="GHEA Grapalat" w:hAnsi="GHEA Grapalat" w:cs="Times Armenian"/>
          <w:sz w:val="20"/>
          <w:lang w:val="af-ZA"/>
        </w:rPr>
      </w:pPr>
    </w:p>
    <w:p w:rsidR="00037DDE" w:rsidRPr="00AE2768" w:rsidRDefault="00037DDE" w:rsidP="00EF3662">
      <w:pPr>
        <w:ind w:firstLine="1134"/>
        <w:jc w:val="both"/>
        <w:rPr>
          <w:rFonts w:ascii="GHEA Grapalat" w:hAnsi="GHEA Grapalat" w:cs="Times Armenian"/>
          <w:sz w:val="20"/>
          <w:lang w:val="af-ZA"/>
        </w:rPr>
      </w:pPr>
    </w:p>
    <w:p w:rsidR="00A55E59" w:rsidRPr="00AE2768" w:rsidRDefault="00A55E59" w:rsidP="00EF3662">
      <w:pPr>
        <w:ind w:firstLine="1134"/>
        <w:jc w:val="both"/>
        <w:rPr>
          <w:rFonts w:ascii="GHEA Grapalat" w:hAnsi="GHEA Grapalat" w:cs="Times Armenian"/>
          <w:sz w:val="20"/>
          <w:lang w:val="af-ZA"/>
        </w:rPr>
      </w:pPr>
    </w:p>
    <w:p w:rsidR="00096865" w:rsidRPr="00AE2768" w:rsidRDefault="007F3495" w:rsidP="00EF3662">
      <w:pPr>
        <w:ind w:firstLine="1134"/>
        <w:jc w:val="both"/>
        <w:rPr>
          <w:rFonts w:ascii="GHEA Grapalat" w:hAnsi="GHEA Grapalat" w:cs="Times Armenian"/>
          <w:sz w:val="20"/>
          <w:lang w:val="af-ZA"/>
        </w:rPr>
      </w:pPr>
      <w:r w:rsidRPr="00AE2768">
        <w:rPr>
          <w:rFonts w:ascii="GHEA Grapalat" w:hAnsi="GHEA Grapalat" w:cs="Times Armenian"/>
          <w:sz w:val="20"/>
          <w:lang w:val="af-ZA"/>
        </w:rPr>
        <w:t xml:space="preserve"> </w:t>
      </w:r>
      <w:r w:rsidR="00994A77" w:rsidRPr="00AE2768">
        <w:rPr>
          <w:rFonts w:ascii="GHEA Grapalat" w:hAnsi="GHEA Grapalat" w:cs="Times Armenian"/>
          <w:sz w:val="20"/>
          <w:lang w:val="af-ZA"/>
        </w:rPr>
        <w:br w:type="page"/>
      </w:r>
      <w:r w:rsidR="00096865" w:rsidRPr="00AE2768">
        <w:rPr>
          <w:rFonts w:ascii="GHEA Grapalat" w:hAnsi="GHEA Grapalat" w:cs="Times Armenian"/>
          <w:sz w:val="20"/>
          <w:lang w:val="af-ZA"/>
        </w:rPr>
        <w:lastRenderedPageBreak/>
        <w:tab/>
      </w:r>
    </w:p>
    <w:p w:rsidR="00096865" w:rsidRPr="00AE2768" w:rsidRDefault="00096865" w:rsidP="00EF3662">
      <w:pPr>
        <w:jc w:val="both"/>
        <w:rPr>
          <w:rFonts w:ascii="GHEA Grapalat" w:hAnsi="GHEA Grapalat"/>
          <w:sz w:val="20"/>
          <w:lang w:val="af-ZA"/>
        </w:rPr>
      </w:pPr>
      <w:r w:rsidRPr="00AE2768">
        <w:rPr>
          <w:rFonts w:ascii="GHEA Grapalat" w:hAnsi="GHEA Grapalat"/>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00C27500">
        <w:rPr>
          <w:rFonts w:ascii="GHEA Grapalat" w:hAnsi="GHEA Grapalat" w:cs="Times Armenian"/>
          <w:sz w:val="20"/>
          <w:lang w:val="af-ZA"/>
        </w:rPr>
        <w:t>ԿՄՔՀ-ԱՄ-ԳՀԱՊՁԲ-20/01</w:t>
      </w:r>
      <w:r w:rsidRPr="00AE2768">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sidR="000D08B4">
        <w:rPr>
          <w:rFonts w:ascii="GHEA Grapalat" w:hAnsi="GHEA Grapalat" w:cs="Sylfaen"/>
          <w:sz w:val="20"/>
        </w:rPr>
        <w:t>գնանշման</w:t>
      </w:r>
      <w:r w:rsidR="000D08B4" w:rsidRPr="000D08B4">
        <w:rPr>
          <w:rFonts w:ascii="GHEA Grapalat" w:hAnsi="GHEA Grapalat" w:cs="Sylfaen"/>
          <w:sz w:val="20"/>
          <w:lang w:val="af-ZA"/>
        </w:rPr>
        <w:t xml:space="preserve"> </w:t>
      </w:r>
      <w:r w:rsidR="000D08B4">
        <w:rPr>
          <w:rFonts w:ascii="GHEA Grapalat" w:hAnsi="GHEA Grapalat" w:cs="Sylfaen"/>
          <w:sz w:val="20"/>
        </w:rPr>
        <w:t>հարցում</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00A76C15" w:rsidRPr="00AE2768">
        <w:rPr>
          <w:rFonts w:ascii="GHEA Grapalat" w:hAnsi="GHEA Grapalat"/>
          <w:sz w:val="20"/>
          <w:lang w:val="af-ZA"/>
        </w:rPr>
        <w:t>«</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00A76C15" w:rsidRPr="00AE2768">
        <w:rPr>
          <w:rFonts w:ascii="GHEA Grapalat" w:hAnsi="GHEA Grapalat"/>
          <w:sz w:val="20"/>
          <w:lang w:val="af-ZA"/>
        </w:rPr>
        <w:t>»</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w:t>
      </w:r>
      <w:r w:rsidR="00C43524"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w:t>
      </w:r>
      <w:r w:rsidR="00955E87" w:rsidRPr="00AE2768">
        <w:rPr>
          <w:rFonts w:ascii="GHEA Grapalat" w:hAnsi="GHEA Grapalat" w:cs="Times Armenian"/>
          <w:sz w:val="20"/>
          <w:lang w:val="af-ZA"/>
        </w:rPr>
        <w:t>7</w:t>
      </w:r>
      <w:r w:rsidRPr="00AE2768">
        <w:rPr>
          <w:rFonts w:ascii="GHEA Grapalat" w:hAnsi="GHEA Grapalat" w:cs="Sylfaen"/>
          <w:sz w:val="20"/>
        </w:rPr>
        <w:t>թ</w:t>
      </w:r>
      <w:r w:rsidRPr="00AE2768">
        <w:rPr>
          <w:rFonts w:ascii="GHEA Grapalat" w:hAnsi="GHEA Grapalat" w:cs="Times Armenian"/>
          <w:sz w:val="20"/>
          <w:lang w:val="af-ZA"/>
        </w:rPr>
        <w:t>.</w:t>
      </w:r>
      <w:r w:rsidR="009F18D0" w:rsidRPr="00AE2768">
        <w:rPr>
          <w:rFonts w:ascii="GHEA Grapalat" w:hAnsi="GHEA Grapalat" w:cs="Times Armenian"/>
          <w:sz w:val="20"/>
          <w:lang w:val="af-ZA"/>
        </w:rPr>
        <w:t xml:space="preserve"> մայիսի 4-ի </w:t>
      </w:r>
      <w:r w:rsidRPr="00AE2768">
        <w:rPr>
          <w:rFonts w:ascii="GHEA Grapalat" w:hAnsi="GHEA Grapalat" w:cs="Times Armenian"/>
          <w:sz w:val="20"/>
          <w:lang w:val="af-ZA"/>
        </w:rPr>
        <w:t xml:space="preserve">N </w:t>
      </w:r>
      <w:r w:rsidR="009F18D0" w:rsidRPr="00AE2768">
        <w:rPr>
          <w:rFonts w:ascii="GHEA Grapalat" w:hAnsi="GHEA Grapalat" w:cs="Times Armenian"/>
          <w:sz w:val="20"/>
          <w:lang w:val="af-ZA"/>
        </w:rPr>
        <w:t>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00A76C15" w:rsidRPr="00AE2768">
        <w:rPr>
          <w:rFonts w:ascii="GHEA Grapalat" w:hAnsi="GHEA Grapalat" w:cs="Times Armenian"/>
          <w:sz w:val="20"/>
          <w:lang w:val="af-ZA"/>
        </w:rPr>
        <w:t>«</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003C53D4" w:rsidRPr="00AE2768">
        <w:rPr>
          <w:rFonts w:ascii="GHEA Grapalat" w:hAnsi="GHEA Grapalat"/>
          <w:sz w:val="20"/>
          <w:lang w:val="af-ZA"/>
        </w:rPr>
        <w:t>»</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w:t>
      </w:r>
      <w:r w:rsidR="00F40D4D"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00A00E74" w:rsidRPr="00AE2768">
        <w:rPr>
          <w:rFonts w:ascii="GHEA Grapalat" w:hAnsi="GHEA Grapalat"/>
          <w:sz w:val="20"/>
          <w:lang w:val="af-ZA"/>
        </w:rPr>
        <w:t>«</w:t>
      </w:r>
      <w:r w:rsidR="00236D45" w:rsidRPr="00236D45">
        <w:rPr>
          <w:rFonts w:ascii="GHEA Grapalat" w:hAnsi="GHEA Grapalat"/>
          <w:b/>
          <w:i/>
          <w:u w:val="single"/>
          <w:lang w:val="af-ZA"/>
        </w:rPr>
        <w:t xml:space="preserve"> </w:t>
      </w:r>
      <w:r w:rsidR="00236D45" w:rsidRPr="00236D45">
        <w:rPr>
          <w:rFonts w:ascii="GHEA Grapalat" w:hAnsi="GHEA Grapalat"/>
          <w:b/>
          <w:i/>
          <w:sz w:val="20"/>
          <w:szCs w:val="20"/>
          <w:u w:val="single"/>
          <w:lang w:val="af-ZA"/>
        </w:rPr>
        <w:t>Քասախի «Արուսյակ» մանկապարտեզ ՀՈԱԿ</w:t>
      </w:r>
      <w:r w:rsidR="00236D45" w:rsidRPr="00AE2768">
        <w:rPr>
          <w:rFonts w:ascii="GHEA Grapalat" w:hAnsi="GHEA Grapalat"/>
          <w:sz w:val="20"/>
          <w:lang w:val="af-ZA"/>
        </w:rPr>
        <w:t xml:space="preserve"> </w:t>
      </w:r>
      <w:r w:rsidR="00A00E74" w:rsidRPr="00AE2768">
        <w:rPr>
          <w:rFonts w:ascii="GHEA Grapalat" w:hAnsi="GHEA Grapalat"/>
          <w:sz w:val="20"/>
          <w:lang w:val="af-ZA"/>
        </w:rPr>
        <w:t>»-</w:t>
      </w:r>
      <w:r w:rsidR="00A00E74" w:rsidRPr="00AE2768">
        <w:rPr>
          <w:rFonts w:ascii="GHEA Grapalat" w:hAnsi="GHEA Grapalat"/>
          <w:sz w:val="20"/>
        </w:rPr>
        <w:t>ի</w:t>
      </w:r>
      <w:r w:rsidR="00A00E74" w:rsidRPr="00AE2768">
        <w:rPr>
          <w:rFonts w:ascii="GHEA Grapalat" w:hAnsi="GHEA Grapalat"/>
          <w:sz w:val="20"/>
          <w:lang w:val="af-ZA"/>
        </w:rPr>
        <w:t xml:space="preserve"> </w:t>
      </w:r>
      <w:r w:rsidR="00A00E74" w:rsidRPr="00AE2768">
        <w:rPr>
          <w:rFonts w:ascii="GHEA Grapalat" w:hAnsi="GHEA Grapalat" w:cs="Times Armenian"/>
          <w:sz w:val="20"/>
          <w:lang w:val="af-ZA"/>
        </w:rPr>
        <w:t>(</w:t>
      </w:r>
      <w:r w:rsidR="00A00E74" w:rsidRPr="00AE2768">
        <w:rPr>
          <w:rFonts w:ascii="GHEA Grapalat" w:hAnsi="GHEA Grapalat" w:cs="Sylfaen"/>
          <w:sz w:val="20"/>
        </w:rPr>
        <w:t>այսուհետ</w:t>
      </w:r>
      <w:r w:rsidR="00A00E74" w:rsidRPr="00AE2768">
        <w:rPr>
          <w:rFonts w:ascii="GHEA Grapalat" w:hAnsi="GHEA Grapalat" w:cs="Times Armenian"/>
          <w:sz w:val="20"/>
          <w:lang w:val="af-ZA"/>
        </w:rPr>
        <w:t xml:space="preserve">` </w:t>
      </w:r>
      <w:r w:rsidR="00A00E74" w:rsidRPr="00AE2768">
        <w:rPr>
          <w:rFonts w:ascii="GHEA Grapalat" w:hAnsi="GHEA Grapalat" w:cs="Sylfaen"/>
          <w:sz w:val="20"/>
        </w:rPr>
        <w:t>պատվիրատու</w:t>
      </w:r>
      <w:r w:rsidR="00A00E74"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կողմից</w:t>
      </w:r>
      <w:r w:rsidRPr="00AE2768">
        <w:rPr>
          <w:rFonts w:ascii="GHEA Grapalat" w:hAnsi="GHEA Grapalat" w:cs="Times Armenian"/>
          <w:sz w:val="20"/>
          <w:lang w:val="af-ZA"/>
        </w:rPr>
        <w:t xml:space="preserve"> </w:t>
      </w:r>
      <w:r w:rsidRPr="00AE2768">
        <w:rPr>
          <w:rFonts w:ascii="GHEA Grapalat" w:hAnsi="GHEA Grapalat" w:cs="Sylfaen"/>
          <w:sz w:val="20"/>
        </w:rPr>
        <w:t>հայտարարված</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ին</w:t>
      </w:r>
      <w:r w:rsidR="000604CF" w:rsidRPr="00AE2768">
        <w:rPr>
          <w:rFonts w:ascii="GHEA Grapalat" w:hAnsi="GHEA Grapalat" w:cs="Sylfaen"/>
          <w:sz w:val="20"/>
          <w:lang w:val="af-ZA"/>
        </w:rPr>
        <w:t xml:space="preserve"> </w:t>
      </w:r>
      <w:r w:rsidRPr="00AE2768">
        <w:rPr>
          <w:rFonts w:ascii="GHEA Grapalat" w:hAnsi="GHEA Grapalat" w:cs="Sylfaen"/>
          <w:sz w:val="20"/>
        </w:rPr>
        <w:t>մասնակցելու</w:t>
      </w:r>
      <w:r w:rsidRPr="00AE2768">
        <w:rPr>
          <w:rFonts w:ascii="GHEA Grapalat" w:hAnsi="GHEA Grapalat" w:cs="Times Armenian"/>
          <w:sz w:val="20"/>
          <w:lang w:val="af-ZA"/>
        </w:rPr>
        <w:t xml:space="preserve"> </w:t>
      </w:r>
      <w:r w:rsidRPr="00AE2768">
        <w:rPr>
          <w:rFonts w:ascii="GHEA Grapalat" w:hAnsi="GHEA Grapalat" w:cs="Sylfaen"/>
          <w:sz w:val="20"/>
        </w:rPr>
        <w:t>մտադրություն</w:t>
      </w:r>
      <w:r w:rsidRPr="00AE2768">
        <w:rPr>
          <w:rFonts w:ascii="GHEA Grapalat" w:hAnsi="GHEA Grapalat" w:cs="Times Armenian"/>
          <w:sz w:val="20"/>
          <w:lang w:val="af-ZA"/>
        </w:rPr>
        <w:t xml:space="preserve"> </w:t>
      </w:r>
      <w:r w:rsidRPr="00AE2768">
        <w:rPr>
          <w:rFonts w:ascii="GHEA Grapalat" w:hAnsi="GHEA Grapalat" w:cs="Sylfaen"/>
          <w:sz w:val="20"/>
        </w:rPr>
        <w:t>ունեցող</w:t>
      </w:r>
      <w:r w:rsidRPr="00AE2768">
        <w:rPr>
          <w:rFonts w:ascii="GHEA Grapalat" w:hAnsi="GHEA Grapalat" w:cs="Times Armenian"/>
          <w:sz w:val="20"/>
          <w:lang w:val="af-ZA"/>
        </w:rPr>
        <w:t xml:space="preserve"> </w:t>
      </w:r>
      <w:r w:rsidRPr="00AE2768">
        <w:rPr>
          <w:rFonts w:ascii="GHEA Grapalat" w:hAnsi="GHEA Grapalat" w:cs="Sylfaen"/>
          <w:sz w:val="20"/>
        </w:rPr>
        <w:t>անձանց</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003D0075" w:rsidRPr="00AE2768">
        <w:rPr>
          <w:rFonts w:ascii="GHEA Grapalat" w:hAnsi="GHEA Grapalat" w:cs="Sylfaen"/>
          <w:sz w:val="20"/>
        </w:rPr>
        <w:t>մ</w:t>
      </w:r>
      <w:r w:rsidRPr="00AE2768">
        <w:rPr>
          <w:rFonts w:ascii="GHEA Grapalat" w:hAnsi="GHEA Grapalat" w:cs="Sylfaen"/>
          <w:sz w:val="20"/>
        </w:rPr>
        <w:t>ասնակից</w:t>
      </w:r>
      <w:r w:rsidRPr="00AE2768">
        <w:rPr>
          <w:rFonts w:ascii="GHEA Grapalat" w:hAnsi="GHEA Grapalat" w:cs="Times Armenian"/>
          <w:sz w:val="20"/>
          <w:lang w:val="af-ZA"/>
        </w:rPr>
        <w:t xml:space="preserve">) </w:t>
      </w:r>
      <w:r w:rsidRPr="00AE2768">
        <w:rPr>
          <w:rFonts w:ascii="GHEA Grapalat" w:hAnsi="GHEA Grapalat" w:cs="Sylfaen"/>
          <w:sz w:val="20"/>
        </w:rPr>
        <w:t>տեղեկացնելու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պայմանների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նման</w:t>
      </w:r>
      <w:r w:rsidRPr="00AE2768">
        <w:rPr>
          <w:rFonts w:ascii="GHEA Grapalat" w:hAnsi="GHEA Grapalat" w:cs="Times Armenian"/>
          <w:sz w:val="20"/>
          <w:lang w:val="af-ZA"/>
        </w:rPr>
        <w:t xml:space="preserve"> </w:t>
      </w:r>
      <w:r w:rsidRPr="00AE2768">
        <w:rPr>
          <w:rFonts w:ascii="GHEA Grapalat" w:hAnsi="GHEA Grapalat" w:cs="Sylfaen"/>
          <w:sz w:val="20"/>
        </w:rPr>
        <w:t>առարկայի</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անցկացման</w:t>
      </w:r>
      <w:r w:rsidRPr="00AE2768">
        <w:rPr>
          <w:rFonts w:ascii="GHEA Grapalat" w:hAnsi="GHEA Grapalat" w:cs="Times Armenian"/>
          <w:sz w:val="20"/>
          <w:lang w:val="af-ZA"/>
        </w:rPr>
        <w:t xml:space="preserve">, </w:t>
      </w:r>
      <w:r w:rsidR="002E7EE1" w:rsidRPr="00AE2768">
        <w:rPr>
          <w:rFonts w:ascii="GHEA Grapalat" w:hAnsi="GHEA Grapalat" w:cs="Sylfaen"/>
          <w:sz w:val="20"/>
          <w:lang w:val="hy-AM"/>
        </w:rPr>
        <w:t>ընտրված մասնակցին</w:t>
      </w:r>
      <w:r w:rsidRPr="00AE2768">
        <w:rPr>
          <w:rFonts w:ascii="GHEA Grapalat" w:hAnsi="GHEA Grapalat" w:cs="Times Armenian"/>
          <w:sz w:val="20"/>
          <w:lang w:val="af-ZA"/>
        </w:rPr>
        <w:t xml:space="preserve"> </w:t>
      </w:r>
      <w:r w:rsidRPr="00AE2768">
        <w:rPr>
          <w:rFonts w:ascii="GHEA Grapalat" w:hAnsi="GHEA Grapalat" w:cs="Sylfaen"/>
          <w:sz w:val="20"/>
        </w:rPr>
        <w:t>որոշելու</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նրա</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պայմանա</w:t>
      </w:r>
      <w:r w:rsidRPr="00AE2768">
        <w:rPr>
          <w:rFonts w:ascii="GHEA Grapalat" w:hAnsi="GHEA Grapalat" w:cs="Times Armenian"/>
          <w:sz w:val="20"/>
        </w:rPr>
        <w:t>գ</w:t>
      </w:r>
      <w:r w:rsidRPr="00AE2768">
        <w:rPr>
          <w:rFonts w:ascii="GHEA Grapalat" w:hAnsi="GHEA Grapalat" w:cs="Sylfaen"/>
          <w:sz w:val="20"/>
        </w:rPr>
        <w:t>իր</w:t>
      </w:r>
      <w:r w:rsidRPr="00AE2768">
        <w:rPr>
          <w:rFonts w:ascii="GHEA Grapalat" w:hAnsi="GHEA Grapalat" w:cs="Times Armenian"/>
          <w:sz w:val="20"/>
          <w:lang w:val="af-ZA"/>
        </w:rPr>
        <w:t xml:space="preserve"> </w:t>
      </w:r>
      <w:r w:rsidRPr="00AE2768">
        <w:rPr>
          <w:rFonts w:ascii="GHEA Grapalat" w:hAnsi="GHEA Grapalat" w:cs="Sylfaen"/>
          <w:sz w:val="20"/>
        </w:rPr>
        <w:t>կնքելու</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Times Armenian"/>
          <w:sz w:val="20"/>
          <w:lang w:val="af-ZA"/>
        </w:rPr>
        <w:t xml:space="preserve">, </w:t>
      </w:r>
      <w:r w:rsidRPr="00AE2768">
        <w:rPr>
          <w:rFonts w:ascii="GHEA Grapalat" w:hAnsi="GHEA Grapalat" w:cs="Sylfaen"/>
          <w:sz w:val="20"/>
        </w:rPr>
        <w:t>ինչպես</w:t>
      </w:r>
      <w:r w:rsidRPr="00AE2768">
        <w:rPr>
          <w:rFonts w:ascii="GHEA Grapalat" w:hAnsi="GHEA Grapalat" w:cs="Times Armenian"/>
          <w:sz w:val="20"/>
          <w:lang w:val="af-ZA"/>
        </w:rPr>
        <w:t xml:space="preserve"> </w:t>
      </w:r>
      <w:r w:rsidRPr="00AE2768">
        <w:rPr>
          <w:rFonts w:ascii="GHEA Grapalat" w:hAnsi="GHEA Grapalat" w:cs="Sylfaen"/>
          <w:sz w:val="20"/>
        </w:rPr>
        <w:t>նաև</w:t>
      </w:r>
      <w:r w:rsidRPr="00AE2768">
        <w:rPr>
          <w:rFonts w:ascii="GHEA Grapalat" w:hAnsi="GHEA Grapalat" w:cs="Times Armenian"/>
          <w:sz w:val="20"/>
          <w:lang w:val="af-ZA"/>
        </w:rPr>
        <w:t xml:space="preserve"> </w:t>
      </w:r>
      <w:r w:rsidRPr="00AE2768">
        <w:rPr>
          <w:rFonts w:ascii="GHEA Grapalat" w:hAnsi="GHEA Grapalat" w:cs="Sylfaen"/>
          <w:sz w:val="20"/>
        </w:rPr>
        <w:t>օժանդակելու</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հայտը</w:t>
      </w:r>
      <w:r w:rsidRPr="00AE2768">
        <w:rPr>
          <w:rFonts w:ascii="GHEA Grapalat" w:hAnsi="GHEA Grapalat" w:cs="Times Armenian"/>
          <w:sz w:val="20"/>
          <w:lang w:val="af-ZA"/>
        </w:rPr>
        <w:t xml:space="preserve"> </w:t>
      </w:r>
      <w:r w:rsidRPr="00AE2768">
        <w:rPr>
          <w:rFonts w:ascii="GHEA Grapalat" w:hAnsi="GHEA Grapalat" w:cs="Sylfaen"/>
          <w:sz w:val="20"/>
        </w:rPr>
        <w:t>պատրաստելիս</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sz w:val="20"/>
          <w:lang w:val="af-ZA"/>
        </w:rPr>
      </w:pPr>
      <w:r w:rsidRPr="00AE2768">
        <w:rPr>
          <w:rFonts w:ascii="GHEA Grapalat" w:hAnsi="GHEA Grapalat" w:cs="Sylfaen"/>
          <w:sz w:val="20"/>
        </w:rPr>
        <w:t>Հայտեր</w:t>
      </w:r>
      <w:r w:rsidRPr="00AE2768">
        <w:rPr>
          <w:rFonts w:ascii="GHEA Grapalat" w:hAnsi="GHEA Grapalat" w:cs="Times Armenian"/>
          <w:sz w:val="20"/>
          <w:lang w:val="af-ZA"/>
        </w:rPr>
        <w:t xml:space="preserve"> </w:t>
      </w:r>
      <w:r w:rsidRPr="00AE2768">
        <w:rPr>
          <w:rFonts w:ascii="GHEA Grapalat" w:hAnsi="GHEA Grapalat" w:cs="Sylfaen"/>
          <w:sz w:val="20"/>
        </w:rPr>
        <w:t>կարող</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ներկայացնել</w:t>
      </w:r>
      <w:r w:rsidRPr="00AE2768">
        <w:rPr>
          <w:rFonts w:ascii="GHEA Grapalat" w:hAnsi="GHEA Grapalat" w:cs="Times Armenian"/>
          <w:sz w:val="20"/>
          <w:lang w:val="af-ZA"/>
        </w:rPr>
        <w:t xml:space="preserve"> </w:t>
      </w:r>
      <w:r w:rsidRPr="00AE2768">
        <w:rPr>
          <w:rFonts w:ascii="GHEA Grapalat" w:hAnsi="GHEA Grapalat" w:cs="Sylfaen"/>
          <w:sz w:val="20"/>
        </w:rPr>
        <w:t>բոլոր</w:t>
      </w:r>
      <w:r w:rsidR="00B2681D" w:rsidRPr="00AE2768">
        <w:rPr>
          <w:rFonts w:ascii="GHEA Grapalat" w:hAnsi="GHEA Grapalat" w:cs="Sylfaen"/>
          <w:sz w:val="20"/>
          <w:lang w:val="af-ZA"/>
        </w:rPr>
        <w:t xml:space="preserve"> </w:t>
      </w:r>
      <w:r w:rsidRPr="00AE2768">
        <w:rPr>
          <w:rFonts w:ascii="GHEA Grapalat" w:hAnsi="GHEA Grapalat" w:cs="Sylfaen"/>
          <w:sz w:val="20"/>
        </w:rPr>
        <w:t>անձիք</w:t>
      </w:r>
      <w:r w:rsidRPr="00AE2768">
        <w:rPr>
          <w:rFonts w:ascii="GHEA Grapalat" w:hAnsi="GHEA Grapalat" w:cs="Times Armenian"/>
          <w:sz w:val="20"/>
          <w:lang w:val="af-ZA"/>
        </w:rPr>
        <w:t xml:space="preserve">, </w:t>
      </w:r>
      <w:r w:rsidRPr="00AE2768">
        <w:rPr>
          <w:rFonts w:ascii="GHEA Grapalat" w:hAnsi="GHEA Grapalat" w:cs="Sylfaen"/>
          <w:sz w:val="20"/>
        </w:rPr>
        <w:t>անկախ</w:t>
      </w:r>
      <w:r w:rsidRPr="00AE2768">
        <w:rPr>
          <w:rFonts w:ascii="GHEA Grapalat" w:hAnsi="GHEA Grapalat" w:cs="Times Armenian"/>
          <w:sz w:val="20"/>
          <w:lang w:val="af-ZA"/>
        </w:rPr>
        <w:t xml:space="preserve"> </w:t>
      </w:r>
      <w:r w:rsidRPr="00AE2768">
        <w:rPr>
          <w:rFonts w:ascii="GHEA Grapalat" w:hAnsi="GHEA Grapalat" w:cs="Sylfaen"/>
          <w:sz w:val="20"/>
        </w:rPr>
        <w:t>նրանց</w:t>
      </w:r>
      <w:r w:rsidRPr="00AE2768">
        <w:rPr>
          <w:rFonts w:ascii="GHEA Grapalat" w:hAnsi="GHEA Grapalat" w:cs="Times Armenian"/>
          <w:sz w:val="20"/>
          <w:lang w:val="af-ZA"/>
        </w:rPr>
        <w:t xml:space="preserve">` </w:t>
      </w:r>
      <w:r w:rsidRPr="00AE2768">
        <w:rPr>
          <w:rFonts w:ascii="GHEA Grapalat" w:hAnsi="GHEA Grapalat" w:cs="Sylfaen"/>
          <w:sz w:val="20"/>
        </w:rPr>
        <w:t>օտարերկրյա</w:t>
      </w:r>
      <w:r w:rsidRPr="00AE2768">
        <w:rPr>
          <w:rFonts w:ascii="GHEA Grapalat" w:hAnsi="GHEA Grapalat" w:cs="Times Armenian"/>
          <w:sz w:val="20"/>
          <w:lang w:val="af-ZA"/>
        </w:rPr>
        <w:t xml:space="preserve"> </w:t>
      </w:r>
      <w:r w:rsidRPr="00AE2768">
        <w:rPr>
          <w:rFonts w:ascii="GHEA Grapalat" w:hAnsi="GHEA Grapalat" w:cs="Sylfaen"/>
          <w:sz w:val="20"/>
        </w:rPr>
        <w:t>ֆիզիկական</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կազմակերպություն</w:t>
      </w:r>
      <w:r w:rsidRPr="00AE2768">
        <w:rPr>
          <w:rFonts w:ascii="GHEA Grapalat" w:hAnsi="GHEA Grapalat" w:cs="Times Armenian"/>
          <w:sz w:val="20"/>
          <w:lang w:val="af-ZA"/>
        </w:rPr>
        <w:t xml:space="preserve">, </w:t>
      </w:r>
      <w:r w:rsidRPr="00AE2768">
        <w:rPr>
          <w:rFonts w:ascii="GHEA Grapalat" w:hAnsi="GHEA Grapalat" w:cs="Sylfaen"/>
          <w:sz w:val="20"/>
        </w:rPr>
        <w:t>քաղաքացիություն</w:t>
      </w:r>
      <w:r w:rsidRPr="00AE2768">
        <w:rPr>
          <w:rFonts w:ascii="GHEA Grapalat" w:hAnsi="GHEA Grapalat" w:cs="Times Armenian"/>
          <w:sz w:val="20"/>
          <w:lang w:val="af-ZA"/>
        </w:rPr>
        <w:t xml:space="preserve"> </w:t>
      </w:r>
      <w:r w:rsidRPr="00AE2768">
        <w:rPr>
          <w:rFonts w:ascii="GHEA Grapalat" w:hAnsi="GHEA Grapalat" w:cs="Sylfaen"/>
          <w:sz w:val="20"/>
        </w:rPr>
        <w:t>չունեցող</w:t>
      </w:r>
      <w:r w:rsidRPr="00AE2768">
        <w:rPr>
          <w:rFonts w:ascii="GHEA Grapalat" w:hAnsi="GHEA Grapalat" w:cs="Times Armenian"/>
          <w:sz w:val="20"/>
          <w:lang w:val="af-ZA"/>
        </w:rPr>
        <w:t xml:space="preserve"> </w:t>
      </w:r>
      <w:r w:rsidRPr="00AE2768">
        <w:rPr>
          <w:rFonts w:ascii="GHEA Grapalat" w:hAnsi="GHEA Grapalat" w:cs="Sylfaen"/>
          <w:sz w:val="20"/>
        </w:rPr>
        <w:t>անձ</w:t>
      </w:r>
      <w:r w:rsidRPr="00AE2768">
        <w:rPr>
          <w:rFonts w:ascii="GHEA Grapalat" w:hAnsi="GHEA Grapalat" w:cs="Times Armenian"/>
          <w:sz w:val="20"/>
          <w:lang w:val="af-ZA"/>
        </w:rPr>
        <w:t xml:space="preserve"> </w:t>
      </w:r>
      <w:r w:rsidRPr="00AE2768">
        <w:rPr>
          <w:rFonts w:ascii="GHEA Grapalat" w:hAnsi="GHEA Grapalat" w:cs="Sylfaen"/>
          <w:sz w:val="20"/>
        </w:rPr>
        <w:t>լինելու</w:t>
      </w:r>
      <w:r w:rsidRPr="00AE2768">
        <w:rPr>
          <w:rFonts w:ascii="GHEA Grapalat" w:hAnsi="GHEA Grapalat" w:cs="Times Armenian"/>
          <w:sz w:val="20"/>
          <w:lang w:val="af-ZA"/>
        </w:rPr>
        <w:t xml:space="preserve"> </w:t>
      </w:r>
      <w:r w:rsidRPr="00AE2768">
        <w:rPr>
          <w:rFonts w:ascii="GHEA Grapalat" w:hAnsi="GHEA Grapalat" w:cs="Sylfaen"/>
          <w:sz w:val="20"/>
        </w:rPr>
        <w:t>հան</w:t>
      </w:r>
      <w:r w:rsidRPr="00AE2768">
        <w:rPr>
          <w:rFonts w:ascii="GHEA Grapalat" w:hAnsi="GHEA Grapalat" w:cs="Times Armenian"/>
          <w:sz w:val="20"/>
        </w:rPr>
        <w:t>գ</w:t>
      </w:r>
      <w:r w:rsidRPr="00AE2768">
        <w:rPr>
          <w:rFonts w:ascii="GHEA Grapalat" w:hAnsi="GHEA Grapalat" w:cs="Sylfaen"/>
          <w:sz w:val="20"/>
        </w:rPr>
        <w:t>ամանքից</w:t>
      </w:r>
      <w:r w:rsidR="004D5671" w:rsidRPr="00AE2768">
        <w:rPr>
          <w:rFonts w:ascii="GHEA Grapalat" w:hAnsi="GHEA Grapalat" w:cs="Times Armenian"/>
          <w:sz w:val="20"/>
          <w:lang w:val="af-ZA"/>
        </w:rPr>
        <w:t>։</w:t>
      </w:r>
    </w:p>
    <w:p w:rsidR="00096865" w:rsidRPr="00AE2768" w:rsidRDefault="00096865" w:rsidP="00EF3662">
      <w:pPr>
        <w:ind w:firstLine="567"/>
        <w:jc w:val="both"/>
        <w:rPr>
          <w:rFonts w:ascii="GHEA Grapalat" w:hAnsi="GHEA Grapalat" w:cs="Times Armenia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հարաբերությունների</w:t>
      </w:r>
      <w:r w:rsidRPr="00AE2768">
        <w:rPr>
          <w:rFonts w:ascii="GHEA Grapalat" w:hAnsi="GHEA Grapalat" w:cs="Times Armenian"/>
          <w:sz w:val="20"/>
          <w:lang w:val="af-ZA"/>
        </w:rPr>
        <w:t xml:space="preserve"> </w:t>
      </w:r>
      <w:r w:rsidRPr="00AE2768">
        <w:rPr>
          <w:rFonts w:ascii="GHEA Grapalat" w:hAnsi="GHEA Grapalat" w:cs="Sylfaen"/>
          <w:sz w:val="20"/>
        </w:rPr>
        <w:t>նկատմամբ</w:t>
      </w:r>
      <w:r w:rsidRPr="00AE2768">
        <w:rPr>
          <w:rFonts w:ascii="GHEA Grapalat" w:hAnsi="GHEA Grapalat" w:cs="Times Armenian"/>
          <w:sz w:val="20"/>
          <w:lang w:val="af-ZA"/>
        </w:rPr>
        <w:t xml:space="preserve"> </w:t>
      </w:r>
      <w:r w:rsidRPr="00AE2768">
        <w:rPr>
          <w:rFonts w:ascii="GHEA Grapalat" w:hAnsi="GHEA Grapalat" w:cs="Sylfaen"/>
          <w:sz w:val="20"/>
        </w:rPr>
        <w:t>կիրառվում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իրավունքը</w:t>
      </w:r>
      <w:r w:rsidR="004D5671" w:rsidRPr="00AE2768">
        <w:rPr>
          <w:rFonts w:ascii="GHEA Grapalat" w:hAnsi="GHEA Grapalat" w:cs="Times Armenian"/>
          <w:sz w:val="20"/>
          <w:lang w:val="af-ZA"/>
        </w:rPr>
        <w:t>։</w:t>
      </w:r>
      <w:r w:rsidRPr="00AE2768">
        <w:rPr>
          <w:rFonts w:ascii="GHEA Grapalat" w:hAnsi="GHEA Grapalat" w:cs="Times Armenian"/>
          <w:sz w:val="20"/>
          <w:lang w:val="af-ZA"/>
        </w:rPr>
        <w:t xml:space="preserve"> </w:t>
      </w: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հետ</w:t>
      </w:r>
      <w:r w:rsidRPr="00AE2768">
        <w:rPr>
          <w:rFonts w:ascii="GHEA Grapalat" w:hAnsi="GHEA Grapalat" w:cs="Times Armenian"/>
          <w:sz w:val="20"/>
          <w:lang w:val="af-ZA"/>
        </w:rPr>
        <w:t xml:space="preserve"> </w:t>
      </w:r>
      <w:r w:rsidRPr="00AE2768">
        <w:rPr>
          <w:rFonts w:ascii="GHEA Grapalat" w:hAnsi="GHEA Grapalat" w:cs="Sylfaen"/>
          <w:sz w:val="20"/>
        </w:rPr>
        <w:t>կապված</w:t>
      </w:r>
      <w:r w:rsidRPr="00AE2768">
        <w:rPr>
          <w:rFonts w:ascii="GHEA Grapalat" w:hAnsi="GHEA Grapalat" w:cs="Times Armenian"/>
          <w:sz w:val="20"/>
          <w:lang w:val="af-ZA"/>
        </w:rPr>
        <w:t xml:space="preserve"> </w:t>
      </w:r>
      <w:r w:rsidRPr="00AE2768">
        <w:rPr>
          <w:rFonts w:ascii="GHEA Grapalat" w:hAnsi="GHEA Grapalat" w:cs="Sylfaen"/>
          <w:sz w:val="20"/>
        </w:rPr>
        <w:t>վեճերը</w:t>
      </w:r>
      <w:r w:rsidRPr="00AE2768">
        <w:rPr>
          <w:rFonts w:ascii="GHEA Grapalat" w:hAnsi="GHEA Grapalat" w:cs="Times Armenian"/>
          <w:sz w:val="20"/>
          <w:lang w:val="af-ZA"/>
        </w:rPr>
        <w:t xml:space="preserve"> </w:t>
      </w:r>
      <w:r w:rsidRPr="00AE2768">
        <w:rPr>
          <w:rFonts w:ascii="GHEA Grapalat" w:hAnsi="GHEA Grapalat" w:cs="Sylfaen"/>
          <w:sz w:val="20"/>
        </w:rPr>
        <w:t>ենթակա</w:t>
      </w:r>
      <w:r w:rsidRPr="00AE2768">
        <w:rPr>
          <w:rFonts w:ascii="GHEA Grapalat" w:hAnsi="GHEA Grapalat" w:cs="Times Armenian"/>
          <w:sz w:val="20"/>
          <w:lang w:val="af-ZA"/>
        </w:rPr>
        <w:t xml:space="preserve"> </w:t>
      </w:r>
      <w:r w:rsidRPr="00AE2768">
        <w:rPr>
          <w:rFonts w:ascii="GHEA Grapalat" w:hAnsi="GHEA Grapalat" w:cs="Sylfaen"/>
          <w:sz w:val="20"/>
        </w:rPr>
        <w:t>են</w:t>
      </w:r>
      <w:r w:rsidRPr="00AE2768">
        <w:rPr>
          <w:rFonts w:ascii="GHEA Grapalat" w:hAnsi="GHEA Grapalat" w:cs="Times Armenian"/>
          <w:sz w:val="20"/>
          <w:lang w:val="af-ZA"/>
        </w:rPr>
        <w:t xml:space="preserve"> </w:t>
      </w:r>
      <w:r w:rsidRPr="00AE2768">
        <w:rPr>
          <w:rFonts w:ascii="GHEA Grapalat" w:hAnsi="GHEA Grapalat" w:cs="Sylfaen"/>
          <w:sz w:val="20"/>
        </w:rPr>
        <w:t>քննության</w:t>
      </w:r>
      <w:r w:rsidRPr="00AE2768">
        <w:rPr>
          <w:rFonts w:ascii="GHEA Grapalat" w:hAnsi="GHEA Grapalat" w:cs="Times Armenian"/>
          <w:sz w:val="20"/>
          <w:lang w:val="af-ZA"/>
        </w:rPr>
        <w:t xml:space="preserve"> </w:t>
      </w:r>
      <w:r w:rsidRPr="00AE2768">
        <w:rPr>
          <w:rFonts w:ascii="GHEA Grapalat" w:hAnsi="GHEA Grapalat" w:cs="Sylfaen"/>
          <w:sz w:val="20"/>
        </w:rPr>
        <w:t>Հայաստանի</w:t>
      </w:r>
      <w:r w:rsidRPr="00AE2768">
        <w:rPr>
          <w:rFonts w:ascii="GHEA Grapalat" w:hAnsi="GHEA Grapalat" w:cs="Times Armenian"/>
          <w:sz w:val="20"/>
          <w:lang w:val="af-ZA"/>
        </w:rPr>
        <w:t xml:space="preserve"> </w:t>
      </w:r>
      <w:r w:rsidRPr="00AE2768">
        <w:rPr>
          <w:rFonts w:ascii="GHEA Grapalat" w:hAnsi="GHEA Grapalat" w:cs="Sylfaen"/>
          <w:sz w:val="20"/>
        </w:rPr>
        <w:t>Հանրապետության</w:t>
      </w:r>
      <w:r w:rsidRPr="00AE2768">
        <w:rPr>
          <w:rFonts w:ascii="GHEA Grapalat" w:hAnsi="GHEA Grapalat" w:cs="Times Armenian"/>
          <w:sz w:val="20"/>
          <w:lang w:val="af-ZA"/>
        </w:rPr>
        <w:t xml:space="preserve"> </w:t>
      </w:r>
      <w:r w:rsidRPr="00AE2768">
        <w:rPr>
          <w:rFonts w:ascii="GHEA Grapalat" w:hAnsi="GHEA Grapalat" w:cs="Sylfaen"/>
          <w:sz w:val="20"/>
        </w:rPr>
        <w:t>դատարաններում</w:t>
      </w:r>
      <w:r w:rsidR="004D5671" w:rsidRPr="00AE2768">
        <w:rPr>
          <w:rFonts w:ascii="GHEA Grapalat" w:hAnsi="GHEA Grapalat" w:cs="Times Armenian"/>
          <w:sz w:val="20"/>
          <w:lang w:val="af-ZA"/>
        </w:rPr>
        <w:t>։</w:t>
      </w:r>
      <w:r w:rsidR="00F5653D" w:rsidRPr="00AE2768">
        <w:rPr>
          <w:rFonts w:ascii="GHEA Grapalat" w:hAnsi="GHEA Grapalat" w:cs="Times Armenian"/>
          <w:sz w:val="20"/>
          <w:lang w:val="af-ZA"/>
        </w:rPr>
        <w:t xml:space="preserve"> </w:t>
      </w:r>
    </w:p>
    <w:p w:rsidR="003E1421" w:rsidRPr="00AE2768" w:rsidRDefault="00A81DD5" w:rsidP="00EF3662">
      <w:pPr>
        <w:pStyle w:val="23"/>
        <w:spacing w:line="240" w:lineRule="auto"/>
        <w:ind w:firstLine="567"/>
        <w:rPr>
          <w:rFonts w:ascii="GHEA Grapalat" w:hAnsi="GHEA Grapalat"/>
        </w:rPr>
      </w:pPr>
      <w:r w:rsidRPr="00AE2768">
        <w:rPr>
          <w:rFonts w:ascii="GHEA Grapalat" w:hAnsi="GHEA Grapalat"/>
        </w:rPr>
        <w:t xml:space="preserve">Գնահատող հանձնաժողովի քարտուղարի </w:t>
      </w:r>
      <w:r w:rsidR="003E1421" w:rsidRPr="00AE2768">
        <w:rPr>
          <w:rFonts w:ascii="GHEA Grapalat" w:hAnsi="GHEA Grapalat"/>
        </w:rPr>
        <w:t xml:space="preserve">էլեկտրոնային փոստի հասցեն է` </w:t>
      </w:r>
      <w:r w:rsidR="00B2681D" w:rsidRPr="00AE2768">
        <w:rPr>
          <w:rFonts w:ascii="GHEA Grapalat" w:hAnsi="GHEA Grapalat"/>
          <w:sz w:val="24"/>
          <w:szCs w:val="24"/>
        </w:rPr>
        <w:t>«</w:t>
      </w:r>
      <w:r w:rsidR="003E1421" w:rsidRPr="00AE2768">
        <w:rPr>
          <w:rFonts w:ascii="GHEA Grapalat" w:hAnsi="GHEA Grapalat"/>
          <w:vertAlign w:val="subscript"/>
        </w:rPr>
        <w:t xml:space="preserve"> </w:t>
      </w:r>
      <w:hyperlink r:id="rId8" w:history="1">
        <w:r w:rsidR="009124C9" w:rsidRPr="001C3DA1">
          <w:rPr>
            <w:rStyle w:val="a9"/>
            <w:rFonts w:ascii="GHEA Grapalat" w:hAnsi="GHEA Grapalat"/>
            <w:lang w:val="hy-AM"/>
          </w:rPr>
          <w:t>mkasakh@mail.ru</w:t>
        </w:r>
        <w:r w:rsidR="009124C9" w:rsidRPr="001C3DA1">
          <w:rPr>
            <w:rStyle w:val="a9"/>
            <w:rFonts w:ascii="GHEA Grapalat" w:hAnsi="GHEA Grapalat"/>
            <w:sz w:val="24"/>
            <w:szCs w:val="24"/>
          </w:rPr>
          <w:t>»</w:t>
        </w:r>
      </w:hyperlink>
    </w:p>
    <w:p w:rsidR="00096865" w:rsidRPr="00AE2768" w:rsidRDefault="00F5653D" w:rsidP="00EF3662">
      <w:pPr>
        <w:jc w:val="center"/>
        <w:rPr>
          <w:rFonts w:ascii="GHEA Grapalat" w:hAnsi="GHEA Grapalat"/>
          <w:szCs w:val="22"/>
          <w:lang w:val="af-ZA"/>
        </w:rPr>
      </w:pPr>
      <w:r w:rsidRPr="00AE2768">
        <w:rPr>
          <w:rFonts w:ascii="GHEA Grapalat" w:hAnsi="GHEA Grapalat"/>
          <w:sz w:val="16"/>
          <w:szCs w:val="16"/>
          <w:lang w:val="af-ZA"/>
        </w:rPr>
        <w:br w:type="page"/>
      </w:r>
      <w:r w:rsidR="00096865" w:rsidRPr="00AE2768">
        <w:rPr>
          <w:rFonts w:ascii="GHEA Grapalat" w:hAnsi="GHEA Grapalat" w:cs="Sylfaen"/>
          <w:szCs w:val="22"/>
        </w:rPr>
        <w:lastRenderedPageBreak/>
        <w:t>ՄԱՍ</w:t>
      </w:r>
      <w:r w:rsidR="00096865" w:rsidRPr="00AE2768">
        <w:rPr>
          <w:rFonts w:ascii="GHEA Grapalat" w:hAnsi="GHEA Grapalat" w:cs="Times Armenian"/>
          <w:szCs w:val="22"/>
          <w:lang w:val="af-ZA"/>
        </w:rPr>
        <w:t xml:space="preserve">  I</w:t>
      </w:r>
    </w:p>
    <w:p w:rsidR="00096865" w:rsidRPr="00AE2768" w:rsidRDefault="00096865" w:rsidP="00EF3662">
      <w:pPr>
        <w:pStyle w:val="3"/>
        <w:spacing w:line="240" w:lineRule="auto"/>
        <w:ind w:firstLine="567"/>
        <w:rPr>
          <w:rFonts w:ascii="GHEA Grapalat" w:hAnsi="GHEA Grapalat"/>
          <w:sz w:val="24"/>
          <w:szCs w:val="22"/>
          <w:lang w:val="af-ZA"/>
        </w:rPr>
      </w:pPr>
    </w:p>
    <w:p w:rsidR="00096865" w:rsidRPr="00AE2768" w:rsidRDefault="002B32D6" w:rsidP="00EF3662">
      <w:pPr>
        <w:numPr>
          <w:ilvl w:val="0"/>
          <w:numId w:val="3"/>
        </w:numPr>
        <w:jc w:val="center"/>
        <w:rPr>
          <w:rFonts w:ascii="GHEA Grapalat" w:hAnsi="GHEA Grapalat" w:cs="Sylfaen"/>
          <w:b/>
          <w:sz w:val="20"/>
        </w:rPr>
      </w:pPr>
      <w:r w:rsidRPr="00AE2768">
        <w:rPr>
          <w:rFonts w:ascii="GHEA Grapalat" w:hAnsi="GHEA Grapalat" w:cs="Sylfaen"/>
          <w:b/>
          <w:sz w:val="20"/>
        </w:rPr>
        <w:t>ԳՆՄԱՆ  ԱՌԱՐԿԱՅԻ  ԲՆՈՒԹԱԳԻՐԸ</w:t>
      </w:r>
    </w:p>
    <w:p w:rsidR="002B32D6" w:rsidRPr="00AE2768" w:rsidRDefault="002B32D6" w:rsidP="00EF3662">
      <w:pPr>
        <w:ind w:left="360"/>
        <w:jc w:val="center"/>
        <w:rPr>
          <w:rFonts w:ascii="GHEA Grapalat" w:hAnsi="GHEA Grapalat" w:cs="Sylfaen"/>
          <w:b/>
          <w:sz w:val="20"/>
        </w:rPr>
      </w:pPr>
    </w:p>
    <w:p w:rsidR="00096865" w:rsidRPr="00A32B72" w:rsidRDefault="00096865" w:rsidP="009124C9">
      <w:pPr>
        <w:pStyle w:val="3"/>
        <w:numPr>
          <w:ilvl w:val="1"/>
          <w:numId w:val="30"/>
        </w:numPr>
        <w:spacing w:line="240" w:lineRule="auto"/>
        <w:jc w:val="both"/>
        <w:rPr>
          <w:rFonts w:ascii="GHEA Grapalat" w:hAnsi="GHEA Grapalat"/>
          <w:i w:val="0"/>
          <w:color w:val="0070C0"/>
          <w:lang w:val="af-ZA"/>
        </w:rPr>
      </w:pPr>
      <w:r w:rsidRPr="00AE2768">
        <w:rPr>
          <w:rFonts w:ascii="GHEA Grapalat" w:hAnsi="GHEA Grapalat" w:cs="Sylfaen"/>
          <w:i w:val="0"/>
        </w:rPr>
        <w:t>Գնման</w:t>
      </w:r>
      <w:r w:rsidRPr="00AE2768">
        <w:rPr>
          <w:rFonts w:ascii="GHEA Grapalat" w:hAnsi="GHEA Grapalat" w:cs="Sylfaen"/>
          <w:i w:val="0"/>
          <w:lang w:val="af-ZA"/>
        </w:rPr>
        <w:t xml:space="preserve"> </w:t>
      </w:r>
      <w:r w:rsidRPr="00AE2768">
        <w:rPr>
          <w:rFonts w:ascii="GHEA Grapalat" w:hAnsi="GHEA Grapalat" w:cs="Sylfaen"/>
          <w:i w:val="0"/>
        </w:rPr>
        <w:t>առարկա</w:t>
      </w:r>
      <w:r w:rsidRPr="00AE2768">
        <w:rPr>
          <w:rFonts w:ascii="GHEA Grapalat" w:hAnsi="GHEA Grapalat" w:cs="Sylfaen"/>
          <w:i w:val="0"/>
          <w:lang w:val="af-ZA"/>
        </w:rPr>
        <w:t xml:space="preserve"> </w:t>
      </w:r>
      <w:r w:rsidRPr="00AE2768">
        <w:rPr>
          <w:rFonts w:ascii="GHEA Grapalat" w:hAnsi="GHEA Grapalat" w:cs="Sylfaen"/>
          <w:i w:val="0"/>
        </w:rPr>
        <w:t>է</w:t>
      </w:r>
      <w:r w:rsidRPr="00AE2768">
        <w:rPr>
          <w:rFonts w:ascii="GHEA Grapalat" w:hAnsi="GHEA Grapalat" w:cs="Sylfaen"/>
          <w:i w:val="0"/>
          <w:lang w:val="af-ZA"/>
        </w:rPr>
        <w:t xml:space="preserve"> </w:t>
      </w:r>
      <w:r w:rsidRPr="00AE2768">
        <w:rPr>
          <w:rFonts w:ascii="GHEA Grapalat" w:hAnsi="GHEA Grapalat" w:cs="Sylfaen"/>
          <w:i w:val="0"/>
        </w:rPr>
        <w:t>հանդիսանում</w:t>
      </w:r>
      <w:r w:rsidRPr="00AE2768">
        <w:rPr>
          <w:rFonts w:ascii="GHEA Grapalat" w:hAnsi="GHEA Grapalat" w:cs="Sylfaen"/>
          <w:i w:val="0"/>
          <w:lang w:val="af-ZA"/>
        </w:rPr>
        <w:t xml:space="preserve"> </w:t>
      </w:r>
      <w:r w:rsidR="00A76C15" w:rsidRPr="00AE2768">
        <w:rPr>
          <w:rFonts w:ascii="GHEA Grapalat" w:hAnsi="GHEA Grapalat" w:cs="Sylfaen"/>
          <w:i w:val="0"/>
          <w:lang w:val="af-ZA"/>
        </w:rPr>
        <w:t>«</w:t>
      </w:r>
      <w:r w:rsidR="00EB005D" w:rsidRPr="00EB005D">
        <w:rPr>
          <w:rFonts w:ascii="GHEA Grapalat" w:hAnsi="GHEA Grapalat"/>
          <w:b/>
          <w:i w:val="0"/>
          <w:u w:val="single"/>
          <w:lang w:val="af-ZA"/>
        </w:rPr>
        <w:t xml:space="preserve"> </w:t>
      </w:r>
      <w:r w:rsidR="00EB005D" w:rsidRPr="00A32B72">
        <w:rPr>
          <w:rFonts w:ascii="GHEA Grapalat" w:hAnsi="GHEA Grapalat"/>
          <w:b/>
          <w:i w:val="0"/>
          <w:color w:val="0070C0"/>
          <w:u w:val="single"/>
          <w:lang w:val="af-ZA"/>
        </w:rPr>
        <w:t>Քասախի «Արուսյակ» մանկապարտեզ ՀՈԱԿ</w:t>
      </w:r>
      <w:r w:rsidR="00EB005D" w:rsidRPr="00A32B72">
        <w:rPr>
          <w:rFonts w:ascii="GHEA Grapalat" w:hAnsi="GHEA Grapalat"/>
          <w:i w:val="0"/>
          <w:color w:val="0070C0"/>
          <w:lang w:val="af-ZA"/>
        </w:rPr>
        <w:t>-ի</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cs="Sylfaen"/>
          <w:i w:val="0"/>
          <w:color w:val="0070C0"/>
        </w:rPr>
        <w:t>կարիքների</w:t>
      </w:r>
      <w:r w:rsidRPr="00A32B72">
        <w:rPr>
          <w:rFonts w:ascii="GHEA Grapalat" w:hAnsi="GHEA Grapalat" w:cs="Times Armenian"/>
          <w:i w:val="0"/>
          <w:color w:val="0070C0"/>
          <w:lang w:val="af-ZA"/>
        </w:rPr>
        <w:t xml:space="preserve"> </w:t>
      </w:r>
      <w:r w:rsidRPr="00A32B72">
        <w:rPr>
          <w:rFonts w:ascii="GHEA Grapalat" w:hAnsi="GHEA Grapalat" w:cs="Sylfaen"/>
          <w:i w:val="0"/>
          <w:color w:val="0070C0"/>
        </w:rPr>
        <w:t>համար</w:t>
      </w:r>
      <w:r w:rsidRPr="00A32B72">
        <w:rPr>
          <w:rFonts w:ascii="GHEA Grapalat" w:hAnsi="GHEA Grapalat" w:cs="Times Armenian"/>
          <w:i w:val="0"/>
          <w:color w:val="0070C0"/>
          <w:lang w:val="af-ZA"/>
        </w:rPr>
        <w:t xml:space="preserve">` </w:t>
      </w:r>
      <w:r w:rsidR="00A76C15" w:rsidRPr="00A32B72">
        <w:rPr>
          <w:rFonts w:ascii="GHEA Grapalat" w:hAnsi="GHEA Grapalat"/>
          <w:i w:val="0"/>
          <w:color w:val="0070C0"/>
          <w:lang w:val="af-ZA"/>
        </w:rPr>
        <w:t>«</w:t>
      </w:r>
      <w:r w:rsidR="007A7402" w:rsidRPr="00A32B72">
        <w:rPr>
          <w:rFonts w:ascii="GHEA Grapalat" w:hAnsi="GHEA Grapalat"/>
          <w:b/>
          <w:i w:val="0"/>
          <w:color w:val="0070C0"/>
          <w:u w:val="single"/>
          <w:lang w:val="af-ZA"/>
        </w:rPr>
        <w:t>մանկական</w:t>
      </w:r>
      <w:r w:rsidR="00881FA9" w:rsidRPr="00A32B72">
        <w:rPr>
          <w:rFonts w:ascii="GHEA Grapalat" w:hAnsi="GHEA Grapalat"/>
          <w:b/>
          <w:i w:val="0"/>
          <w:color w:val="0070C0"/>
          <w:u w:val="single"/>
          <w:lang w:val="af-ZA"/>
        </w:rPr>
        <w:t xml:space="preserve"> և </w:t>
      </w:r>
      <w:r w:rsidR="007A7402" w:rsidRPr="00A32B72">
        <w:rPr>
          <w:rFonts w:ascii="GHEA Grapalat" w:hAnsi="GHEA Grapalat"/>
          <w:b/>
          <w:i w:val="0"/>
          <w:color w:val="0070C0"/>
          <w:u w:val="single"/>
          <w:lang w:val="af-ZA"/>
        </w:rPr>
        <w:t>գրասենյակային գույքի</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i w:val="0"/>
          <w:color w:val="0070C0"/>
        </w:rPr>
        <w:t>ձեռքբերումը</w:t>
      </w:r>
      <w:r w:rsidR="00816505" w:rsidRPr="00A32B72">
        <w:rPr>
          <w:rFonts w:ascii="GHEA Grapalat" w:hAnsi="GHEA Grapalat"/>
          <w:i w:val="0"/>
          <w:color w:val="0070C0"/>
        </w:rPr>
        <w:t xml:space="preserve"> (այսուհետ` նաև ապրանք)</w:t>
      </w:r>
      <w:r w:rsidR="00C43524"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i w:val="0"/>
          <w:color w:val="0070C0"/>
        </w:rPr>
        <w:t>որոնք</w:t>
      </w:r>
      <w:r w:rsidRPr="00A32B72">
        <w:rPr>
          <w:rFonts w:ascii="GHEA Grapalat" w:hAnsi="GHEA Grapalat"/>
          <w:i w:val="0"/>
          <w:color w:val="0070C0"/>
          <w:lang w:val="af-ZA"/>
        </w:rPr>
        <w:t xml:space="preserve"> </w:t>
      </w:r>
      <w:r w:rsidRPr="00A32B72">
        <w:rPr>
          <w:rFonts w:ascii="GHEA Grapalat" w:hAnsi="GHEA Grapalat"/>
          <w:i w:val="0"/>
          <w:color w:val="0070C0"/>
        </w:rPr>
        <w:t>խմբավորված</w:t>
      </w:r>
      <w:r w:rsidRPr="00A32B72">
        <w:rPr>
          <w:rFonts w:ascii="GHEA Grapalat" w:hAnsi="GHEA Grapalat"/>
          <w:i w:val="0"/>
          <w:color w:val="0070C0"/>
          <w:lang w:val="af-ZA"/>
        </w:rPr>
        <w:t xml:space="preserve"> </w:t>
      </w:r>
      <w:r w:rsidRPr="00A32B72">
        <w:rPr>
          <w:rFonts w:ascii="GHEA Grapalat" w:hAnsi="GHEA Grapalat"/>
          <w:i w:val="0"/>
          <w:color w:val="0070C0"/>
        </w:rPr>
        <w:t>են</w:t>
      </w:r>
      <w:r w:rsidRPr="00A32B72">
        <w:rPr>
          <w:rFonts w:ascii="GHEA Grapalat" w:hAnsi="GHEA Grapalat"/>
          <w:i w:val="0"/>
          <w:color w:val="0070C0"/>
          <w:lang w:val="af-ZA"/>
        </w:rPr>
        <w:t xml:space="preserve"> </w:t>
      </w:r>
      <w:r w:rsidR="00A76C15" w:rsidRPr="00A32B72">
        <w:rPr>
          <w:rFonts w:ascii="GHEA Grapalat" w:hAnsi="GHEA Grapalat"/>
          <w:i w:val="0"/>
          <w:color w:val="0070C0"/>
          <w:lang w:val="af-ZA"/>
        </w:rPr>
        <w:t>«</w:t>
      </w:r>
      <w:r w:rsidR="00E61B05" w:rsidRPr="00A32B72">
        <w:rPr>
          <w:rFonts w:ascii="GHEA Grapalat" w:hAnsi="GHEA Grapalat"/>
          <w:i w:val="0"/>
          <w:color w:val="0070C0"/>
        </w:rPr>
        <w:t>1</w:t>
      </w:r>
      <w:r w:rsidR="00E43B0D" w:rsidRPr="00A32B72">
        <w:rPr>
          <w:rFonts w:ascii="GHEA Grapalat" w:hAnsi="GHEA Grapalat"/>
          <w:i w:val="0"/>
          <w:color w:val="0070C0"/>
        </w:rPr>
        <w:t>1</w:t>
      </w:r>
      <w:r w:rsidR="00A76C15" w:rsidRPr="00A32B72">
        <w:rPr>
          <w:rFonts w:ascii="GHEA Grapalat" w:hAnsi="GHEA Grapalat"/>
          <w:i w:val="0"/>
          <w:color w:val="0070C0"/>
          <w:lang w:val="af-ZA"/>
        </w:rPr>
        <w:t>»</w:t>
      </w:r>
      <w:r w:rsidRPr="00A32B72">
        <w:rPr>
          <w:rFonts w:ascii="GHEA Grapalat" w:hAnsi="GHEA Grapalat"/>
          <w:i w:val="0"/>
          <w:color w:val="0070C0"/>
          <w:lang w:val="af-ZA"/>
        </w:rPr>
        <w:t xml:space="preserve"> </w:t>
      </w:r>
      <w:r w:rsidRPr="00A32B72">
        <w:rPr>
          <w:rFonts w:ascii="GHEA Grapalat" w:hAnsi="GHEA Grapalat" w:cs="Sylfaen"/>
          <w:i w:val="0"/>
          <w:color w:val="0070C0"/>
        </w:rPr>
        <w:t>չափաբաժիներ</w:t>
      </w:r>
      <w:r w:rsidR="00753E6E" w:rsidRPr="00A32B72">
        <w:rPr>
          <w:rFonts w:ascii="GHEA Grapalat" w:hAnsi="GHEA Grapalat" w:cs="Sylfaen"/>
          <w:i w:val="0"/>
          <w:color w:val="0070C0"/>
        </w:rPr>
        <w:t>ում</w:t>
      </w:r>
      <w:r w:rsidRPr="00A32B72">
        <w:rPr>
          <w:rFonts w:ascii="GHEA Grapalat" w:hAnsi="GHEA Grapalat" w:cs="Times Armenian"/>
          <w:i w:val="0"/>
          <w:color w:val="0070C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820"/>
      </w:tblGrid>
      <w:tr w:rsidR="00A32B72" w:rsidRPr="00A32B72">
        <w:tc>
          <w:tcPr>
            <w:tcW w:w="153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sz w:val="14"/>
                <w:szCs w:val="14"/>
              </w:rPr>
            </w:pPr>
            <w:r w:rsidRPr="00A32B72">
              <w:rPr>
                <w:rFonts w:ascii="GHEA Grapalat" w:hAnsi="GHEA Grapalat"/>
                <w:b/>
                <w:bCs/>
                <w:i/>
                <w:iCs/>
                <w:color w:val="0070C0"/>
                <w:sz w:val="14"/>
                <w:szCs w:val="14"/>
              </w:rPr>
              <w:t>Չափաբաժինների համարները</w:t>
            </w:r>
          </w:p>
        </w:tc>
        <w:tc>
          <w:tcPr>
            <w:tcW w:w="8820" w:type="dxa"/>
            <w:vAlign w:val="center"/>
          </w:tcPr>
          <w:p w:rsidR="00096865" w:rsidRPr="00A32B72" w:rsidRDefault="00096865" w:rsidP="00EF3662">
            <w:pPr>
              <w:pStyle w:val="23"/>
              <w:spacing w:line="240" w:lineRule="auto"/>
              <w:ind w:firstLine="0"/>
              <w:jc w:val="center"/>
              <w:rPr>
                <w:rFonts w:ascii="GHEA Grapalat" w:hAnsi="GHEA Grapalat"/>
                <w:b/>
                <w:bCs/>
                <w:i/>
                <w:iCs/>
                <w:color w:val="0070C0"/>
              </w:rPr>
            </w:pPr>
            <w:r w:rsidRPr="00A32B72">
              <w:rPr>
                <w:rFonts w:ascii="GHEA Grapalat" w:hAnsi="GHEA Grapalat"/>
                <w:b/>
                <w:bCs/>
                <w:i/>
                <w:iCs/>
                <w:color w:val="0070C0"/>
              </w:rPr>
              <w:t>Չափաբաժնի անվանումը</w:t>
            </w:r>
          </w:p>
        </w:tc>
      </w:tr>
      <w:tr w:rsidR="00A32B72" w:rsidRPr="00A32B72">
        <w:tc>
          <w:tcPr>
            <w:tcW w:w="1530" w:type="dxa"/>
            <w:vAlign w:val="center"/>
          </w:tcPr>
          <w:p w:rsidR="00096865" w:rsidRPr="00A32B72" w:rsidRDefault="00096865" w:rsidP="00EF3662">
            <w:pPr>
              <w:pStyle w:val="23"/>
              <w:spacing w:line="240" w:lineRule="auto"/>
              <w:ind w:firstLine="0"/>
              <w:jc w:val="center"/>
              <w:rPr>
                <w:rFonts w:ascii="GHEA Grapalat" w:hAnsi="GHEA Grapalat"/>
                <w:color w:val="0070C0"/>
                <w:sz w:val="16"/>
              </w:rPr>
            </w:pPr>
            <w:r w:rsidRPr="00A32B72">
              <w:rPr>
                <w:rFonts w:ascii="GHEA Grapalat" w:hAnsi="GHEA Grapalat"/>
                <w:color w:val="0070C0"/>
                <w:sz w:val="16"/>
              </w:rPr>
              <w:t>1</w:t>
            </w:r>
          </w:p>
        </w:tc>
        <w:tc>
          <w:tcPr>
            <w:tcW w:w="8820" w:type="dxa"/>
            <w:vAlign w:val="center"/>
          </w:tcPr>
          <w:p w:rsidR="00096865" w:rsidRPr="00A32B72" w:rsidRDefault="00A76C15" w:rsidP="00E43B0D">
            <w:pPr>
              <w:pStyle w:val="23"/>
              <w:spacing w:line="240" w:lineRule="auto"/>
              <w:ind w:firstLine="0"/>
              <w:rPr>
                <w:rFonts w:ascii="GHEA Grapalat" w:hAnsi="GHEA Grapalat"/>
                <w:color w:val="0070C0"/>
                <w:vertAlign w:val="subscript"/>
              </w:rPr>
            </w:pPr>
            <w:r w:rsidRPr="00A32B72">
              <w:rPr>
                <w:rFonts w:ascii="GHEA Grapalat" w:hAnsi="GHEA Grapalat"/>
                <w:color w:val="0070C0"/>
              </w:rPr>
              <w:t>«</w:t>
            </w:r>
            <w:r w:rsidR="004E5FBB" w:rsidRPr="00A32B72">
              <w:rPr>
                <w:rFonts w:ascii="GHEA Grapalat" w:hAnsi="GHEA Grapalat"/>
                <w:color w:val="0070C0"/>
              </w:rPr>
              <w:t>Գրասեղ</w:t>
            </w:r>
            <w:r w:rsidR="00E43B0D" w:rsidRPr="00A32B72">
              <w:rPr>
                <w:rFonts w:ascii="GHEA Grapalat" w:hAnsi="GHEA Grapalat"/>
                <w:color w:val="0070C0"/>
              </w:rPr>
              <w:t>ան</w:t>
            </w:r>
            <w:r w:rsidRPr="00A32B72">
              <w:rPr>
                <w:rFonts w:ascii="GHEA Grapalat" w:hAnsi="GHEA Grapalat"/>
                <w:color w:val="0070C0"/>
              </w:rPr>
              <w:t>»</w:t>
            </w:r>
          </w:p>
        </w:tc>
      </w:tr>
      <w:tr w:rsidR="00A32B72" w:rsidRPr="00A32B72">
        <w:tc>
          <w:tcPr>
            <w:tcW w:w="1530" w:type="dxa"/>
            <w:vAlign w:val="center"/>
          </w:tcPr>
          <w:p w:rsidR="00096865"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2</w:t>
            </w:r>
          </w:p>
        </w:tc>
        <w:tc>
          <w:tcPr>
            <w:tcW w:w="8820" w:type="dxa"/>
            <w:vAlign w:val="center"/>
          </w:tcPr>
          <w:p w:rsidR="00096865" w:rsidRPr="00A32B72" w:rsidRDefault="004E5FBB" w:rsidP="00EF3662">
            <w:pPr>
              <w:pStyle w:val="23"/>
              <w:spacing w:line="240" w:lineRule="auto"/>
              <w:ind w:firstLine="0"/>
              <w:rPr>
                <w:rFonts w:ascii="GHEA Grapalat" w:hAnsi="GHEA Grapalat"/>
                <w:color w:val="0070C0"/>
              </w:rPr>
            </w:pPr>
            <w:r w:rsidRPr="00A32B72">
              <w:rPr>
                <w:rFonts w:ascii="GHEA Grapalat" w:hAnsi="GHEA Grapalat"/>
                <w:color w:val="0070C0"/>
              </w:rPr>
              <w:t>«Աթոռ»</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3</w:t>
            </w:r>
          </w:p>
        </w:tc>
        <w:tc>
          <w:tcPr>
            <w:tcW w:w="8820" w:type="dxa"/>
            <w:vAlign w:val="center"/>
          </w:tcPr>
          <w:p w:rsidR="004E5FBB" w:rsidRPr="00A32B72" w:rsidRDefault="004E5FBB" w:rsidP="00EF3662">
            <w:pPr>
              <w:pStyle w:val="23"/>
              <w:spacing w:line="240" w:lineRule="auto"/>
              <w:ind w:firstLine="0"/>
              <w:rPr>
                <w:rFonts w:ascii="GHEA Grapalat" w:hAnsi="GHEA Grapalat"/>
                <w:color w:val="0070C0"/>
              </w:rPr>
            </w:pPr>
            <w:r w:rsidRPr="00A32B72">
              <w:rPr>
                <w:rFonts w:ascii="GHEA Grapalat" w:hAnsi="GHEA Grapalat"/>
                <w:color w:val="0070C0"/>
              </w:rPr>
              <w:t>«Մահճակալ երկհարկանի»</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4</w:t>
            </w:r>
          </w:p>
        </w:tc>
        <w:tc>
          <w:tcPr>
            <w:tcW w:w="8820" w:type="dxa"/>
            <w:vAlign w:val="center"/>
          </w:tcPr>
          <w:p w:rsidR="004E5FBB" w:rsidRPr="00A32B72" w:rsidRDefault="004E5FBB" w:rsidP="004E5FBB">
            <w:pPr>
              <w:pStyle w:val="23"/>
              <w:spacing w:line="240" w:lineRule="auto"/>
              <w:ind w:firstLine="0"/>
              <w:rPr>
                <w:rFonts w:ascii="GHEA Grapalat" w:hAnsi="GHEA Grapalat"/>
                <w:color w:val="0070C0"/>
              </w:rPr>
            </w:pPr>
            <w:r w:rsidRPr="00A32B72">
              <w:rPr>
                <w:rFonts w:ascii="GHEA Grapalat" w:hAnsi="GHEA Grapalat"/>
                <w:color w:val="0070C0"/>
              </w:rPr>
              <w:t>«Մահճակալ մեկհարկանի»</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5</w:t>
            </w:r>
          </w:p>
        </w:tc>
        <w:tc>
          <w:tcPr>
            <w:tcW w:w="8820" w:type="dxa"/>
            <w:vAlign w:val="center"/>
          </w:tcPr>
          <w:p w:rsidR="004E5FBB" w:rsidRPr="00A32B72" w:rsidRDefault="004E5FBB" w:rsidP="00EF3662">
            <w:pPr>
              <w:pStyle w:val="23"/>
              <w:spacing w:line="240" w:lineRule="auto"/>
              <w:ind w:firstLine="0"/>
              <w:rPr>
                <w:rFonts w:ascii="GHEA Grapalat" w:hAnsi="GHEA Grapalat"/>
                <w:color w:val="0070C0"/>
              </w:rPr>
            </w:pPr>
            <w:r w:rsidRPr="00A32B72">
              <w:rPr>
                <w:rFonts w:ascii="GHEA Grapalat" w:hAnsi="GHEA Grapalat"/>
                <w:color w:val="0070C0"/>
              </w:rPr>
              <w:t>«Խաղալիքների պահարան»</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6</w:t>
            </w:r>
          </w:p>
        </w:tc>
        <w:tc>
          <w:tcPr>
            <w:tcW w:w="8820" w:type="dxa"/>
            <w:vAlign w:val="center"/>
          </w:tcPr>
          <w:p w:rsidR="004E5FBB" w:rsidRPr="00A32B72" w:rsidRDefault="004E5FBB" w:rsidP="00EF3662">
            <w:pPr>
              <w:pStyle w:val="23"/>
              <w:spacing w:line="240" w:lineRule="auto"/>
              <w:ind w:firstLine="0"/>
              <w:rPr>
                <w:rFonts w:ascii="GHEA Grapalat" w:hAnsi="GHEA Grapalat"/>
                <w:color w:val="0070C0"/>
              </w:rPr>
            </w:pPr>
            <w:r w:rsidRPr="00A32B72">
              <w:rPr>
                <w:rFonts w:ascii="GHEA Grapalat" w:hAnsi="GHEA Grapalat"/>
                <w:color w:val="0070C0"/>
              </w:rPr>
              <w:t>«Զգեստապահարան 5 տեղանոց»</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7</w:t>
            </w:r>
          </w:p>
        </w:tc>
        <w:tc>
          <w:tcPr>
            <w:tcW w:w="8820" w:type="dxa"/>
            <w:vAlign w:val="center"/>
          </w:tcPr>
          <w:p w:rsidR="004E5FBB" w:rsidRPr="00A32B72" w:rsidRDefault="004E5FBB" w:rsidP="00EF3662">
            <w:pPr>
              <w:pStyle w:val="23"/>
              <w:spacing w:line="240" w:lineRule="auto"/>
              <w:ind w:firstLine="0"/>
              <w:rPr>
                <w:rFonts w:ascii="GHEA Grapalat" w:hAnsi="GHEA Grapalat"/>
                <w:color w:val="0070C0"/>
              </w:rPr>
            </w:pPr>
            <w:r w:rsidRPr="00A32B72">
              <w:rPr>
                <w:rFonts w:ascii="GHEA Grapalat" w:hAnsi="GHEA Grapalat"/>
                <w:color w:val="0070C0"/>
              </w:rPr>
              <w:t>«Մանկական սեղան»</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8</w:t>
            </w:r>
          </w:p>
        </w:tc>
        <w:tc>
          <w:tcPr>
            <w:tcW w:w="8820" w:type="dxa"/>
            <w:vAlign w:val="center"/>
          </w:tcPr>
          <w:p w:rsidR="004E5FBB" w:rsidRPr="00A32B72" w:rsidRDefault="004E5FBB" w:rsidP="004E5FBB">
            <w:pPr>
              <w:pStyle w:val="23"/>
              <w:spacing w:line="240" w:lineRule="auto"/>
              <w:ind w:firstLine="0"/>
              <w:rPr>
                <w:rFonts w:ascii="GHEA Grapalat" w:hAnsi="GHEA Grapalat"/>
                <w:color w:val="0070C0"/>
              </w:rPr>
            </w:pPr>
            <w:r w:rsidRPr="00A32B72">
              <w:rPr>
                <w:rFonts w:ascii="GHEA Grapalat" w:hAnsi="GHEA Grapalat"/>
                <w:color w:val="0070C0"/>
              </w:rPr>
              <w:t>«Մանկական աթոռ»</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9</w:t>
            </w:r>
          </w:p>
        </w:tc>
        <w:tc>
          <w:tcPr>
            <w:tcW w:w="8820" w:type="dxa"/>
            <w:vAlign w:val="center"/>
          </w:tcPr>
          <w:p w:rsidR="004E5FBB" w:rsidRPr="00A32B72" w:rsidRDefault="004E5FBB" w:rsidP="00EF3662">
            <w:pPr>
              <w:pStyle w:val="23"/>
              <w:spacing w:line="240" w:lineRule="auto"/>
              <w:ind w:firstLine="0"/>
              <w:rPr>
                <w:rFonts w:ascii="GHEA Grapalat" w:hAnsi="GHEA Grapalat"/>
                <w:color w:val="0070C0"/>
              </w:rPr>
            </w:pPr>
            <w:r w:rsidRPr="00A32B72">
              <w:rPr>
                <w:rFonts w:ascii="GHEA Grapalat" w:hAnsi="GHEA Grapalat"/>
                <w:color w:val="0070C0"/>
              </w:rPr>
              <w:t>«Դահլիճային աթոռ»</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10</w:t>
            </w:r>
          </w:p>
        </w:tc>
        <w:tc>
          <w:tcPr>
            <w:tcW w:w="8820" w:type="dxa"/>
            <w:vAlign w:val="center"/>
          </w:tcPr>
          <w:p w:rsidR="004E5FBB" w:rsidRPr="00A32B72" w:rsidRDefault="0014120A" w:rsidP="00EF3662">
            <w:pPr>
              <w:pStyle w:val="23"/>
              <w:spacing w:line="240" w:lineRule="auto"/>
              <w:ind w:firstLine="0"/>
              <w:rPr>
                <w:rFonts w:ascii="GHEA Grapalat" w:hAnsi="GHEA Grapalat"/>
                <w:color w:val="0070C0"/>
              </w:rPr>
            </w:pPr>
            <w:r w:rsidRPr="00A32B72">
              <w:rPr>
                <w:rFonts w:ascii="GHEA Grapalat" w:hAnsi="GHEA Grapalat"/>
                <w:color w:val="0070C0"/>
                <w:lang w:val="ru-RU"/>
              </w:rPr>
              <w:t>«Բարձ»</w:t>
            </w:r>
          </w:p>
        </w:tc>
      </w:tr>
      <w:tr w:rsidR="00A32B72" w:rsidRPr="00A32B72">
        <w:tc>
          <w:tcPr>
            <w:tcW w:w="1530" w:type="dxa"/>
            <w:vAlign w:val="center"/>
          </w:tcPr>
          <w:p w:rsidR="004E5FBB" w:rsidRPr="00A32B72" w:rsidRDefault="00881FA9" w:rsidP="00EF3662">
            <w:pPr>
              <w:pStyle w:val="23"/>
              <w:spacing w:line="240" w:lineRule="auto"/>
              <w:ind w:firstLine="0"/>
              <w:jc w:val="center"/>
              <w:rPr>
                <w:rFonts w:ascii="GHEA Grapalat" w:hAnsi="GHEA Grapalat"/>
                <w:color w:val="0070C0"/>
              </w:rPr>
            </w:pPr>
            <w:r w:rsidRPr="00A32B72">
              <w:rPr>
                <w:rFonts w:ascii="GHEA Grapalat" w:hAnsi="GHEA Grapalat"/>
                <w:color w:val="0070C0"/>
              </w:rPr>
              <w:t>11</w:t>
            </w:r>
          </w:p>
        </w:tc>
        <w:tc>
          <w:tcPr>
            <w:tcW w:w="8820" w:type="dxa"/>
            <w:vAlign w:val="center"/>
          </w:tcPr>
          <w:p w:rsidR="004E5FBB" w:rsidRPr="00A32B72" w:rsidRDefault="00881FA9" w:rsidP="00EF3662">
            <w:pPr>
              <w:pStyle w:val="23"/>
              <w:spacing w:line="240" w:lineRule="auto"/>
              <w:ind w:firstLine="0"/>
              <w:rPr>
                <w:rFonts w:ascii="GHEA Grapalat" w:hAnsi="GHEA Grapalat"/>
                <w:color w:val="0070C0"/>
              </w:rPr>
            </w:pPr>
            <w:r w:rsidRPr="00A32B72">
              <w:rPr>
                <w:rFonts w:ascii="GHEA Grapalat" w:hAnsi="GHEA Grapalat"/>
                <w:color w:val="0070C0"/>
              </w:rPr>
              <w:t>«Գրապահարան»</w:t>
            </w:r>
          </w:p>
        </w:tc>
      </w:tr>
    </w:tbl>
    <w:p w:rsidR="00096865" w:rsidRPr="00AE2768" w:rsidRDefault="00816505" w:rsidP="00EF3662">
      <w:pPr>
        <w:pStyle w:val="23"/>
        <w:spacing w:line="240" w:lineRule="auto"/>
        <w:ind w:firstLine="567"/>
        <w:rPr>
          <w:rFonts w:ascii="GHEA Grapalat" w:hAnsi="GHEA Grapalat"/>
        </w:rPr>
      </w:pPr>
      <w:r w:rsidRPr="00AE2768">
        <w:rPr>
          <w:rFonts w:ascii="GHEA Grapalat" w:hAnsi="GHEA Grapalat"/>
        </w:rPr>
        <w:t xml:space="preserve">Ապրանքի </w:t>
      </w:r>
      <w:r w:rsidR="00096865" w:rsidRPr="00AE2768">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E2768">
        <w:rPr>
          <w:rFonts w:ascii="GHEA Grapalat" w:hAnsi="GHEA Grapalat"/>
        </w:rPr>
        <w:t xml:space="preserve">կնքվելիք </w:t>
      </w:r>
      <w:r w:rsidR="00096865" w:rsidRPr="00AE2768">
        <w:rPr>
          <w:rFonts w:ascii="GHEA Grapalat" w:hAnsi="GHEA Grapalat"/>
        </w:rPr>
        <w:t xml:space="preserve">պայմանագրի անբաժանելի մասը, որի նախագիծը ներկայացված է սույն հրավերի N </w:t>
      </w:r>
      <w:r w:rsidR="00177245" w:rsidRPr="00AE2768">
        <w:rPr>
          <w:rFonts w:ascii="GHEA Grapalat" w:hAnsi="GHEA Grapalat"/>
        </w:rPr>
        <w:t>6</w:t>
      </w:r>
      <w:r w:rsidR="00096865" w:rsidRPr="00AE2768">
        <w:rPr>
          <w:rFonts w:ascii="GHEA Grapalat" w:hAnsi="GHEA Grapalat"/>
        </w:rPr>
        <w:t xml:space="preserve"> հավելվածում</w:t>
      </w:r>
      <w:r w:rsidR="004D5671" w:rsidRPr="00AE2768">
        <w:rPr>
          <w:rFonts w:ascii="GHEA Grapalat" w:hAnsi="GHEA Grapalat"/>
        </w:rPr>
        <w:t>։</w:t>
      </w:r>
    </w:p>
    <w:p w:rsidR="0085236E" w:rsidRPr="00AE2768" w:rsidRDefault="00845AA5" w:rsidP="00EF3662">
      <w:pPr>
        <w:pStyle w:val="23"/>
        <w:spacing w:line="240" w:lineRule="auto"/>
        <w:ind w:firstLine="567"/>
        <w:rPr>
          <w:rFonts w:ascii="GHEA Grapalat" w:hAnsi="GHEA Grapalat"/>
        </w:rPr>
      </w:pPr>
      <w:r w:rsidRPr="00AE2768">
        <w:rPr>
          <w:rFonts w:ascii="GHEA Grapalat" w:hAnsi="GHEA Grapalat"/>
        </w:rPr>
        <w:t>1.2 Սույն ընթացակարգի շրջանակում</w:t>
      </w:r>
      <w:r w:rsidR="0085236E" w:rsidRPr="00AE2768">
        <w:rPr>
          <w:rFonts w:ascii="GHEA Grapalat" w:hAnsi="GHEA Grapalat"/>
        </w:rPr>
        <w:t>,</w:t>
      </w:r>
      <w:r w:rsidRPr="00AE2768">
        <w:rPr>
          <w:rFonts w:ascii="GHEA Grapalat" w:hAnsi="GHEA Grapalat"/>
        </w:rPr>
        <w:t xml:space="preserve"> </w:t>
      </w:r>
      <w:r w:rsidR="0085236E" w:rsidRPr="00AE2768">
        <w:rPr>
          <w:rFonts w:ascii="GHEA Grapalat" w:hAnsi="GHEA Grapalat"/>
        </w:rPr>
        <w:t>ընտրված մասնակցի առաջարկության հիման վրա, կհատկացվի կանխավճար` ներքոհիշյալ չափով և ժամկետներում`</w:t>
      </w:r>
    </w:p>
    <w:p w:rsidR="006C08B6" w:rsidRPr="00AE2768" w:rsidRDefault="006C08B6" w:rsidP="00EF3662">
      <w:pPr>
        <w:pStyle w:val="23"/>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AE2768" w:rsidTr="006D1826">
        <w:trPr>
          <w:jc w:val="center"/>
        </w:trPr>
        <w:tc>
          <w:tcPr>
            <w:tcW w:w="6356" w:type="dxa"/>
            <w:gridSpan w:val="2"/>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Կանխավճարի հատկացման</w:t>
            </w:r>
          </w:p>
        </w:tc>
      </w:tr>
      <w:tr w:rsidR="0085236E" w:rsidRPr="00AE2768" w:rsidTr="006D1826">
        <w:trPr>
          <w:jc w:val="center"/>
        </w:trPr>
        <w:tc>
          <w:tcPr>
            <w:tcW w:w="2580"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 xml:space="preserve">առավելագույն չափը </w:t>
            </w:r>
            <w:r w:rsidR="00816505" w:rsidRPr="00AE2768">
              <w:rPr>
                <w:rFonts w:ascii="GHEA Grapalat" w:hAnsi="GHEA Grapalat" w:cs="Sylfaen"/>
                <w:b/>
                <w:i/>
                <w:sz w:val="16"/>
                <w:szCs w:val="16"/>
                <w:lang w:val="es-ES"/>
              </w:rPr>
              <w:t>(</w:t>
            </w:r>
            <w:r w:rsidRPr="00AE2768">
              <w:rPr>
                <w:rFonts w:ascii="GHEA Grapalat" w:hAnsi="GHEA Grapalat" w:cs="Sylfaen"/>
                <w:b/>
                <w:i/>
                <w:sz w:val="16"/>
                <w:szCs w:val="16"/>
                <w:lang w:val="es-ES"/>
              </w:rPr>
              <w:t>ՀՀ դրամ</w:t>
            </w:r>
            <w:r w:rsidR="00816505" w:rsidRPr="00AE2768">
              <w:rPr>
                <w:rFonts w:ascii="GHEA Grapalat" w:hAnsi="GHEA Grapalat" w:cs="Sylfaen"/>
                <w:b/>
                <w:i/>
                <w:sz w:val="16"/>
                <w:szCs w:val="16"/>
                <w:lang w:val="es-ES"/>
              </w:rPr>
              <w:t>)</w:t>
            </w:r>
          </w:p>
        </w:tc>
        <w:tc>
          <w:tcPr>
            <w:tcW w:w="3776" w:type="dxa"/>
            <w:vAlign w:val="center"/>
          </w:tcPr>
          <w:p w:rsidR="0085236E" w:rsidRPr="00AE2768" w:rsidRDefault="0085236E" w:rsidP="00EF3662">
            <w:pPr>
              <w:pStyle w:val="23"/>
              <w:spacing w:line="240" w:lineRule="auto"/>
              <w:ind w:firstLine="0"/>
              <w:jc w:val="center"/>
              <w:rPr>
                <w:rFonts w:ascii="GHEA Grapalat" w:hAnsi="GHEA Grapalat" w:cs="Sylfaen"/>
                <w:b/>
                <w:i/>
                <w:sz w:val="16"/>
                <w:szCs w:val="16"/>
                <w:lang w:val="es-ES"/>
              </w:rPr>
            </w:pPr>
            <w:r w:rsidRPr="00AE2768">
              <w:rPr>
                <w:rFonts w:ascii="GHEA Grapalat" w:hAnsi="GHEA Grapalat" w:cs="Sylfaen"/>
                <w:b/>
                <w:i/>
                <w:sz w:val="16"/>
                <w:szCs w:val="16"/>
                <w:lang w:val="es-ES"/>
              </w:rPr>
              <w:t>ժամկետը (</w:t>
            </w:r>
            <w:r w:rsidR="00816505" w:rsidRPr="00AE2768">
              <w:rPr>
                <w:rFonts w:ascii="GHEA Grapalat" w:hAnsi="GHEA Grapalat" w:cs="Sylfaen"/>
                <w:b/>
                <w:i/>
                <w:sz w:val="16"/>
                <w:szCs w:val="16"/>
                <w:lang w:val="es-ES"/>
              </w:rPr>
              <w:t xml:space="preserve">ամիսը, </w:t>
            </w:r>
            <w:r w:rsidRPr="00AE2768">
              <w:rPr>
                <w:rFonts w:ascii="GHEA Grapalat" w:hAnsi="GHEA Grapalat" w:cs="Sylfaen"/>
                <w:b/>
                <w:i/>
                <w:sz w:val="16"/>
                <w:szCs w:val="16"/>
                <w:lang w:val="es-ES"/>
              </w:rPr>
              <w:t>տարեթիվը)</w:t>
            </w: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r w:rsidR="0085236E" w:rsidRPr="00AE2768" w:rsidTr="006D1826">
        <w:trPr>
          <w:jc w:val="center"/>
        </w:trPr>
        <w:tc>
          <w:tcPr>
            <w:tcW w:w="2580" w:type="dxa"/>
          </w:tcPr>
          <w:p w:rsidR="0085236E" w:rsidRPr="00AE2768" w:rsidRDefault="0085236E" w:rsidP="00EF3662">
            <w:pPr>
              <w:jc w:val="center"/>
              <w:rPr>
                <w:rFonts w:ascii="GHEA Grapalat" w:hAnsi="GHEA Grapalat"/>
                <w:sz w:val="20"/>
                <w:szCs w:val="20"/>
              </w:rPr>
            </w:pPr>
          </w:p>
        </w:tc>
        <w:tc>
          <w:tcPr>
            <w:tcW w:w="3776" w:type="dxa"/>
          </w:tcPr>
          <w:p w:rsidR="0085236E" w:rsidRPr="00AE2768" w:rsidRDefault="0085236E" w:rsidP="00EF3662">
            <w:pPr>
              <w:jc w:val="center"/>
              <w:rPr>
                <w:rFonts w:ascii="GHEA Grapalat" w:hAnsi="GHEA Grapalat"/>
                <w:sz w:val="20"/>
                <w:szCs w:val="20"/>
              </w:rPr>
            </w:pPr>
          </w:p>
        </w:tc>
      </w:tr>
    </w:tbl>
    <w:p w:rsidR="0085236E" w:rsidRPr="00AE2768" w:rsidRDefault="0085236E" w:rsidP="00EF3662">
      <w:pPr>
        <w:ind w:firstLine="375"/>
        <w:jc w:val="both"/>
        <w:rPr>
          <w:rFonts w:ascii="GHEA Grapalat" w:hAnsi="GHEA Grapalat"/>
        </w:rPr>
      </w:pPr>
    </w:p>
    <w:p w:rsidR="0085236E" w:rsidRPr="00AE2768" w:rsidRDefault="0085236E" w:rsidP="00EF3662">
      <w:pPr>
        <w:pStyle w:val="23"/>
        <w:spacing w:line="240" w:lineRule="auto"/>
        <w:ind w:firstLine="567"/>
        <w:rPr>
          <w:rFonts w:ascii="GHEA Grapalat" w:hAnsi="GHEA Grapalat"/>
        </w:rPr>
      </w:pPr>
      <w:r w:rsidRPr="00AE2768">
        <w:rPr>
          <w:rFonts w:ascii="GHEA Grapalat" w:hAnsi="GHEA Grapalat"/>
        </w:rPr>
        <w:t xml:space="preserve">Ընդ որում կանխավճարի հատկացումը </w:t>
      </w:r>
      <w:r w:rsidR="00816505" w:rsidRPr="00AE2768">
        <w:rPr>
          <w:rFonts w:ascii="GHEA Grapalat" w:hAnsi="GHEA Grapalat"/>
        </w:rPr>
        <w:t xml:space="preserve">ընտրված մասնակցին </w:t>
      </w:r>
      <w:r w:rsidRPr="00AE2768">
        <w:rPr>
          <w:rFonts w:ascii="GHEA Grapalat" w:hAnsi="GHEA Grapalat"/>
        </w:rPr>
        <w:t>կ</w:t>
      </w:r>
      <w:r w:rsidR="00816505" w:rsidRPr="00AE2768">
        <w:rPr>
          <w:rFonts w:ascii="GHEA Grapalat" w:hAnsi="GHEA Grapalat"/>
        </w:rPr>
        <w:t xml:space="preserve">տրամադրվի </w:t>
      </w:r>
      <w:r w:rsidRPr="00AE2768">
        <w:rPr>
          <w:rFonts w:ascii="GHEA Grapalat" w:hAnsi="GHEA Grapalat"/>
        </w:rPr>
        <w:t xml:space="preserve">սույն հրավերի 1-ին մասի </w:t>
      </w:r>
      <w:r w:rsidR="00EC2345" w:rsidRPr="00AE2768">
        <w:rPr>
          <w:rFonts w:ascii="GHEA Grapalat" w:hAnsi="GHEA Grapalat"/>
        </w:rPr>
        <w:t>10</w:t>
      </w:r>
      <w:r w:rsidR="00F61D7A" w:rsidRPr="00AE2768">
        <w:rPr>
          <w:rFonts w:ascii="GHEA Grapalat" w:hAnsi="GHEA Grapalat"/>
        </w:rPr>
        <w:t>.</w:t>
      </w:r>
      <w:r w:rsidR="00177245" w:rsidRPr="00AE2768">
        <w:rPr>
          <w:rFonts w:ascii="GHEA Grapalat" w:hAnsi="GHEA Grapalat"/>
        </w:rPr>
        <w:t>5</w:t>
      </w:r>
      <w:r w:rsidRPr="00AE2768">
        <w:rPr>
          <w:rFonts w:ascii="GHEA Grapalat" w:hAnsi="GHEA Grapalat"/>
        </w:rPr>
        <w:t xml:space="preserve"> կետով սահմանված պայմաններով</w:t>
      </w:r>
      <w:r w:rsidR="00816505" w:rsidRPr="00AE2768">
        <w:rPr>
          <w:rFonts w:ascii="GHEA Grapalat" w:hAnsi="GHEA Grapalat"/>
        </w:rPr>
        <w:t>, իսկ կանխավճարի մարումը կիրականացվի կնքվելիք պայմանագրով սահմանված կարգով</w:t>
      </w:r>
      <w:r w:rsidRPr="00AE2768">
        <w:rPr>
          <w:rFonts w:ascii="GHEA Grapalat" w:hAnsi="GHEA Grapalat"/>
        </w:rPr>
        <w:t xml:space="preserve">:  </w:t>
      </w:r>
    </w:p>
    <w:p w:rsidR="00096865" w:rsidRPr="00AE2768" w:rsidRDefault="00096865" w:rsidP="00EF3662">
      <w:pPr>
        <w:ind w:firstLine="567"/>
        <w:rPr>
          <w:rFonts w:ascii="GHEA Grapalat" w:hAnsi="GHEA Grapalat" w:cs="Sylfaen"/>
          <w:i/>
          <w:sz w:val="20"/>
          <w:lang w:val="es-ES"/>
        </w:rPr>
      </w:pPr>
    </w:p>
    <w:p w:rsidR="00845AA5" w:rsidRPr="00AE2768" w:rsidRDefault="00845AA5" w:rsidP="00EF3662">
      <w:pPr>
        <w:ind w:firstLine="567"/>
        <w:rPr>
          <w:rFonts w:ascii="GHEA Grapalat" w:hAnsi="GHEA Grapalat" w:cs="Sylfaen"/>
          <w:i/>
          <w:sz w:val="20"/>
          <w:lang w:val="es-ES"/>
        </w:rPr>
      </w:pPr>
    </w:p>
    <w:p w:rsidR="00096865" w:rsidRPr="00AE2768" w:rsidRDefault="002B32D6" w:rsidP="00EF3662">
      <w:pPr>
        <w:jc w:val="center"/>
        <w:rPr>
          <w:rFonts w:ascii="GHEA Grapalat" w:hAnsi="GHEA Grapalat"/>
          <w:b/>
          <w:sz w:val="20"/>
          <w:lang w:val="es-ES"/>
        </w:rPr>
      </w:pPr>
      <w:r w:rsidRPr="00AE2768">
        <w:rPr>
          <w:rFonts w:ascii="GHEA Grapalat" w:hAnsi="GHEA Grapalat"/>
          <w:b/>
          <w:sz w:val="20"/>
          <w:lang w:val="es-ES"/>
        </w:rPr>
        <w:t xml:space="preserve">2.  </w:t>
      </w:r>
      <w:r w:rsidRPr="00AE2768">
        <w:rPr>
          <w:rFonts w:ascii="GHEA Grapalat" w:hAnsi="GHEA Grapalat" w:cs="Sylfaen"/>
          <w:b/>
          <w:sz w:val="20"/>
        </w:rPr>
        <w:t>ՄԱՍՆԱԿՑԻ</w:t>
      </w:r>
      <w:r w:rsidRPr="00AE2768">
        <w:rPr>
          <w:rFonts w:ascii="GHEA Grapalat" w:hAnsi="GHEA Grapalat"/>
          <w:b/>
          <w:sz w:val="20"/>
          <w:lang w:val="es-ES"/>
        </w:rPr>
        <w:t xml:space="preserve"> </w:t>
      </w:r>
      <w:r w:rsidRPr="00AE2768">
        <w:rPr>
          <w:rFonts w:ascii="GHEA Grapalat" w:hAnsi="GHEA Grapalat" w:cs="Sylfaen"/>
          <w:b/>
          <w:sz w:val="20"/>
        </w:rPr>
        <w:t>ՄԱՍՆԱԿՑՈՒԹՅԱՆ</w:t>
      </w:r>
      <w:r w:rsidRPr="00AE2768">
        <w:rPr>
          <w:rFonts w:ascii="GHEA Grapalat" w:hAnsi="GHEA Grapalat"/>
          <w:b/>
          <w:sz w:val="20"/>
          <w:lang w:val="es-ES"/>
        </w:rPr>
        <w:t xml:space="preserve"> </w:t>
      </w:r>
      <w:r w:rsidRPr="00AE2768">
        <w:rPr>
          <w:rFonts w:ascii="GHEA Grapalat" w:hAnsi="GHEA Grapalat" w:cs="Sylfaen"/>
          <w:b/>
          <w:sz w:val="20"/>
        </w:rPr>
        <w:t>ԻՐԱՎՈՒՆՔԻ</w:t>
      </w:r>
      <w:r w:rsidRPr="00AE2768">
        <w:rPr>
          <w:rFonts w:ascii="GHEA Grapalat" w:hAnsi="GHEA Grapalat"/>
          <w:b/>
          <w:sz w:val="20"/>
          <w:lang w:val="es-ES"/>
        </w:rPr>
        <w:t xml:space="preserve"> </w:t>
      </w:r>
      <w:r w:rsidRPr="00AE2768">
        <w:rPr>
          <w:rFonts w:ascii="GHEA Grapalat" w:hAnsi="GHEA Grapalat" w:cs="Sylfaen"/>
          <w:b/>
          <w:sz w:val="20"/>
        </w:rPr>
        <w:t>ՊԱՀԱՆՋՆԵՐԸ</w:t>
      </w:r>
      <w:r w:rsidRPr="00AE2768">
        <w:rPr>
          <w:rFonts w:ascii="GHEA Grapalat" w:hAnsi="GHEA Grapalat"/>
          <w:b/>
          <w:sz w:val="20"/>
          <w:lang w:val="es-ES"/>
        </w:rPr>
        <w:t xml:space="preserve">, </w:t>
      </w:r>
      <w:r w:rsidRPr="00AE2768">
        <w:rPr>
          <w:rFonts w:ascii="GHEA Grapalat" w:hAnsi="GHEA Grapalat" w:cs="Sylfaen"/>
          <w:b/>
          <w:sz w:val="20"/>
        </w:rPr>
        <w:t>ՈՐԱԿԱՎՈՐՄԱՆ</w:t>
      </w:r>
      <w:r w:rsidRPr="00AE2768">
        <w:rPr>
          <w:rFonts w:ascii="GHEA Grapalat" w:hAnsi="GHEA Grapalat"/>
          <w:b/>
          <w:sz w:val="20"/>
          <w:lang w:val="es-ES"/>
        </w:rPr>
        <w:t xml:space="preserve"> </w:t>
      </w:r>
      <w:r w:rsidRPr="00AE2768">
        <w:rPr>
          <w:rFonts w:ascii="GHEA Grapalat" w:hAnsi="GHEA Grapalat" w:cs="Sylfaen"/>
          <w:b/>
          <w:sz w:val="20"/>
        </w:rPr>
        <w:t>ՉԱՓԱՆԻՇՆԵՐԸ</w:t>
      </w:r>
      <w:r w:rsidRPr="00AE2768">
        <w:rPr>
          <w:rFonts w:ascii="GHEA Grapalat" w:hAnsi="GHEA Grapalat"/>
          <w:b/>
          <w:sz w:val="20"/>
          <w:lang w:val="es-ES"/>
        </w:rPr>
        <w:t xml:space="preserve">  ԵՎ </w:t>
      </w:r>
      <w:r w:rsidRPr="00AE2768">
        <w:rPr>
          <w:rFonts w:ascii="GHEA Grapalat" w:hAnsi="GHEA Grapalat" w:cs="Sylfaen"/>
          <w:b/>
          <w:sz w:val="20"/>
        </w:rPr>
        <w:t>ԴՐԱՆՑ</w:t>
      </w:r>
      <w:r w:rsidRPr="00AE2768">
        <w:rPr>
          <w:rFonts w:ascii="GHEA Grapalat" w:hAnsi="GHEA Grapalat"/>
          <w:b/>
          <w:sz w:val="20"/>
          <w:lang w:val="es-ES"/>
        </w:rPr>
        <w:t xml:space="preserve"> </w:t>
      </w:r>
      <w:r w:rsidRPr="00AE2768">
        <w:rPr>
          <w:rFonts w:ascii="GHEA Grapalat" w:hAnsi="GHEA Grapalat" w:cs="Sylfaen"/>
          <w:b/>
          <w:sz w:val="20"/>
          <w:lang w:val="es-ES"/>
        </w:rPr>
        <w:t>Գ</w:t>
      </w:r>
      <w:r w:rsidRPr="00AE2768">
        <w:rPr>
          <w:rFonts w:ascii="GHEA Grapalat" w:hAnsi="GHEA Grapalat" w:cs="Sylfaen"/>
          <w:b/>
          <w:sz w:val="20"/>
        </w:rPr>
        <w:t>ՆԱՀԱՏՄԱՆ</w:t>
      </w:r>
      <w:r w:rsidRPr="00AE2768">
        <w:rPr>
          <w:rFonts w:ascii="GHEA Grapalat" w:hAnsi="GHEA Grapalat"/>
          <w:b/>
          <w:sz w:val="20"/>
          <w:lang w:val="es-ES"/>
        </w:rPr>
        <w:t xml:space="preserve"> </w:t>
      </w:r>
      <w:r w:rsidRPr="00AE2768">
        <w:rPr>
          <w:rFonts w:ascii="GHEA Grapalat" w:hAnsi="GHEA Grapalat" w:cs="Sylfaen"/>
          <w:b/>
          <w:sz w:val="20"/>
        </w:rPr>
        <w:t>ԿԱՐ</w:t>
      </w:r>
      <w:r w:rsidRPr="00AE2768">
        <w:rPr>
          <w:rFonts w:ascii="GHEA Grapalat" w:hAnsi="GHEA Grapalat" w:cs="Sylfaen"/>
          <w:b/>
          <w:sz w:val="20"/>
          <w:lang w:val="es-ES"/>
        </w:rPr>
        <w:t>Գ</w:t>
      </w:r>
      <w:r w:rsidRPr="00AE2768">
        <w:rPr>
          <w:rFonts w:ascii="GHEA Grapalat" w:hAnsi="GHEA Grapalat" w:cs="Sylfaen"/>
          <w:b/>
          <w:sz w:val="20"/>
        </w:rPr>
        <w:t>Ը</w:t>
      </w:r>
      <w:r w:rsidRPr="00AE2768">
        <w:rPr>
          <w:rFonts w:ascii="GHEA Grapalat" w:hAnsi="GHEA Grapalat"/>
          <w:b/>
          <w:sz w:val="20"/>
          <w:lang w:val="es-ES"/>
        </w:rPr>
        <w:t xml:space="preserve"> </w:t>
      </w:r>
    </w:p>
    <w:p w:rsidR="00096865" w:rsidRPr="00AE2768" w:rsidRDefault="00096865" w:rsidP="00EF3662">
      <w:pPr>
        <w:ind w:firstLine="567"/>
        <w:jc w:val="both"/>
        <w:rPr>
          <w:rFonts w:ascii="GHEA Grapalat" w:hAnsi="GHEA Grapalat"/>
          <w:szCs w:val="22"/>
          <w:lang w:val="es-ES"/>
        </w:rPr>
      </w:pPr>
    </w:p>
    <w:p w:rsidR="00753E6E" w:rsidRPr="00AE2768" w:rsidRDefault="00096865" w:rsidP="00EF3662">
      <w:pPr>
        <w:ind w:firstLine="567"/>
        <w:jc w:val="both"/>
        <w:rPr>
          <w:rFonts w:ascii="GHEA Grapalat" w:hAnsi="GHEA Grapalat" w:cs="Arial Armenian"/>
          <w:sz w:val="20"/>
          <w:lang w:val="es-ES"/>
        </w:rPr>
      </w:pPr>
      <w:r w:rsidRPr="00AE2768">
        <w:rPr>
          <w:rFonts w:ascii="GHEA Grapalat" w:hAnsi="GHEA Grapalat" w:cs="Arial Armenian"/>
          <w:sz w:val="20"/>
          <w:lang w:val="es-ES"/>
        </w:rPr>
        <w:t xml:space="preserve">2.1 </w:t>
      </w:r>
      <w:r w:rsidR="00753E6E" w:rsidRPr="00AE2768">
        <w:rPr>
          <w:rFonts w:ascii="GHEA Grapalat" w:hAnsi="GHEA Grapalat" w:cs="Sylfaen"/>
          <w:sz w:val="20"/>
          <w:lang w:val="ru-RU"/>
        </w:rPr>
        <w:t>Սույն</w:t>
      </w:r>
      <w:r w:rsidR="00753E6E" w:rsidRPr="00AE2768">
        <w:rPr>
          <w:rFonts w:ascii="GHEA Grapalat" w:hAnsi="GHEA Grapalat" w:cs="Arial Armenian"/>
          <w:sz w:val="20"/>
          <w:lang w:val="es-ES"/>
        </w:rPr>
        <w:t xml:space="preserve"> </w:t>
      </w:r>
      <w:r w:rsidR="00EB487B" w:rsidRPr="00AE2768">
        <w:rPr>
          <w:rFonts w:ascii="GHEA Grapalat" w:hAnsi="GHEA Grapalat" w:cs="Arial Armenian"/>
          <w:sz w:val="20"/>
          <w:lang w:val="es-ES"/>
        </w:rPr>
        <w:t xml:space="preserve"> </w:t>
      </w:r>
      <w:r w:rsidR="006F49AA" w:rsidRPr="00AE2768">
        <w:rPr>
          <w:rFonts w:ascii="GHEA Grapalat" w:hAnsi="GHEA Grapalat" w:cs="Arial Armenian"/>
          <w:sz w:val="20"/>
          <w:lang w:val="es-ES"/>
        </w:rPr>
        <w:t xml:space="preserve">ընթացակարգին </w:t>
      </w:r>
      <w:r w:rsidR="00753E6E" w:rsidRPr="00AE2768">
        <w:rPr>
          <w:rFonts w:ascii="GHEA Grapalat" w:hAnsi="GHEA Grapalat" w:cs="Sylfaen"/>
          <w:sz w:val="20"/>
          <w:lang w:val="ru-RU"/>
        </w:rPr>
        <w:t>մասնակցելու</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իրավունք</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չունեն</w:t>
      </w:r>
      <w:r w:rsidR="00753E6E" w:rsidRPr="00AE2768">
        <w:rPr>
          <w:rFonts w:ascii="GHEA Grapalat" w:hAnsi="GHEA Grapalat" w:cs="Arial Armenian"/>
          <w:sz w:val="20"/>
          <w:lang w:val="es-ES"/>
        </w:rPr>
        <w:t xml:space="preserve"> </w:t>
      </w:r>
      <w:r w:rsidR="00753E6E" w:rsidRPr="00AE2768">
        <w:rPr>
          <w:rFonts w:ascii="GHEA Grapalat" w:hAnsi="GHEA Grapalat" w:cs="Sylfaen"/>
          <w:sz w:val="20"/>
          <w:lang w:val="ru-RU"/>
        </w:rPr>
        <w:t>անձինք</w:t>
      </w:r>
      <w:r w:rsidR="00753E6E" w:rsidRPr="00AE2768">
        <w:rPr>
          <w:rFonts w:ascii="GHEA Grapalat" w:hAnsi="GHEA Grapalat" w:cs="Sylfaen"/>
          <w:sz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1)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դատական</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ճանաչվել</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սնանկ</w:t>
      </w:r>
      <w:r w:rsidRPr="00AE2768">
        <w:rPr>
          <w:rFonts w:ascii="GHEA Grapalat" w:hAnsi="GHEA Grapalat"/>
          <w:sz w:val="20"/>
          <w:szCs w:val="20"/>
          <w:lang w:val="es-ES"/>
        </w:rPr>
        <w:t xml:space="preserve">. </w:t>
      </w:r>
    </w:p>
    <w:p w:rsidR="00753E6E" w:rsidRPr="00AE2768" w:rsidRDefault="00753E6E" w:rsidP="00AB5D5B">
      <w:pPr>
        <w:tabs>
          <w:tab w:val="left" w:pos="7200"/>
        </w:tabs>
        <w:ind w:firstLine="720"/>
        <w:jc w:val="both"/>
        <w:rPr>
          <w:rFonts w:ascii="GHEA Grapalat" w:hAnsi="GHEA Grapalat"/>
          <w:sz w:val="20"/>
          <w:szCs w:val="20"/>
          <w:lang w:val="es-ES"/>
        </w:rPr>
      </w:pPr>
      <w:r w:rsidRPr="00AE2768">
        <w:rPr>
          <w:rFonts w:ascii="GHEA Grapalat" w:hAnsi="GHEA Grapalat"/>
          <w:sz w:val="20"/>
          <w:szCs w:val="20"/>
          <w:lang w:val="es-ES"/>
        </w:rPr>
        <w:t xml:space="preserve">2)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sz w:val="20"/>
          <w:szCs w:val="20"/>
        </w:rPr>
        <w:t>հարկային</w:t>
      </w:r>
      <w:r w:rsidRPr="00AE2768">
        <w:rPr>
          <w:rFonts w:ascii="GHEA Grapalat" w:hAnsi="GHEA Grapalat"/>
          <w:sz w:val="20"/>
          <w:szCs w:val="20"/>
          <w:lang w:val="es-ES"/>
        </w:rPr>
        <w:t xml:space="preserve"> </w:t>
      </w:r>
      <w:r w:rsidRPr="00AE2768">
        <w:rPr>
          <w:rFonts w:ascii="GHEA Grapalat" w:hAnsi="GHEA Grapalat"/>
          <w:sz w:val="20"/>
          <w:szCs w:val="20"/>
        </w:rPr>
        <w:t>մարմնի</w:t>
      </w:r>
      <w:r w:rsidRPr="00AE2768">
        <w:rPr>
          <w:rFonts w:ascii="GHEA Grapalat" w:hAnsi="GHEA Grapalat"/>
          <w:sz w:val="20"/>
          <w:szCs w:val="20"/>
          <w:lang w:val="es-ES"/>
        </w:rPr>
        <w:t xml:space="preserve"> </w:t>
      </w:r>
      <w:r w:rsidRPr="00AE2768">
        <w:rPr>
          <w:rFonts w:ascii="GHEA Grapalat" w:hAnsi="GHEA Grapalat"/>
          <w:sz w:val="20"/>
          <w:szCs w:val="20"/>
        </w:rPr>
        <w:t>կողմից</w:t>
      </w:r>
      <w:r w:rsidRPr="00AE2768">
        <w:rPr>
          <w:rFonts w:ascii="GHEA Grapalat" w:hAnsi="GHEA Grapalat"/>
          <w:sz w:val="20"/>
          <w:szCs w:val="20"/>
          <w:lang w:val="es-ES"/>
        </w:rPr>
        <w:t xml:space="preserve"> </w:t>
      </w:r>
      <w:r w:rsidRPr="00AE2768">
        <w:rPr>
          <w:rFonts w:ascii="GHEA Grapalat" w:hAnsi="GHEA Grapalat"/>
          <w:sz w:val="20"/>
          <w:szCs w:val="20"/>
        </w:rPr>
        <w:t>վերահսկվող</w:t>
      </w:r>
      <w:r w:rsidRPr="00AE2768">
        <w:rPr>
          <w:rFonts w:ascii="GHEA Grapalat" w:hAnsi="GHEA Grapalat"/>
          <w:sz w:val="20"/>
          <w:szCs w:val="20"/>
          <w:lang w:val="es-ES"/>
        </w:rPr>
        <w:t xml:space="preserve"> </w:t>
      </w:r>
      <w:r w:rsidRPr="00AE2768">
        <w:rPr>
          <w:rFonts w:ascii="GHEA Grapalat" w:hAnsi="GHEA Grapalat"/>
          <w:sz w:val="20"/>
          <w:szCs w:val="20"/>
        </w:rPr>
        <w:t>եկամուտների</w:t>
      </w:r>
      <w:r w:rsidRPr="00AE2768">
        <w:rPr>
          <w:rFonts w:ascii="GHEA Grapalat" w:hAnsi="GHEA Grapalat"/>
          <w:sz w:val="20"/>
          <w:szCs w:val="20"/>
          <w:lang w:val="es-ES"/>
        </w:rPr>
        <w:t xml:space="preserve"> </w:t>
      </w:r>
      <w:r w:rsidRPr="00AE2768">
        <w:rPr>
          <w:rFonts w:ascii="GHEA Grapalat" w:hAnsi="GHEA Grapalat"/>
          <w:sz w:val="20"/>
          <w:szCs w:val="20"/>
        </w:rPr>
        <w:t>գծով</w:t>
      </w:r>
      <w:r w:rsidRPr="00AE2768">
        <w:rPr>
          <w:rFonts w:ascii="GHEA Grapalat" w:hAnsi="GHEA Grapalat"/>
          <w:sz w:val="20"/>
          <w:szCs w:val="20"/>
          <w:lang w:val="es-ES"/>
        </w:rPr>
        <w:t xml:space="preserve"> </w:t>
      </w:r>
      <w:r w:rsidRPr="00AE2768">
        <w:rPr>
          <w:rFonts w:ascii="GHEA Grapalat" w:hAnsi="GHEA Grapalat" w:cs="Sylfaen"/>
          <w:sz w:val="20"/>
          <w:szCs w:val="20"/>
        </w:rPr>
        <w:t>ունեն</w:t>
      </w:r>
      <w:r w:rsidRPr="00AE2768">
        <w:rPr>
          <w:rFonts w:ascii="GHEA Grapalat" w:hAnsi="GHEA Grapalat"/>
          <w:sz w:val="20"/>
          <w:szCs w:val="20"/>
          <w:lang w:val="es-ES"/>
        </w:rPr>
        <w:t xml:space="preserve"> </w:t>
      </w:r>
      <w:r w:rsidRPr="00AE2768">
        <w:rPr>
          <w:rFonts w:ascii="GHEA Grapalat" w:hAnsi="GHEA Grapalat" w:cs="Sylfaen"/>
          <w:sz w:val="20"/>
          <w:szCs w:val="20"/>
        </w:rPr>
        <w:t>իրենց</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ներկայացրած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գնային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առաջարկի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մինչև</w:t>
      </w:r>
      <w:r w:rsidRPr="00AE2768">
        <w:rPr>
          <w:rFonts w:ascii="GHEA Grapalat" w:hAnsi="GHEA Grapalat" w:cs="Sylfaen"/>
          <w:sz w:val="20"/>
          <w:szCs w:val="20"/>
          <w:lang w:val="es-ES"/>
        </w:rPr>
        <w:t xml:space="preserve"> </w:t>
      </w:r>
      <w:r w:rsidRPr="00AE2768">
        <w:rPr>
          <w:rFonts w:ascii="GHEA Grapalat" w:hAnsi="GHEA Grapalat" w:cs="Sylfaen"/>
          <w:sz w:val="20"/>
          <w:szCs w:val="20"/>
        </w:rPr>
        <w:t>մեկ</w:t>
      </w:r>
      <w:r w:rsidRPr="00AE2768">
        <w:rPr>
          <w:rFonts w:ascii="GHEA Grapalat" w:hAnsi="GHEA Grapalat" w:cs="Sylfaen"/>
          <w:sz w:val="20"/>
          <w:szCs w:val="20"/>
          <w:lang w:val="es-ES"/>
        </w:rPr>
        <w:t xml:space="preserve"> </w:t>
      </w:r>
      <w:r w:rsidRPr="00AE2768">
        <w:rPr>
          <w:rFonts w:ascii="GHEA Grapalat" w:hAnsi="GHEA Grapalat" w:cs="Sylfaen"/>
          <w:sz w:val="20"/>
          <w:szCs w:val="20"/>
        </w:rPr>
        <w:t>տոկոսը</w:t>
      </w:r>
      <w:r w:rsidRPr="00AE2768">
        <w:rPr>
          <w:rFonts w:ascii="GHEA Grapalat" w:hAnsi="GHEA Grapalat" w:cs="Sylfaen"/>
          <w:sz w:val="20"/>
          <w:szCs w:val="20"/>
          <w:lang w:val="es-ES"/>
        </w:rPr>
        <w:t xml:space="preserve">, </w:t>
      </w:r>
      <w:r w:rsidRPr="00AE2768">
        <w:rPr>
          <w:rFonts w:ascii="GHEA Grapalat" w:hAnsi="GHEA Grapalat" w:cs="Sylfaen"/>
          <w:sz w:val="20"/>
          <w:szCs w:val="20"/>
        </w:rPr>
        <w:t>բայց</w:t>
      </w:r>
      <w:r w:rsidRPr="00AE2768">
        <w:rPr>
          <w:rFonts w:ascii="GHEA Grapalat" w:hAnsi="GHEA Grapalat" w:cs="Sylfaen"/>
          <w:sz w:val="20"/>
          <w:szCs w:val="20"/>
          <w:lang w:val="es-ES"/>
        </w:rPr>
        <w:t xml:space="preserve"> </w:t>
      </w:r>
      <w:r w:rsidRPr="00AE2768">
        <w:rPr>
          <w:rFonts w:ascii="GHEA Grapalat" w:hAnsi="GHEA Grapalat" w:cs="Sylfaen"/>
          <w:sz w:val="20"/>
          <w:szCs w:val="20"/>
        </w:rPr>
        <w:t>ոչ</w:t>
      </w:r>
      <w:r w:rsidRPr="00AE2768">
        <w:rPr>
          <w:rFonts w:ascii="GHEA Grapalat" w:hAnsi="GHEA Grapalat" w:cs="Sylfaen"/>
          <w:sz w:val="20"/>
          <w:szCs w:val="20"/>
          <w:lang w:val="es-ES"/>
        </w:rPr>
        <w:t xml:space="preserve"> </w:t>
      </w:r>
      <w:r w:rsidRPr="00AE2768">
        <w:rPr>
          <w:rFonts w:ascii="GHEA Grapalat" w:hAnsi="GHEA Grapalat" w:cs="Sylfaen"/>
          <w:sz w:val="20"/>
          <w:szCs w:val="20"/>
        </w:rPr>
        <w:t>ավելի</w:t>
      </w:r>
      <w:r w:rsidRPr="00AE2768">
        <w:rPr>
          <w:rFonts w:ascii="GHEA Grapalat" w:hAnsi="GHEA Grapalat" w:cs="Sylfaen"/>
          <w:sz w:val="20"/>
          <w:szCs w:val="20"/>
          <w:lang w:val="es-ES"/>
        </w:rPr>
        <w:t xml:space="preserve">, </w:t>
      </w:r>
      <w:r w:rsidRPr="00AE2768">
        <w:rPr>
          <w:rFonts w:ascii="GHEA Grapalat" w:hAnsi="GHEA Grapalat" w:cs="Sylfaen"/>
          <w:sz w:val="20"/>
          <w:szCs w:val="20"/>
        </w:rPr>
        <w:t>քան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հիսուն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հազար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Հայաստանի</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Հանրապետության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դրամը</w:t>
      </w:r>
      <w:r w:rsidRPr="00AE2768">
        <w:rPr>
          <w:rFonts w:ascii="GHEA Grapalat" w:hAnsi="GHEA Grapalat" w:cs="Sylfaen"/>
          <w:sz w:val="20"/>
          <w:szCs w:val="20"/>
          <w:lang w:val="es-ES"/>
        </w:rPr>
        <w:t xml:space="preserve"> </w:t>
      </w:r>
      <w:r w:rsidRPr="00AE2768">
        <w:rPr>
          <w:rFonts w:ascii="GHEA Grapalat" w:hAnsi="GHEA Grapalat"/>
          <w:sz w:val="20"/>
          <w:szCs w:val="20"/>
        </w:rPr>
        <w:t>գերազանցող</w:t>
      </w:r>
      <w:r w:rsidRPr="00AE2768">
        <w:rPr>
          <w:rFonts w:ascii="GHEA Grapalat" w:hAnsi="GHEA Grapalat"/>
          <w:sz w:val="20"/>
          <w:szCs w:val="20"/>
          <w:lang w:val="es-ES"/>
        </w:rPr>
        <w:t xml:space="preserve"> </w:t>
      </w:r>
      <w:r w:rsidRPr="00AE2768">
        <w:rPr>
          <w:rFonts w:ascii="GHEA Grapalat" w:hAnsi="GHEA Grapalat"/>
          <w:sz w:val="20"/>
          <w:szCs w:val="20"/>
        </w:rPr>
        <w:t>ժամկետանց</w:t>
      </w:r>
      <w:r w:rsidRPr="00AE2768">
        <w:rPr>
          <w:rFonts w:ascii="GHEA Grapalat" w:hAnsi="GHEA Grapalat"/>
          <w:sz w:val="20"/>
          <w:szCs w:val="20"/>
          <w:lang w:val="es-ES"/>
        </w:rPr>
        <w:t xml:space="preserve"> </w:t>
      </w:r>
      <w:r w:rsidRPr="00AE2768">
        <w:rPr>
          <w:rFonts w:ascii="GHEA Grapalat" w:hAnsi="GHEA Grapalat"/>
          <w:sz w:val="20"/>
          <w:szCs w:val="20"/>
        </w:rPr>
        <w:t>պարտավորություններ</w:t>
      </w:r>
      <w:r w:rsidRPr="00AE2768">
        <w:rPr>
          <w:rFonts w:ascii="GHEA Grapalat" w:hAnsi="GHEA Grapalat"/>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sz w:val="20"/>
          <w:szCs w:val="20"/>
          <w:lang w:val="es-ES"/>
        </w:rPr>
        <w:t xml:space="preserve">3)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cs="Sylfaen"/>
          <w:sz w:val="20"/>
          <w:szCs w:val="20"/>
        </w:rPr>
        <w:t>գործադիր</w:t>
      </w:r>
      <w:r w:rsidRPr="00AE2768">
        <w:rPr>
          <w:rFonts w:ascii="GHEA Grapalat" w:hAnsi="GHEA Grapalat"/>
          <w:sz w:val="20"/>
          <w:szCs w:val="20"/>
          <w:lang w:val="es-ES"/>
        </w:rPr>
        <w:t xml:space="preserve"> </w:t>
      </w:r>
      <w:r w:rsidRPr="00AE2768">
        <w:rPr>
          <w:rFonts w:ascii="GHEA Grapalat" w:hAnsi="GHEA Grapalat" w:cs="Sylfaen"/>
          <w:sz w:val="20"/>
          <w:szCs w:val="20"/>
        </w:rPr>
        <w:t>մարմնի</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ներկայացուցիչը</w:t>
      </w:r>
      <w:r w:rsidRPr="00AE2768">
        <w:rPr>
          <w:rFonts w:ascii="GHEA Grapalat" w:hAnsi="GHEA Grapalat"/>
          <w:sz w:val="20"/>
          <w:szCs w:val="20"/>
          <w:lang w:val="es-ES"/>
        </w:rPr>
        <w:t xml:space="preserve"> </w:t>
      </w:r>
      <w:r w:rsidRPr="00AE2768">
        <w:rPr>
          <w:rFonts w:ascii="GHEA Grapalat" w:hAnsi="GHEA Grapalat" w:cs="Sylfaen"/>
          <w:sz w:val="20"/>
          <w:szCs w:val="20"/>
        </w:rPr>
        <w:t>հայտը</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cs="Sylfaen"/>
          <w:sz w:val="20"/>
          <w:szCs w:val="20"/>
        </w:rPr>
        <w:t>օրվան</w:t>
      </w:r>
      <w:r w:rsidRPr="00AE2768">
        <w:rPr>
          <w:rFonts w:ascii="GHEA Grapalat" w:hAnsi="GHEA Grapalat"/>
          <w:sz w:val="20"/>
          <w:szCs w:val="20"/>
          <w:lang w:val="es-ES"/>
        </w:rPr>
        <w:t xml:space="preserve"> </w:t>
      </w:r>
      <w:r w:rsidRPr="00AE2768">
        <w:rPr>
          <w:rFonts w:ascii="GHEA Grapalat" w:hAnsi="GHEA Grapalat" w:cs="Sylfaen"/>
          <w:sz w:val="20"/>
          <w:szCs w:val="20"/>
        </w:rPr>
        <w:t>նախորդող</w:t>
      </w:r>
      <w:r w:rsidRPr="00AE2768">
        <w:rPr>
          <w:rFonts w:ascii="GHEA Grapalat" w:hAnsi="GHEA Grapalat"/>
          <w:sz w:val="20"/>
          <w:szCs w:val="20"/>
          <w:lang w:val="es-ES"/>
        </w:rPr>
        <w:t xml:space="preserve"> </w:t>
      </w:r>
      <w:r w:rsidRPr="00AE2768">
        <w:rPr>
          <w:rFonts w:ascii="GHEA Grapalat" w:hAnsi="GHEA Grapalat" w:cs="Sylfaen"/>
          <w:sz w:val="20"/>
          <w:szCs w:val="20"/>
        </w:rPr>
        <w:t>երեք</w:t>
      </w:r>
      <w:r w:rsidRPr="00AE2768">
        <w:rPr>
          <w:rFonts w:ascii="GHEA Grapalat" w:hAnsi="GHEA Grapalat"/>
          <w:sz w:val="20"/>
          <w:szCs w:val="20"/>
          <w:lang w:val="es-ES"/>
        </w:rPr>
        <w:t xml:space="preserve"> </w:t>
      </w:r>
      <w:r w:rsidRPr="00AE2768">
        <w:rPr>
          <w:rFonts w:ascii="GHEA Grapalat" w:hAnsi="GHEA Grapalat" w:cs="Sylfaen"/>
          <w:sz w:val="20"/>
          <w:szCs w:val="20"/>
        </w:rPr>
        <w:t>տարիների</w:t>
      </w:r>
      <w:r w:rsidRPr="00AE2768">
        <w:rPr>
          <w:rFonts w:ascii="GHEA Grapalat" w:hAnsi="GHEA Grapalat"/>
          <w:sz w:val="20"/>
          <w:szCs w:val="20"/>
          <w:lang w:val="es-ES"/>
        </w:rPr>
        <w:t xml:space="preserve"> </w:t>
      </w:r>
      <w:r w:rsidRPr="00AE2768">
        <w:rPr>
          <w:rFonts w:ascii="GHEA Grapalat" w:hAnsi="GHEA Grapalat" w:cs="Sylfaen"/>
          <w:sz w:val="20"/>
          <w:szCs w:val="20"/>
        </w:rPr>
        <w:t>ընթացքում</w:t>
      </w:r>
      <w:r w:rsidRPr="00AE2768">
        <w:rPr>
          <w:rFonts w:ascii="GHEA Grapalat" w:hAnsi="GHEA Grapalat"/>
          <w:sz w:val="20"/>
          <w:szCs w:val="20"/>
          <w:lang w:val="es-ES"/>
        </w:rPr>
        <w:t xml:space="preserve"> </w:t>
      </w:r>
      <w:r w:rsidRPr="00AE2768">
        <w:rPr>
          <w:rFonts w:ascii="GHEA Grapalat" w:hAnsi="GHEA Grapalat" w:cs="Sylfaen"/>
          <w:sz w:val="20"/>
          <w:szCs w:val="20"/>
        </w:rPr>
        <w:t>դատապարտված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եղել</w:t>
      </w:r>
      <w:r w:rsidRPr="00AE2768">
        <w:rPr>
          <w:rFonts w:ascii="GHEA Grapalat" w:hAnsi="GHEA Grapalat"/>
          <w:sz w:val="20"/>
          <w:szCs w:val="20"/>
          <w:lang w:val="es-ES"/>
        </w:rPr>
        <w:t xml:space="preserve"> </w:t>
      </w:r>
      <w:r w:rsidRPr="00AE2768">
        <w:rPr>
          <w:rFonts w:ascii="GHEA Grapalat" w:hAnsi="GHEA Grapalat"/>
          <w:sz w:val="20"/>
          <w:szCs w:val="20"/>
        </w:rPr>
        <w:t>ահաբեկչության</w:t>
      </w:r>
      <w:r w:rsidRPr="00AE2768">
        <w:rPr>
          <w:rFonts w:ascii="GHEA Grapalat" w:hAnsi="GHEA Grapalat"/>
          <w:sz w:val="20"/>
          <w:szCs w:val="20"/>
          <w:lang w:val="es-ES"/>
        </w:rPr>
        <w:t xml:space="preserve"> </w:t>
      </w:r>
      <w:r w:rsidRPr="00AE2768">
        <w:rPr>
          <w:rFonts w:ascii="GHEA Grapalat" w:hAnsi="GHEA Grapalat"/>
          <w:sz w:val="20"/>
          <w:szCs w:val="20"/>
        </w:rPr>
        <w:t>ֆինանսավորման</w:t>
      </w:r>
      <w:r w:rsidRPr="00AE2768">
        <w:rPr>
          <w:rFonts w:ascii="GHEA Grapalat" w:hAnsi="GHEA Grapalat"/>
          <w:sz w:val="20"/>
          <w:szCs w:val="20"/>
          <w:lang w:val="es-ES"/>
        </w:rPr>
        <w:t xml:space="preserve">, </w:t>
      </w:r>
      <w:r w:rsidRPr="00AE2768">
        <w:rPr>
          <w:rFonts w:ascii="GHEA Grapalat" w:hAnsi="GHEA Grapalat"/>
          <w:sz w:val="20"/>
          <w:szCs w:val="20"/>
        </w:rPr>
        <w:t>երեխայի</w:t>
      </w:r>
      <w:r w:rsidRPr="00AE2768">
        <w:rPr>
          <w:rFonts w:ascii="GHEA Grapalat" w:hAnsi="GHEA Grapalat"/>
          <w:sz w:val="20"/>
          <w:szCs w:val="20"/>
          <w:lang w:val="es-ES"/>
        </w:rPr>
        <w:t xml:space="preserve"> </w:t>
      </w:r>
      <w:r w:rsidRPr="00AE2768">
        <w:rPr>
          <w:rFonts w:ascii="GHEA Grapalat" w:hAnsi="GHEA Grapalat"/>
          <w:sz w:val="20"/>
          <w:szCs w:val="20"/>
        </w:rPr>
        <w:t>շահագործման</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մարդկային</w:t>
      </w:r>
      <w:r w:rsidRPr="00AE2768">
        <w:rPr>
          <w:rFonts w:ascii="GHEA Grapalat" w:hAnsi="GHEA Grapalat"/>
          <w:sz w:val="20"/>
          <w:szCs w:val="20"/>
          <w:lang w:val="es-ES"/>
        </w:rPr>
        <w:t xml:space="preserve"> </w:t>
      </w:r>
      <w:r w:rsidRPr="00AE2768">
        <w:rPr>
          <w:rFonts w:ascii="GHEA Grapalat" w:hAnsi="GHEA Grapalat"/>
          <w:sz w:val="20"/>
          <w:szCs w:val="20"/>
        </w:rPr>
        <w:t>թրաֆիքինգ</w:t>
      </w:r>
      <w:r w:rsidRPr="00AE2768">
        <w:rPr>
          <w:rFonts w:ascii="GHEA Grapalat" w:hAnsi="GHEA Grapalat"/>
          <w:sz w:val="20"/>
          <w:szCs w:val="20"/>
          <w:lang w:val="es-ES"/>
        </w:rPr>
        <w:t xml:space="preserve"> </w:t>
      </w:r>
      <w:r w:rsidRPr="00AE2768">
        <w:rPr>
          <w:rFonts w:ascii="GHEA Grapalat" w:hAnsi="GHEA Grapalat"/>
          <w:sz w:val="20"/>
          <w:szCs w:val="20"/>
        </w:rPr>
        <w:t>ներառող</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հանցագործության</w:t>
      </w:r>
      <w:r w:rsidRPr="00AE2768">
        <w:rPr>
          <w:rFonts w:ascii="GHEA Grapalat" w:hAnsi="GHEA Grapalat"/>
          <w:sz w:val="20"/>
          <w:szCs w:val="20"/>
          <w:lang w:val="es-ES"/>
        </w:rPr>
        <w:t xml:space="preserve">, </w:t>
      </w:r>
      <w:r w:rsidRPr="00AE2768">
        <w:rPr>
          <w:rFonts w:ascii="GHEA Grapalat" w:hAnsi="GHEA Grapalat" w:cs="Sylfaen"/>
          <w:sz w:val="20"/>
          <w:szCs w:val="20"/>
        </w:rPr>
        <w:t>հանցավոր</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համագործակցություն</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ստեղծելու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կաշառք</w:t>
      </w:r>
      <w:r w:rsidRPr="00AE2768">
        <w:rPr>
          <w:rFonts w:ascii="GHEA Grapalat" w:hAnsi="GHEA Grapalat" w:cs="Sylfaen"/>
          <w:sz w:val="20"/>
          <w:szCs w:val="20"/>
          <w:lang w:val="es-ES"/>
        </w:rPr>
        <w:t xml:space="preserve"> </w:t>
      </w:r>
      <w:r w:rsidRPr="00AE2768">
        <w:rPr>
          <w:rFonts w:ascii="GHEA Grapalat" w:hAnsi="GHEA Grapalat" w:cs="Sylfaen"/>
          <w:sz w:val="20"/>
          <w:szCs w:val="20"/>
        </w:rPr>
        <w:t>ստանալու</w:t>
      </w:r>
      <w:r w:rsidRPr="00AE2768">
        <w:rPr>
          <w:rFonts w:ascii="GHEA Grapalat" w:hAnsi="GHEA Grapalat"/>
          <w:sz w:val="20"/>
          <w:szCs w:val="20"/>
          <w:lang w:val="es-ES"/>
        </w:rPr>
        <w:t xml:space="preserve">, </w:t>
      </w:r>
      <w:r w:rsidRPr="00AE2768">
        <w:rPr>
          <w:rFonts w:ascii="GHEA Grapalat" w:hAnsi="GHEA Grapalat"/>
          <w:sz w:val="20"/>
          <w:szCs w:val="20"/>
        </w:rPr>
        <w:t>կաշառք</w:t>
      </w:r>
      <w:r w:rsidRPr="00AE2768">
        <w:rPr>
          <w:rFonts w:ascii="GHEA Grapalat" w:hAnsi="GHEA Grapalat"/>
          <w:sz w:val="20"/>
          <w:szCs w:val="20"/>
          <w:lang w:val="es-ES"/>
        </w:rPr>
        <w:t xml:space="preserve"> </w:t>
      </w:r>
      <w:r w:rsidRPr="00AE2768">
        <w:rPr>
          <w:rFonts w:ascii="GHEA Grapalat" w:hAnsi="GHEA Grapalat"/>
          <w:sz w:val="20"/>
          <w:szCs w:val="20"/>
        </w:rPr>
        <w:t>տալու</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sz w:val="20"/>
          <w:szCs w:val="20"/>
        </w:rPr>
        <w:t>կաշառքի</w:t>
      </w:r>
      <w:r w:rsidRPr="00AE2768">
        <w:rPr>
          <w:rFonts w:ascii="GHEA Grapalat" w:hAnsi="GHEA Grapalat"/>
          <w:sz w:val="20"/>
          <w:szCs w:val="20"/>
          <w:lang w:val="es-ES"/>
        </w:rPr>
        <w:t xml:space="preserve"> </w:t>
      </w:r>
      <w:r w:rsidRPr="00AE2768">
        <w:rPr>
          <w:rFonts w:ascii="GHEA Grapalat" w:hAnsi="GHEA Grapalat"/>
          <w:sz w:val="20"/>
          <w:szCs w:val="20"/>
        </w:rPr>
        <w:t>միջնորդության</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նախատեսված</w:t>
      </w:r>
      <w:r w:rsidRPr="00AE2768">
        <w:rPr>
          <w:rFonts w:ascii="GHEA Grapalat" w:hAnsi="GHEA Grapalat"/>
          <w:sz w:val="20"/>
          <w:szCs w:val="20"/>
          <w:lang w:val="es-ES"/>
        </w:rPr>
        <w:t xml:space="preserve"> </w:t>
      </w:r>
      <w:r w:rsidRPr="00AE2768">
        <w:rPr>
          <w:rFonts w:ascii="GHEA Grapalat" w:hAnsi="GHEA Grapalat"/>
          <w:sz w:val="20"/>
          <w:szCs w:val="20"/>
        </w:rPr>
        <w:t>տնտեսական</w:t>
      </w:r>
      <w:r w:rsidRPr="00AE2768">
        <w:rPr>
          <w:rFonts w:ascii="GHEA Grapalat" w:hAnsi="GHEA Grapalat"/>
          <w:sz w:val="20"/>
          <w:szCs w:val="20"/>
          <w:lang w:val="es-ES"/>
        </w:rPr>
        <w:t xml:space="preserve"> </w:t>
      </w:r>
      <w:r w:rsidRPr="00AE2768">
        <w:rPr>
          <w:rFonts w:ascii="GHEA Grapalat" w:hAnsi="GHEA Grapalat"/>
          <w:sz w:val="20"/>
          <w:szCs w:val="20"/>
        </w:rPr>
        <w:t>գործունեության</w:t>
      </w:r>
      <w:r w:rsidRPr="00AE2768">
        <w:rPr>
          <w:rFonts w:ascii="GHEA Grapalat" w:hAnsi="GHEA Grapalat"/>
          <w:sz w:val="20"/>
          <w:szCs w:val="20"/>
          <w:lang w:val="es-ES"/>
        </w:rPr>
        <w:t xml:space="preserve"> </w:t>
      </w:r>
      <w:r w:rsidRPr="00AE2768">
        <w:rPr>
          <w:rFonts w:ascii="GHEA Grapalat" w:hAnsi="GHEA Grapalat"/>
          <w:sz w:val="20"/>
          <w:szCs w:val="20"/>
        </w:rPr>
        <w:t>դեմ</w:t>
      </w:r>
      <w:r w:rsidRPr="00AE2768">
        <w:rPr>
          <w:rFonts w:ascii="GHEA Grapalat" w:hAnsi="GHEA Grapalat"/>
          <w:sz w:val="20"/>
          <w:szCs w:val="20"/>
          <w:lang w:val="es-ES"/>
        </w:rPr>
        <w:t xml:space="preserve"> </w:t>
      </w:r>
      <w:r w:rsidRPr="00AE2768">
        <w:rPr>
          <w:rFonts w:ascii="GHEA Grapalat" w:hAnsi="GHEA Grapalat"/>
          <w:sz w:val="20"/>
          <w:szCs w:val="20"/>
        </w:rPr>
        <w:t>ուղղված</w:t>
      </w:r>
      <w:r w:rsidRPr="00AE2768">
        <w:rPr>
          <w:rFonts w:ascii="GHEA Grapalat" w:hAnsi="GHEA Grapalat"/>
          <w:sz w:val="20"/>
          <w:szCs w:val="20"/>
          <w:lang w:val="es-ES"/>
        </w:rPr>
        <w:t xml:space="preserve"> </w:t>
      </w:r>
      <w:r w:rsidRPr="00AE2768">
        <w:rPr>
          <w:rFonts w:ascii="GHEA Grapalat" w:hAnsi="GHEA Grapalat"/>
          <w:sz w:val="20"/>
          <w:szCs w:val="20"/>
        </w:rPr>
        <w:t>հանցագործությունների</w:t>
      </w:r>
      <w:r w:rsidRPr="00AE2768">
        <w:rPr>
          <w:rFonts w:ascii="GHEA Grapalat" w:hAnsi="GHEA Grapalat"/>
          <w:sz w:val="20"/>
          <w:szCs w:val="20"/>
          <w:lang w:val="es-ES"/>
        </w:rPr>
        <w:t xml:space="preserve"> </w:t>
      </w:r>
      <w:r w:rsidRPr="00AE2768">
        <w:rPr>
          <w:rFonts w:ascii="GHEA Grapalat" w:hAnsi="GHEA Grapalat"/>
          <w:sz w:val="20"/>
          <w:szCs w:val="20"/>
        </w:rPr>
        <w:t>համար</w:t>
      </w:r>
      <w:r w:rsidRPr="00AE2768">
        <w:rPr>
          <w:rFonts w:ascii="GHEA Grapalat" w:hAnsi="GHEA Grapalat"/>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sz w:val="20"/>
          <w:szCs w:val="20"/>
          <w:lang w:val="es-ES"/>
        </w:rPr>
        <w:t xml:space="preserve">, </w:t>
      </w:r>
      <w:r w:rsidRPr="00AE2768">
        <w:rPr>
          <w:rFonts w:ascii="GHEA Grapalat" w:hAnsi="GHEA Grapalat" w:cs="Sylfaen"/>
          <w:sz w:val="20"/>
          <w:szCs w:val="20"/>
        </w:rPr>
        <w:t>երբ</w:t>
      </w:r>
      <w:r w:rsidRPr="00AE2768">
        <w:rPr>
          <w:rFonts w:ascii="GHEA Grapalat" w:hAnsi="GHEA Grapalat"/>
          <w:sz w:val="20"/>
          <w:szCs w:val="20"/>
          <w:lang w:val="es-ES"/>
        </w:rPr>
        <w:t xml:space="preserve"> </w:t>
      </w:r>
      <w:r w:rsidRPr="00AE2768">
        <w:rPr>
          <w:rFonts w:ascii="GHEA Grapalat" w:hAnsi="GHEA Grapalat" w:cs="Sylfaen"/>
          <w:sz w:val="20"/>
          <w:szCs w:val="20"/>
        </w:rPr>
        <w:t>դատվածությունը</w:t>
      </w:r>
      <w:r w:rsidRPr="00AE2768">
        <w:rPr>
          <w:rFonts w:ascii="GHEA Grapalat" w:hAnsi="GHEA Grapalat"/>
          <w:sz w:val="20"/>
          <w:szCs w:val="20"/>
          <w:lang w:val="es-ES"/>
        </w:rPr>
        <w:t xml:space="preserve"> </w:t>
      </w:r>
      <w:r w:rsidRPr="00AE2768">
        <w:rPr>
          <w:rFonts w:ascii="GHEA Grapalat" w:hAnsi="GHEA Grapalat" w:cs="Sylfaen"/>
          <w:sz w:val="20"/>
          <w:szCs w:val="20"/>
        </w:rPr>
        <w:t>օրենքով</w:t>
      </w:r>
      <w:r w:rsidRPr="00AE2768">
        <w:rPr>
          <w:rFonts w:ascii="GHEA Grapalat" w:hAnsi="GHEA Grapalat"/>
          <w:sz w:val="20"/>
          <w:szCs w:val="20"/>
          <w:lang w:val="es-ES"/>
        </w:rPr>
        <w:t xml:space="preserve"> </w:t>
      </w:r>
      <w:r w:rsidRPr="00AE2768">
        <w:rPr>
          <w:rFonts w:ascii="GHEA Grapalat" w:hAnsi="GHEA Grapalat" w:cs="Sylfaen"/>
          <w:sz w:val="20"/>
          <w:szCs w:val="20"/>
        </w:rPr>
        <w:t>սահմանված</w:t>
      </w:r>
      <w:r w:rsidRPr="00AE2768">
        <w:rPr>
          <w:rFonts w:ascii="GHEA Grapalat" w:hAnsi="GHEA Grapalat"/>
          <w:sz w:val="20"/>
          <w:szCs w:val="20"/>
          <w:lang w:val="es-ES"/>
        </w:rPr>
        <w:t xml:space="preserve"> </w:t>
      </w:r>
      <w:r w:rsidRPr="00AE2768">
        <w:rPr>
          <w:rFonts w:ascii="GHEA Grapalat" w:hAnsi="GHEA Grapalat" w:cs="Sylfaen"/>
          <w:sz w:val="20"/>
          <w:szCs w:val="20"/>
        </w:rPr>
        <w:t>կարգով</w:t>
      </w:r>
      <w:r w:rsidRPr="00AE2768">
        <w:rPr>
          <w:rFonts w:ascii="GHEA Grapalat" w:hAnsi="GHEA Grapalat"/>
          <w:sz w:val="20"/>
          <w:szCs w:val="20"/>
          <w:lang w:val="es-ES"/>
        </w:rPr>
        <w:t xml:space="preserve"> </w:t>
      </w:r>
      <w:r w:rsidRPr="00AE2768">
        <w:rPr>
          <w:rFonts w:ascii="GHEA Grapalat" w:hAnsi="GHEA Grapalat" w:cs="Sylfaen"/>
          <w:sz w:val="20"/>
          <w:szCs w:val="20"/>
        </w:rPr>
        <w:t>հանված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մարված</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t>4)</w:t>
      </w:r>
      <w:r w:rsidRPr="00AE2768">
        <w:rPr>
          <w:rFonts w:ascii="GHEA Grapalat" w:hAnsi="GHEA Grapalat"/>
          <w:sz w:val="20"/>
          <w:szCs w:val="20"/>
          <w:lang w:val="es-ES"/>
        </w:rPr>
        <w:t xml:space="preserve"> </w:t>
      </w:r>
      <w:r w:rsidRPr="00AE2768">
        <w:rPr>
          <w:rFonts w:ascii="GHEA Grapalat" w:hAnsi="GHEA Grapalat"/>
          <w:sz w:val="20"/>
          <w:szCs w:val="20"/>
        </w:rPr>
        <w:t>որոնց</w:t>
      </w:r>
      <w:r w:rsidRPr="00AE2768">
        <w:rPr>
          <w:rFonts w:ascii="GHEA Grapalat" w:hAnsi="GHEA Grapalat"/>
          <w:sz w:val="20"/>
          <w:szCs w:val="20"/>
          <w:lang w:val="es-ES"/>
        </w:rPr>
        <w:t xml:space="preserve"> </w:t>
      </w:r>
      <w:r w:rsidRPr="00AE2768">
        <w:rPr>
          <w:rFonts w:ascii="GHEA Grapalat" w:hAnsi="GHEA Grapalat"/>
          <w:sz w:val="20"/>
          <w:szCs w:val="20"/>
        </w:rPr>
        <w:t>վերաբերյալ</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ներկայացվելու</w:t>
      </w:r>
      <w:r w:rsidRPr="00AE2768">
        <w:rPr>
          <w:rFonts w:ascii="GHEA Grapalat" w:hAnsi="GHEA Grapalat"/>
          <w:sz w:val="20"/>
          <w:szCs w:val="20"/>
          <w:lang w:val="es-ES"/>
        </w:rPr>
        <w:t xml:space="preserve"> </w:t>
      </w:r>
      <w:r w:rsidRPr="00AE2768">
        <w:rPr>
          <w:rFonts w:ascii="GHEA Grapalat" w:hAnsi="GHEA Grapalat"/>
          <w:sz w:val="20"/>
          <w:szCs w:val="20"/>
        </w:rPr>
        <w:t>օրվան</w:t>
      </w:r>
      <w:r w:rsidRPr="00AE2768">
        <w:rPr>
          <w:rFonts w:ascii="GHEA Grapalat" w:hAnsi="GHEA Grapalat"/>
          <w:sz w:val="20"/>
          <w:szCs w:val="20"/>
          <w:lang w:val="es-ES"/>
        </w:rPr>
        <w:t xml:space="preserve"> </w:t>
      </w:r>
      <w:r w:rsidRPr="00AE2768">
        <w:rPr>
          <w:rFonts w:ascii="GHEA Grapalat" w:hAnsi="GHEA Grapalat"/>
          <w:sz w:val="20"/>
          <w:szCs w:val="20"/>
        </w:rPr>
        <w:t>նախորդող</w:t>
      </w:r>
      <w:r w:rsidRPr="00AE2768">
        <w:rPr>
          <w:rFonts w:ascii="GHEA Grapalat" w:hAnsi="GHEA Grapalat"/>
          <w:sz w:val="20"/>
          <w:szCs w:val="20"/>
          <w:lang w:val="es-ES"/>
        </w:rPr>
        <w:t xml:space="preserve"> </w:t>
      </w:r>
      <w:r w:rsidRPr="00AE2768">
        <w:rPr>
          <w:rFonts w:ascii="GHEA Grapalat" w:hAnsi="GHEA Grapalat"/>
          <w:sz w:val="20"/>
          <w:szCs w:val="20"/>
        </w:rPr>
        <w:t>մեկ</w:t>
      </w:r>
      <w:r w:rsidRPr="00AE2768">
        <w:rPr>
          <w:rFonts w:ascii="GHEA Grapalat" w:hAnsi="GHEA Grapalat"/>
          <w:sz w:val="20"/>
          <w:szCs w:val="20"/>
          <w:lang w:val="es-ES"/>
        </w:rPr>
        <w:t xml:space="preserve"> </w:t>
      </w:r>
      <w:r w:rsidRPr="00AE2768">
        <w:rPr>
          <w:rFonts w:ascii="GHEA Grapalat" w:hAnsi="GHEA Grapalat"/>
          <w:sz w:val="20"/>
          <w:szCs w:val="20"/>
        </w:rPr>
        <w:t>տարվա</w:t>
      </w:r>
      <w:r w:rsidRPr="00AE2768">
        <w:rPr>
          <w:rFonts w:ascii="GHEA Grapalat" w:hAnsi="GHEA Grapalat"/>
          <w:sz w:val="20"/>
          <w:szCs w:val="20"/>
          <w:lang w:val="es-ES"/>
        </w:rPr>
        <w:t xml:space="preserve"> </w:t>
      </w:r>
      <w:r w:rsidRPr="00AE2768">
        <w:rPr>
          <w:rFonts w:ascii="GHEA Grapalat" w:hAnsi="GHEA Grapalat"/>
          <w:sz w:val="20"/>
          <w:szCs w:val="20"/>
        </w:rPr>
        <w:t>ընթացքում</w:t>
      </w:r>
      <w:r w:rsidRPr="00AE2768">
        <w:rPr>
          <w:rFonts w:ascii="GHEA Grapalat" w:hAnsi="GHEA Grapalat"/>
          <w:sz w:val="20"/>
          <w:szCs w:val="20"/>
          <w:lang w:val="es-ES"/>
        </w:rPr>
        <w:t xml:space="preserve"> </w:t>
      </w:r>
      <w:r w:rsidRPr="00AE2768">
        <w:rPr>
          <w:rFonts w:ascii="GHEA Grapalat" w:hAnsi="GHEA Grapalat"/>
          <w:sz w:val="20"/>
          <w:szCs w:val="20"/>
        </w:rPr>
        <w:t>առկա</w:t>
      </w:r>
      <w:r w:rsidRPr="00AE2768">
        <w:rPr>
          <w:rFonts w:ascii="GHEA Grapalat" w:hAnsi="GHEA Grapalat"/>
          <w:sz w:val="20"/>
          <w:szCs w:val="20"/>
          <w:lang w:val="es-ES"/>
        </w:rPr>
        <w:t xml:space="preserve"> </w:t>
      </w:r>
      <w:r w:rsidRPr="00AE2768">
        <w:rPr>
          <w:rFonts w:ascii="GHEA Grapalat" w:hAnsi="GHEA Grapalat"/>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օրենքով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կարգով</w:t>
      </w:r>
      <w:r w:rsidRPr="00AE2768">
        <w:rPr>
          <w:rFonts w:ascii="GHEA Grapalat" w:hAnsi="GHEA Grapalat"/>
          <w:sz w:val="20"/>
          <w:szCs w:val="20"/>
          <w:lang w:val="es-ES"/>
        </w:rPr>
        <w:t xml:space="preserve"> </w:t>
      </w:r>
      <w:r w:rsidRPr="00AE2768">
        <w:rPr>
          <w:rFonts w:ascii="GHEA Grapalat" w:hAnsi="GHEA Grapalat"/>
          <w:sz w:val="20"/>
          <w:szCs w:val="20"/>
        </w:rPr>
        <w:t>կայացված</w:t>
      </w:r>
      <w:r w:rsidRPr="00AE2768">
        <w:rPr>
          <w:rFonts w:ascii="GHEA Grapalat" w:hAnsi="GHEA Grapalat"/>
          <w:sz w:val="20"/>
          <w:szCs w:val="20"/>
          <w:lang w:val="es-ES"/>
        </w:rPr>
        <w:t xml:space="preserve"> </w:t>
      </w:r>
      <w:r w:rsidRPr="00AE2768">
        <w:rPr>
          <w:rFonts w:ascii="GHEA Grapalat" w:hAnsi="GHEA Grapalat"/>
          <w:sz w:val="20"/>
          <w:szCs w:val="20"/>
        </w:rPr>
        <w:t>անբողոքարկելի</w:t>
      </w:r>
      <w:r w:rsidRPr="00AE2768">
        <w:rPr>
          <w:rFonts w:ascii="GHEA Grapalat" w:hAnsi="GHEA Grapalat"/>
          <w:sz w:val="20"/>
          <w:szCs w:val="20"/>
          <w:lang w:val="es-ES"/>
        </w:rPr>
        <w:t xml:space="preserve"> </w:t>
      </w:r>
      <w:r w:rsidRPr="00AE2768">
        <w:rPr>
          <w:rFonts w:ascii="GHEA Grapalat" w:hAnsi="GHEA Grapalat"/>
          <w:sz w:val="20"/>
          <w:szCs w:val="20"/>
        </w:rPr>
        <w:t>վարչական</w:t>
      </w:r>
      <w:r w:rsidRPr="00AE2768">
        <w:rPr>
          <w:rFonts w:ascii="GHEA Grapalat" w:hAnsi="GHEA Grapalat"/>
          <w:sz w:val="20"/>
          <w:szCs w:val="20"/>
          <w:lang w:val="es-ES"/>
        </w:rPr>
        <w:t xml:space="preserve"> </w:t>
      </w:r>
      <w:r w:rsidRPr="00AE2768">
        <w:rPr>
          <w:rFonts w:ascii="GHEA Grapalat" w:hAnsi="GHEA Grapalat"/>
          <w:sz w:val="20"/>
          <w:szCs w:val="20"/>
        </w:rPr>
        <w:t>ակտ</w:t>
      </w:r>
      <w:r w:rsidRPr="00AE2768">
        <w:rPr>
          <w:rFonts w:ascii="GHEA Grapalat" w:hAnsi="GHEA Grapalat"/>
          <w:sz w:val="20"/>
          <w:szCs w:val="20"/>
          <w:lang w:val="es-ES"/>
        </w:rPr>
        <w:t xml:space="preserve">` </w:t>
      </w:r>
      <w:r w:rsidRPr="00AE2768">
        <w:rPr>
          <w:rFonts w:ascii="GHEA Grapalat" w:hAnsi="GHEA Grapalat"/>
          <w:sz w:val="20"/>
          <w:szCs w:val="20"/>
        </w:rPr>
        <w:t>գնումների</w:t>
      </w:r>
      <w:r w:rsidRPr="00AE2768">
        <w:rPr>
          <w:rFonts w:ascii="GHEA Grapalat" w:hAnsi="GHEA Grapalat"/>
          <w:sz w:val="20"/>
          <w:szCs w:val="20"/>
          <w:lang w:val="es-ES"/>
        </w:rPr>
        <w:t xml:space="preserve"> </w:t>
      </w:r>
      <w:r w:rsidRPr="00AE2768">
        <w:rPr>
          <w:rFonts w:ascii="GHEA Grapalat" w:hAnsi="GHEA Grapalat"/>
          <w:sz w:val="20"/>
          <w:szCs w:val="20"/>
        </w:rPr>
        <w:t>ոլորտում</w:t>
      </w:r>
      <w:r w:rsidRPr="00AE2768">
        <w:rPr>
          <w:rFonts w:ascii="GHEA Grapalat" w:hAnsi="GHEA Grapalat"/>
          <w:sz w:val="20"/>
          <w:szCs w:val="20"/>
          <w:lang w:val="es-ES"/>
        </w:rPr>
        <w:t xml:space="preserve"> </w:t>
      </w:r>
      <w:r w:rsidRPr="00AE2768">
        <w:rPr>
          <w:rFonts w:ascii="GHEA Grapalat" w:hAnsi="GHEA Grapalat" w:cs="Sylfaen"/>
          <w:sz w:val="20"/>
          <w:szCs w:val="20"/>
        </w:rPr>
        <w:t>հակամրցակցային</w:t>
      </w:r>
      <w:r w:rsidRPr="00AE2768">
        <w:rPr>
          <w:rFonts w:ascii="GHEA Grapalat" w:hAnsi="GHEA Grapalat"/>
          <w:sz w:val="20"/>
          <w:szCs w:val="20"/>
          <w:lang w:val="es-ES"/>
        </w:rPr>
        <w:t xml:space="preserve"> </w:t>
      </w:r>
      <w:r w:rsidRPr="00AE2768">
        <w:rPr>
          <w:rFonts w:ascii="GHEA Grapalat" w:hAnsi="GHEA Grapalat" w:cs="Sylfaen"/>
          <w:sz w:val="20"/>
          <w:szCs w:val="20"/>
        </w:rPr>
        <w:t>համաձայնության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գերիշխող</w:t>
      </w:r>
      <w:r w:rsidRPr="00AE2768">
        <w:rPr>
          <w:rFonts w:ascii="GHEA Grapalat" w:hAnsi="GHEA Grapalat"/>
          <w:sz w:val="20"/>
          <w:szCs w:val="20"/>
          <w:lang w:val="es-ES"/>
        </w:rPr>
        <w:t xml:space="preserve"> </w:t>
      </w:r>
      <w:r w:rsidRPr="00AE2768">
        <w:rPr>
          <w:rFonts w:ascii="GHEA Grapalat" w:hAnsi="GHEA Grapalat" w:cs="Sylfaen"/>
          <w:sz w:val="20"/>
          <w:szCs w:val="20"/>
        </w:rPr>
        <w:t>դիրքի</w:t>
      </w:r>
      <w:r w:rsidRPr="00AE2768">
        <w:rPr>
          <w:rFonts w:ascii="GHEA Grapalat" w:hAnsi="GHEA Grapalat"/>
          <w:sz w:val="20"/>
          <w:szCs w:val="20"/>
          <w:lang w:val="es-ES"/>
        </w:rPr>
        <w:t xml:space="preserve"> </w:t>
      </w:r>
      <w:r w:rsidRPr="00AE2768">
        <w:rPr>
          <w:rFonts w:ascii="GHEA Grapalat" w:hAnsi="GHEA Grapalat" w:cs="Sylfaen"/>
          <w:sz w:val="20"/>
          <w:szCs w:val="20"/>
        </w:rPr>
        <w:t>չարաշահման</w:t>
      </w:r>
      <w:r w:rsidRPr="00AE2768">
        <w:rPr>
          <w:rFonts w:ascii="GHEA Grapalat" w:hAnsi="GHEA Grapalat"/>
          <w:sz w:val="20"/>
          <w:szCs w:val="20"/>
          <w:lang w:val="es-ES"/>
        </w:rPr>
        <w:t xml:space="preserve"> </w:t>
      </w:r>
      <w:r w:rsidRPr="00AE2768">
        <w:rPr>
          <w:rFonts w:ascii="GHEA Grapalat" w:hAnsi="GHEA Grapalat" w:cs="Sylfaen"/>
          <w:sz w:val="20"/>
          <w:szCs w:val="20"/>
        </w:rPr>
        <w:t>համար</w:t>
      </w:r>
      <w:r w:rsidRPr="00AE2768">
        <w:rPr>
          <w:rFonts w:ascii="GHEA Grapalat" w:hAnsi="GHEA Grapalat" w:cs="Sylfaen"/>
          <w:sz w:val="20"/>
          <w:szCs w:val="20"/>
          <w:lang w:val="es-ES"/>
        </w:rPr>
        <w:t>.</w:t>
      </w:r>
    </w:p>
    <w:p w:rsidR="00753E6E" w:rsidRPr="00AE2768" w:rsidRDefault="00753E6E" w:rsidP="00EF3662">
      <w:pPr>
        <w:ind w:firstLine="720"/>
        <w:jc w:val="both"/>
        <w:rPr>
          <w:rFonts w:ascii="GHEA Grapalat" w:hAnsi="GHEA Grapalat"/>
          <w:sz w:val="20"/>
          <w:szCs w:val="20"/>
          <w:lang w:val="es-ES"/>
        </w:rPr>
      </w:pPr>
      <w:r w:rsidRPr="00AE2768">
        <w:rPr>
          <w:rFonts w:ascii="GHEA Grapalat" w:hAnsi="GHEA Grapalat" w:cs="Sylfaen"/>
          <w:sz w:val="20"/>
          <w:szCs w:val="20"/>
          <w:lang w:val="es-ES"/>
        </w:rPr>
        <w:lastRenderedPageBreak/>
        <w:t xml:space="preserve">5) </w:t>
      </w:r>
      <w:r w:rsidRPr="00AE2768">
        <w:rPr>
          <w:rFonts w:ascii="GHEA Grapalat" w:hAnsi="GHEA Grapalat" w:cs="Sylfaen"/>
          <w:sz w:val="20"/>
          <w:szCs w:val="20"/>
        </w:rPr>
        <w:t>որոնք</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ներկայացնելու</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օրվա</w:t>
      </w:r>
      <w:r w:rsidRPr="00AE2768">
        <w:rPr>
          <w:rFonts w:ascii="GHEA Grapalat" w:hAnsi="GHEA Grapalat" w:cs="Sylfaen"/>
          <w:sz w:val="20"/>
          <w:szCs w:val="20"/>
          <w:lang w:val="es-ES"/>
        </w:rPr>
        <w:t xml:space="preserve"> </w:t>
      </w:r>
      <w:r w:rsidRPr="00AE2768">
        <w:rPr>
          <w:rFonts w:ascii="GHEA Grapalat" w:hAnsi="GHEA Grapalat" w:cs="Sylfaen"/>
          <w:sz w:val="20"/>
          <w:szCs w:val="20"/>
        </w:rPr>
        <w:t>դրությամբ</w:t>
      </w:r>
      <w:r w:rsidRPr="00AE2768">
        <w:rPr>
          <w:rFonts w:ascii="GHEA Grapalat" w:hAnsi="GHEA Grapalat" w:cs="Sylfaen"/>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են</w:t>
      </w:r>
      <w:r w:rsidRPr="00AE2768">
        <w:rPr>
          <w:rFonts w:ascii="GHEA Grapalat" w:hAnsi="GHEA Grapalat" w:cs="Sylfaen"/>
          <w:sz w:val="20"/>
          <w:szCs w:val="20"/>
          <w:lang w:val="es-ES"/>
        </w:rPr>
        <w:t xml:space="preserve"> </w:t>
      </w:r>
      <w:r w:rsidRPr="00AE2768">
        <w:rPr>
          <w:rFonts w:ascii="GHEA Grapalat" w:hAnsi="GHEA Grapalat" w:cs="Sylfaen"/>
          <w:sz w:val="20"/>
          <w:szCs w:val="20"/>
        </w:rPr>
        <w:t>Եվրասիական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տնտեսական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միությանն</w:t>
      </w:r>
      <w:r w:rsidRPr="00AE2768">
        <w:rPr>
          <w:rFonts w:ascii="GHEA Grapalat" w:hAnsi="GHEA Grapalat" w:cs="Sylfaen"/>
          <w:sz w:val="20"/>
          <w:szCs w:val="20"/>
          <w:lang w:val="es-ES"/>
        </w:rPr>
        <w:t xml:space="preserve"> </w:t>
      </w:r>
      <w:r w:rsidRPr="00AE2768">
        <w:rPr>
          <w:rFonts w:ascii="GHEA Grapalat" w:hAnsi="GHEA Grapalat" w:cs="Sylfaen"/>
          <w:sz w:val="20"/>
          <w:szCs w:val="20"/>
        </w:rPr>
        <w:t>անդամակցող</w:t>
      </w:r>
      <w:r w:rsidRPr="00AE2768">
        <w:rPr>
          <w:rFonts w:ascii="GHEA Grapalat" w:hAnsi="GHEA Grapalat" w:cs="Sylfaen"/>
          <w:sz w:val="20"/>
          <w:szCs w:val="20"/>
          <w:lang w:val="es-ES"/>
        </w:rPr>
        <w:t xml:space="preserve"> </w:t>
      </w:r>
      <w:r w:rsidRPr="00AE2768">
        <w:rPr>
          <w:rFonts w:ascii="GHEA Grapalat" w:hAnsi="GHEA Grapalat" w:cs="Sylfaen"/>
          <w:sz w:val="20"/>
          <w:szCs w:val="20"/>
        </w:rPr>
        <w:t>երկրների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es-ES"/>
        </w:rPr>
        <w:t xml:space="preserve"> </w:t>
      </w:r>
      <w:r w:rsidRPr="00AE2768">
        <w:rPr>
          <w:rFonts w:ascii="GHEA Grapalat" w:hAnsi="GHEA Grapalat" w:cs="Sylfaen"/>
          <w:sz w:val="20"/>
          <w:szCs w:val="20"/>
        </w:rPr>
        <w:t>օրենսդրության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համաձայն</w:t>
      </w:r>
      <w:r w:rsidRPr="00AE2768">
        <w:rPr>
          <w:rFonts w:ascii="GHEA Grapalat" w:hAnsi="GHEA Grapalat" w:cs="Sylfaen"/>
          <w:sz w:val="20"/>
          <w:szCs w:val="20"/>
          <w:lang w:val="es-ES"/>
        </w:rPr>
        <w:t xml:space="preserve"> </w:t>
      </w:r>
      <w:r w:rsidRPr="00AE2768">
        <w:rPr>
          <w:rFonts w:ascii="GHEA Grapalat" w:hAnsi="GHEA Grapalat" w:cs="Sylfaen"/>
          <w:sz w:val="20"/>
          <w:szCs w:val="20"/>
        </w:rPr>
        <w:t>հրապարակված</w:t>
      </w:r>
      <w:r w:rsidRPr="00AE2768">
        <w:rPr>
          <w:rFonts w:ascii="GHEA Grapalat" w:hAnsi="GHEA Grapalat" w:cs="Sylfaen"/>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es-ES"/>
        </w:rPr>
        <w:t xml:space="preserve">. </w:t>
      </w:r>
    </w:p>
    <w:p w:rsidR="00753E6E" w:rsidRPr="00AE2768" w:rsidRDefault="00753E6E" w:rsidP="00EF3662">
      <w:pPr>
        <w:ind w:firstLine="567"/>
        <w:jc w:val="both"/>
        <w:rPr>
          <w:rFonts w:ascii="GHEA Grapalat" w:hAnsi="GHEA Grapalat"/>
          <w:sz w:val="20"/>
          <w:szCs w:val="20"/>
          <w:lang w:val="es-ES"/>
        </w:rPr>
      </w:pPr>
      <w:r w:rsidRPr="00AE2768">
        <w:rPr>
          <w:rFonts w:ascii="GHEA Grapalat" w:hAnsi="GHEA Grapalat"/>
          <w:sz w:val="20"/>
          <w:szCs w:val="20"/>
          <w:lang w:val="es-ES"/>
        </w:rPr>
        <w:t xml:space="preserve">   6) </w:t>
      </w:r>
      <w:r w:rsidRPr="00AE2768">
        <w:rPr>
          <w:rFonts w:ascii="GHEA Grapalat" w:hAnsi="GHEA Grapalat"/>
          <w:sz w:val="20"/>
          <w:szCs w:val="20"/>
        </w:rPr>
        <w:t>որոնք</w:t>
      </w:r>
      <w:r w:rsidRPr="00AE2768">
        <w:rPr>
          <w:rFonts w:ascii="GHEA Grapalat" w:hAnsi="GHEA Grapalat"/>
          <w:sz w:val="20"/>
          <w:szCs w:val="20"/>
          <w:lang w:val="es-ES"/>
        </w:rPr>
        <w:t xml:space="preserve"> </w:t>
      </w:r>
      <w:r w:rsidRPr="00AE2768">
        <w:rPr>
          <w:rFonts w:ascii="GHEA Grapalat" w:hAnsi="GHEA Grapalat"/>
          <w:sz w:val="20"/>
          <w:szCs w:val="20"/>
        </w:rPr>
        <w:t>հայտը</w:t>
      </w:r>
      <w:r w:rsidRPr="00AE2768">
        <w:rPr>
          <w:rFonts w:ascii="GHEA Grapalat" w:hAnsi="GHEA Grapalat"/>
          <w:sz w:val="20"/>
          <w:szCs w:val="20"/>
          <w:lang w:val="es-ES"/>
        </w:rPr>
        <w:t xml:space="preserve"> </w:t>
      </w:r>
      <w:r w:rsidRPr="00AE2768">
        <w:rPr>
          <w:rFonts w:ascii="GHEA Grapalat" w:hAnsi="GHEA Grapalat"/>
          <w:sz w:val="20"/>
          <w:szCs w:val="20"/>
        </w:rPr>
        <w:t>ներկայացնելու</w:t>
      </w:r>
      <w:r w:rsidRPr="00AE2768">
        <w:rPr>
          <w:rFonts w:ascii="GHEA Grapalat" w:hAnsi="GHEA Grapalat"/>
          <w:sz w:val="20"/>
          <w:szCs w:val="20"/>
          <w:lang w:val="es-ES"/>
        </w:rPr>
        <w:t xml:space="preserve"> </w:t>
      </w:r>
      <w:r w:rsidRPr="00AE2768">
        <w:rPr>
          <w:rFonts w:ascii="GHEA Grapalat" w:hAnsi="GHEA Grapalat"/>
          <w:sz w:val="20"/>
          <w:szCs w:val="20"/>
        </w:rPr>
        <w:t>օրվա</w:t>
      </w:r>
      <w:r w:rsidRPr="00AE2768">
        <w:rPr>
          <w:rFonts w:ascii="GHEA Grapalat" w:hAnsi="GHEA Grapalat"/>
          <w:sz w:val="20"/>
          <w:szCs w:val="20"/>
          <w:lang w:val="es-ES"/>
        </w:rPr>
        <w:t xml:space="preserve"> </w:t>
      </w:r>
      <w:r w:rsidRPr="00AE2768">
        <w:rPr>
          <w:rFonts w:ascii="GHEA Grapalat" w:hAnsi="GHEA Grapalat"/>
          <w:sz w:val="20"/>
          <w:szCs w:val="20"/>
        </w:rPr>
        <w:t>դրությամբ</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գործընթացին</w:t>
      </w:r>
      <w:r w:rsidRPr="00AE2768">
        <w:rPr>
          <w:rFonts w:ascii="GHEA Grapalat" w:hAnsi="GHEA Grapalat"/>
          <w:sz w:val="20"/>
          <w:szCs w:val="20"/>
          <w:lang w:val="es-ES"/>
        </w:rPr>
        <w:t xml:space="preserve"> </w:t>
      </w:r>
      <w:r w:rsidRPr="00AE2768">
        <w:rPr>
          <w:rFonts w:ascii="GHEA Grapalat" w:hAnsi="GHEA Grapalat" w:cs="Sylfaen"/>
          <w:sz w:val="20"/>
          <w:szCs w:val="20"/>
        </w:rPr>
        <w:t>մասնակցելու</w:t>
      </w:r>
      <w:r w:rsidRPr="00AE2768">
        <w:rPr>
          <w:rFonts w:ascii="GHEA Grapalat" w:hAnsi="GHEA Grapalat"/>
          <w:sz w:val="20"/>
          <w:szCs w:val="20"/>
          <w:lang w:val="es-ES"/>
        </w:rPr>
        <w:t xml:space="preserve"> </w:t>
      </w:r>
      <w:r w:rsidRPr="00AE2768">
        <w:rPr>
          <w:rFonts w:ascii="GHEA Grapalat" w:hAnsi="GHEA Grapalat" w:cs="Sylfaen"/>
          <w:sz w:val="20"/>
          <w:szCs w:val="20"/>
        </w:rPr>
        <w:t>իրավունք</w:t>
      </w:r>
      <w:r w:rsidRPr="00AE2768">
        <w:rPr>
          <w:rFonts w:ascii="GHEA Grapalat" w:hAnsi="GHEA Grapalat"/>
          <w:sz w:val="20"/>
          <w:szCs w:val="20"/>
          <w:lang w:val="es-ES"/>
        </w:rPr>
        <w:t xml:space="preserve"> </w:t>
      </w:r>
      <w:r w:rsidRPr="00AE2768">
        <w:rPr>
          <w:rFonts w:ascii="GHEA Grapalat" w:hAnsi="GHEA Grapalat" w:cs="Sylfaen"/>
          <w:sz w:val="20"/>
          <w:szCs w:val="20"/>
        </w:rPr>
        <w:t>չունեցող</w:t>
      </w:r>
      <w:r w:rsidRPr="00AE2768">
        <w:rPr>
          <w:rFonts w:ascii="GHEA Grapalat" w:hAnsi="GHEA Grapalat"/>
          <w:sz w:val="20"/>
          <w:szCs w:val="20"/>
          <w:lang w:val="es-ES"/>
        </w:rPr>
        <w:t xml:space="preserve"> </w:t>
      </w:r>
      <w:r w:rsidRPr="00AE2768">
        <w:rPr>
          <w:rFonts w:ascii="GHEA Grapalat" w:hAnsi="GHEA Grapalat" w:cs="Sylfaen"/>
          <w:sz w:val="20"/>
          <w:szCs w:val="20"/>
        </w:rPr>
        <w:t>մասնակիցների</w:t>
      </w:r>
      <w:r w:rsidRPr="00AE2768">
        <w:rPr>
          <w:rFonts w:ascii="GHEA Grapalat" w:hAnsi="GHEA Grapalat"/>
          <w:sz w:val="20"/>
          <w:szCs w:val="20"/>
          <w:lang w:val="es-ES"/>
        </w:rPr>
        <w:t xml:space="preserve"> </w:t>
      </w:r>
      <w:r w:rsidRPr="00AE2768">
        <w:rPr>
          <w:rFonts w:ascii="GHEA Grapalat" w:hAnsi="GHEA Grapalat" w:cs="Sylfaen"/>
          <w:sz w:val="20"/>
          <w:szCs w:val="20"/>
        </w:rPr>
        <w:t>ցուցակում</w:t>
      </w:r>
      <w:r w:rsidRPr="00AE2768">
        <w:rPr>
          <w:rFonts w:ascii="GHEA Grapalat" w:hAnsi="GHEA Grapalat"/>
          <w:sz w:val="20"/>
          <w:szCs w:val="20"/>
          <w:lang w:val="es-ES"/>
        </w:rPr>
        <w:t>:</w:t>
      </w:r>
    </w:p>
    <w:p w:rsidR="00990561" w:rsidRPr="00AE2768" w:rsidRDefault="00990561" w:rsidP="00EF3662">
      <w:pPr>
        <w:ind w:firstLine="567"/>
        <w:jc w:val="both"/>
        <w:rPr>
          <w:rFonts w:ascii="GHEA Grapalat" w:hAnsi="GHEA Grapalat" w:cs="Sylfaen"/>
          <w:sz w:val="20"/>
          <w:lang w:val="es-ES"/>
        </w:rPr>
      </w:pPr>
      <w:r w:rsidRPr="00AE27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AE2768" w:rsidRDefault="00753E6E" w:rsidP="00EF3662">
      <w:pPr>
        <w:ind w:firstLine="567"/>
        <w:jc w:val="both"/>
        <w:rPr>
          <w:rFonts w:ascii="GHEA Grapalat" w:hAnsi="GHEA Grapalat" w:cs="Sylfaen"/>
          <w:sz w:val="20"/>
          <w:lang w:val="es-ES"/>
        </w:rPr>
      </w:pPr>
      <w:r w:rsidRPr="00AE27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AE2768">
        <w:rPr>
          <w:rFonts w:ascii="GHEA Grapalat" w:hAnsi="GHEA Grapalat" w:cs="Arial"/>
          <w:sz w:val="20"/>
          <w:lang w:val="es-ES"/>
        </w:rPr>
        <w:t xml:space="preserve"> </w:t>
      </w:r>
      <w:r w:rsidRPr="00AE2768">
        <w:rPr>
          <w:rFonts w:ascii="GHEA Grapalat" w:hAnsi="GHEA Grapalat" w:cs="Sylfaen"/>
          <w:sz w:val="20"/>
          <w:lang w:val="es-ES"/>
        </w:rPr>
        <w:t>հրավերի</w:t>
      </w:r>
      <w:r w:rsidRPr="00AE2768">
        <w:rPr>
          <w:rFonts w:ascii="GHEA Grapalat" w:hAnsi="GHEA Grapalat" w:cs="Arial"/>
          <w:sz w:val="20"/>
          <w:lang w:val="es-ES"/>
        </w:rPr>
        <w:t xml:space="preserve"> 2-րդ </w:t>
      </w:r>
      <w:r w:rsidRPr="00AE2768">
        <w:rPr>
          <w:rFonts w:ascii="GHEA Grapalat" w:hAnsi="GHEA Grapalat" w:cs="Sylfaen"/>
          <w:sz w:val="20"/>
          <w:lang w:val="es-ES"/>
        </w:rPr>
        <w:t>մասի</w:t>
      </w:r>
      <w:r w:rsidRPr="00AE2768">
        <w:rPr>
          <w:rFonts w:ascii="GHEA Grapalat" w:hAnsi="GHEA Grapalat" w:cs="Arial"/>
          <w:sz w:val="20"/>
          <w:lang w:val="es-ES"/>
        </w:rPr>
        <w:t xml:space="preserve"> 2.2 </w:t>
      </w:r>
      <w:r w:rsidRPr="00AE2768">
        <w:rPr>
          <w:rFonts w:ascii="GHEA Grapalat" w:hAnsi="GHEA Grapalat" w:cs="Sylfaen"/>
          <w:sz w:val="20"/>
          <w:lang w:val="es-ES"/>
        </w:rPr>
        <w:t>կետով</w:t>
      </w:r>
      <w:r w:rsidRPr="00AE2768">
        <w:rPr>
          <w:rFonts w:ascii="GHEA Grapalat" w:hAnsi="GHEA Grapalat" w:cs="Arial"/>
          <w:sz w:val="20"/>
          <w:lang w:val="es-ES"/>
        </w:rPr>
        <w:t xml:space="preserve"> </w:t>
      </w:r>
      <w:r w:rsidRPr="00AE2768">
        <w:rPr>
          <w:rFonts w:ascii="GHEA Grapalat" w:hAnsi="GHEA Grapalat" w:cs="Sylfaen"/>
          <w:sz w:val="20"/>
          <w:lang w:val="es-ES"/>
        </w:rPr>
        <w:t>նախատեսված</w:t>
      </w:r>
      <w:r w:rsidRPr="00AE2768">
        <w:rPr>
          <w:rFonts w:ascii="GHEA Grapalat" w:hAnsi="GHEA Grapalat" w:cs="Arial"/>
          <w:sz w:val="20"/>
          <w:lang w:val="es-ES"/>
        </w:rPr>
        <w:t xml:space="preserve"> </w:t>
      </w:r>
      <w:r w:rsidRPr="00AE2768">
        <w:rPr>
          <w:rFonts w:ascii="GHEA Grapalat" w:hAnsi="GHEA Grapalat" w:cs="Sylfaen"/>
          <w:sz w:val="20"/>
          <w:lang w:val="es-ES"/>
        </w:rPr>
        <w:t>գրավոր</w:t>
      </w:r>
      <w:r w:rsidRPr="00AE2768">
        <w:rPr>
          <w:rFonts w:ascii="GHEA Grapalat" w:hAnsi="GHEA Grapalat" w:cs="Arial"/>
          <w:sz w:val="20"/>
          <w:lang w:val="es-ES"/>
        </w:rPr>
        <w:t xml:space="preserve"> </w:t>
      </w:r>
      <w:r w:rsidRPr="00AE2768">
        <w:rPr>
          <w:rFonts w:ascii="GHEA Grapalat" w:hAnsi="GHEA Grapalat" w:cs="Sylfaen"/>
          <w:sz w:val="20"/>
          <w:lang w:val="es-ES"/>
        </w:rPr>
        <w:t>հայտարարություն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Բացի</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սույն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կետով</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նախատեսված</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հայտարարությունից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մասնակցության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իրավունքի</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գնահատման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համար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այդ</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թվում</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ընտրված</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մասնակցից</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այլ</w:t>
      </w:r>
      <w:r w:rsidR="00EB487B" w:rsidRPr="00AE2768">
        <w:rPr>
          <w:rFonts w:ascii="GHEA Grapalat" w:hAnsi="GHEA Grapalat" w:cs="Sylfaen"/>
          <w:sz w:val="20"/>
          <w:lang w:val="es-ES"/>
        </w:rPr>
        <w:t xml:space="preserve"> </w:t>
      </w:r>
      <w:r w:rsidR="00EB487B" w:rsidRPr="00AE2768">
        <w:rPr>
          <w:rFonts w:ascii="GHEA Grapalat" w:hAnsi="GHEA Grapalat" w:cs="Sylfaen"/>
          <w:sz w:val="20"/>
        </w:rPr>
        <w:t>փաստաթղթեր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կամ</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հիմնավորումներ</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չեն</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կարող</w:t>
      </w:r>
      <w:r w:rsidR="00EB487B" w:rsidRPr="00AE2768">
        <w:rPr>
          <w:rFonts w:ascii="GHEA Grapalat" w:hAnsi="GHEA Grapalat" w:cs="Sylfaen"/>
          <w:sz w:val="20"/>
          <w:lang w:val="es-ES"/>
        </w:rPr>
        <w:t xml:space="preserve"> </w:t>
      </w:r>
      <w:r w:rsidR="00EB487B" w:rsidRPr="00AE2768">
        <w:rPr>
          <w:rFonts w:ascii="GHEA Grapalat" w:hAnsi="GHEA Grapalat" w:cs="Sylfaen"/>
          <w:sz w:val="20"/>
        </w:rPr>
        <w:t>պահանջվել</w:t>
      </w:r>
      <w:r w:rsidR="00EB487B" w:rsidRPr="00AE2768">
        <w:rPr>
          <w:rFonts w:ascii="GHEA Grapalat" w:hAnsi="GHEA Grapalat" w:cs="Sylfaen"/>
          <w:sz w:val="20"/>
          <w:lang w:val="es-ES"/>
        </w:rPr>
        <w:t>:</w:t>
      </w:r>
      <w:r w:rsidRPr="00AE2768">
        <w:rPr>
          <w:rFonts w:ascii="GHEA Grapalat" w:hAnsi="GHEA Grapalat" w:cs="Tahoma"/>
          <w:sz w:val="20"/>
          <w:lang w:val="hy-AM"/>
        </w:rPr>
        <w:t xml:space="preserve"> </w:t>
      </w:r>
      <w:r w:rsidR="007A4BB9" w:rsidRPr="00AE2768">
        <w:rPr>
          <w:rFonts w:ascii="GHEA Grapalat" w:hAnsi="GHEA Grapalat" w:cs="Tahoma"/>
          <w:sz w:val="20"/>
        </w:rPr>
        <w:t>Մասնակցի</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հայտարարության</w:t>
      </w:r>
      <w:r w:rsidR="007A4BB9" w:rsidRPr="00AE2768">
        <w:rPr>
          <w:rFonts w:ascii="GHEA Grapalat" w:hAnsi="GHEA Grapalat" w:cs="Tahoma"/>
          <w:sz w:val="20"/>
          <w:lang w:val="es-ES"/>
        </w:rPr>
        <w:t xml:space="preserve"> </w:t>
      </w:r>
      <w:r w:rsidR="007A4BB9" w:rsidRPr="00AE2768">
        <w:rPr>
          <w:rFonts w:ascii="GHEA Grapalat" w:hAnsi="GHEA Grapalat" w:cs="Tahoma"/>
          <w:sz w:val="20"/>
        </w:rPr>
        <w:t>իսկությունը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գնահատող</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հանձնաժողովը</w:t>
      </w:r>
      <w:r w:rsidR="007A4BB9" w:rsidRPr="00AE2768">
        <w:rPr>
          <w:rFonts w:ascii="GHEA Grapalat" w:hAnsi="GHEA Grapalat" w:cs="Tahoma"/>
          <w:sz w:val="20"/>
          <w:lang w:val="es-ES"/>
        </w:rPr>
        <w:t xml:space="preserve"> (</w:t>
      </w:r>
      <w:r w:rsidR="007A4BB9" w:rsidRPr="00AE2768">
        <w:rPr>
          <w:rFonts w:ascii="GHEA Grapalat" w:hAnsi="GHEA Grapalat" w:cs="Tahoma"/>
          <w:sz w:val="20"/>
        </w:rPr>
        <w:t>այսուհետ</w:t>
      </w:r>
      <w:r w:rsidR="007A4BB9" w:rsidRPr="00AE2768">
        <w:rPr>
          <w:rFonts w:ascii="GHEA Grapalat" w:hAnsi="GHEA Grapalat" w:cs="Tahoma"/>
          <w:sz w:val="20"/>
          <w:lang w:val="es-ES"/>
        </w:rPr>
        <w:t xml:space="preserve">` </w:t>
      </w:r>
      <w:r w:rsidR="007A4BB9" w:rsidRPr="00AE2768">
        <w:rPr>
          <w:rFonts w:ascii="GHEA Grapalat" w:hAnsi="GHEA Grapalat" w:cs="Tahoma"/>
          <w:sz w:val="20"/>
        </w:rPr>
        <w:t>հանձնաժողով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գնահատում</w:t>
      </w:r>
      <w:r w:rsidR="007A4BB9" w:rsidRPr="00AE2768">
        <w:rPr>
          <w:rFonts w:ascii="GHEA Grapalat" w:hAnsi="GHEA Grapalat" w:cs="Tahoma"/>
          <w:sz w:val="20"/>
          <w:lang w:val="es-ES"/>
        </w:rPr>
        <w:t xml:space="preserve"> </w:t>
      </w:r>
      <w:r w:rsidR="007A4BB9" w:rsidRPr="00AE2768">
        <w:rPr>
          <w:rFonts w:ascii="GHEA Grapalat" w:hAnsi="GHEA Grapalat" w:cs="Tahoma"/>
          <w:sz w:val="20"/>
        </w:rPr>
        <w:t>է</w:t>
      </w:r>
      <w:r w:rsidR="007A4BB9" w:rsidRPr="00AE2768">
        <w:rPr>
          <w:rFonts w:ascii="GHEA Grapalat" w:hAnsi="GHEA Grapalat" w:cs="Tahoma"/>
          <w:sz w:val="20"/>
          <w:lang w:val="es-ES"/>
        </w:rPr>
        <w:t xml:space="preserve"> </w:t>
      </w:r>
      <w:r w:rsidR="007A4BB9" w:rsidRPr="00AE2768">
        <w:rPr>
          <w:rFonts w:ascii="GHEA Grapalat" w:hAnsi="GHEA Grapalat" w:cs="Tahoma"/>
          <w:sz w:val="20"/>
        </w:rPr>
        <w:t>սույն</w:t>
      </w:r>
      <w:r w:rsidR="007A4BB9" w:rsidRPr="00AE2768">
        <w:rPr>
          <w:rFonts w:ascii="GHEA Grapalat" w:hAnsi="GHEA Grapalat" w:cs="Tahoma"/>
          <w:sz w:val="20"/>
          <w:lang w:val="es-ES"/>
        </w:rPr>
        <w:t xml:space="preserve"> </w:t>
      </w:r>
      <w:r w:rsidR="007A4BB9" w:rsidRPr="00AE2768">
        <w:rPr>
          <w:rFonts w:ascii="GHEA Grapalat" w:hAnsi="GHEA Grapalat" w:cs="Tahoma"/>
          <w:sz w:val="20"/>
        </w:rPr>
        <w:t>հրավերով</w:t>
      </w:r>
      <w:r w:rsidR="007A4BB9" w:rsidRPr="00AE2768">
        <w:rPr>
          <w:rFonts w:ascii="GHEA Grapalat" w:hAnsi="GHEA Grapalat" w:cs="Tahoma"/>
          <w:sz w:val="20"/>
          <w:lang w:val="es-ES"/>
        </w:rPr>
        <w:t xml:space="preserve"> </w:t>
      </w:r>
      <w:r w:rsidR="007A4BB9" w:rsidRPr="00AE2768">
        <w:rPr>
          <w:rFonts w:ascii="GHEA Grapalat" w:hAnsi="GHEA Grapalat" w:cs="Tahoma"/>
          <w:sz w:val="20"/>
        </w:rPr>
        <w:t>սահմանված</w:t>
      </w:r>
      <w:r w:rsidR="007A4BB9" w:rsidRPr="00AE2768">
        <w:rPr>
          <w:rFonts w:ascii="GHEA Grapalat" w:hAnsi="GHEA Grapalat" w:cs="Tahoma"/>
          <w:sz w:val="20"/>
          <w:lang w:val="es-ES"/>
        </w:rPr>
        <w:t xml:space="preserve"> </w:t>
      </w:r>
      <w:r w:rsidR="007A4BB9" w:rsidRPr="00AE2768">
        <w:rPr>
          <w:rFonts w:ascii="GHEA Grapalat" w:hAnsi="GHEA Grapalat" w:cs="Tahoma"/>
          <w:sz w:val="20"/>
        </w:rPr>
        <w:t>պայմաններով</w:t>
      </w:r>
      <w:r w:rsidR="007A4BB9" w:rsidRPr="00AE2768">
        <w:rPr>
          <w:rFonts w:ascii="GHEA Grapalat" w:hAnsi="GHEA Grapalat" w:cs="Tahoma"/>
          <w:sz w:val="20"/>
          <w:lang w:val="es-ES"/>
        </w:rPr>
        <w:t>:</w:t>
      </w:r>
    </w:p>
    <w:p w:rsidR="00BA3554" w:rsidRPr="00AE2768" w:rsidRDefault="00BA3554" w:rsidP="00EF3662">
      <w:pPr>
        <w:ind w:firstLine="720"/>
        <w:jc w:val="both"/>
        <w:rPr>
          <w:rFonts w:ascii="GHEA Grapalat" w:hAnsi="GHEA Grapalat"/>
          <w:sz w:val="20"/>
          <w:szCs w:val="20"/>
          <w:lang w:val="es-ES"/>
        </w:rPr>
      </w:pPr>
      <w:r w:rsidRPr="00AE2768">
        <w:rPr>
          <w:rFonts w:ascii="GHEA Grapalat" w:hAnsi="GHEA Grapalat" w:cs="Tahoma"/>
          <w:sz w:val="20"/>
          <w:szCs w:val="20"/>
          <w:lang w:val="es-ES"/>
        </w:rPr>
        <w:t>2.</w:t>
      </w:r>
      <w:r w:rsidR="007968A3" w:rsidRPr="00AE2768">
        <w:rPr>
          <w:rFonts w:ascii="GHEA Grapalat" w:hAnsi="GHEA Grapalat" w:cs="Tahoma"/>
          <w:sz w:val="20"/>
          <w:szCs w:val="20"/>
          <w:lang w:val="es-ES"/>
        </w:rPr>
        <w:t>3</w:t>
      </w:r>
      <w:r w:rsidR="00EB487B" w:rsidRPr="00AE2768">
        <w:rPr>
          <w:rFonts w:ascii="GHEA Grapalat" w:hAnsi="GHEA Grapalat" w:cs="Tahoma"/>
          <w:sz w:val="20"/>
          <w:szCs w:val="20"/>
          <w:lang w:val="es-ES"/>
        </w:rPr>
        <w:t xml:space="preserve"> </w:t>
      </w:r>
      <w:r w:rsidRPr="00AE2768">
        <w:rPr>
          <w:rFonts w:ascii="GHEA Grapalat" w:hAnsi="GHEA Grapalat" w:cs="Sylfaen"/>
          <w:sz w:val="20"/>
          <w:szCs w:val="20"/>
        </w:rPr>
        <w:t>Արգելվում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sz w:val="20"/>
          <w:szCs w:val="20"/>
        </w:rPr>
        <w:t>սույն</w:t>
      </w:r>
      <w:r w:rsidRPr="00AE2768">
        <w:rPr>
          <w:rFonts w:ascii="GHEA Grapalat" w:hAnsi="GHEA Grapalat"/>
          <w:sz w:val="20"/>
          <w:szCs w:val="20"/>
          <w:lang w:val="es-ES"/>
        </w:rPr>
        <w:t xml:space="preserve"> </w:t>
      </w:r>
      <w:r w:rsidRPr="00AE2768">
        <w:rPr>
          <w:rFonts w:ascii="GHEA Grapalat" w:hAnsi="GHEA Grapalat"/>
          <w:sz w:val="20"/>
          <w:szCs w:val="20"/>
        </w:rPr>
        <w:t>կետով</w:t>
      </w:r>
      <w:r w:rsidRPr="00AE2768">
        <w:rPr>
          <w:rFonts w:ascii="GHEA Grapalat" w:hAnsi="GHEA Grapalat"/>
          <w:sz w:val="20"/>
          <w:szCs w:val="20"/>
          <w:lang w:val="es-ES"/>
        </w:rPr>
        <w:t xml:space="preserve"> </w:t>
      </w:r>
      <w:r w:rsidRPr="00AE2768">
        <w:rPr>
          <w:rFonts w:ascii="GHEA Grapalat" w:hAnsi="GHEA Grapalat"/>
          <w:sz w:val="20"/>
          <w:szCs w:val="20"/>
        </w:rPr>
        <w:t>սահմանված</w:t>
      </w:r>
      <w:r w:rsidRPr="00AE2768">
        <w:rPr>
          <w:rFonts w:ascii="GHEA Grapalat" w:hAnsi="GHEA Grapalat"/>
          <w:sz w:val="20"/>
          <w:szCs w:val="20"/>
          <w:lang w:val="es-ES"/>
        </w:rPr>
        <w:t xml:space="preserve"> </w:t>
      </w:r>
      <w:r w:rsidRPr="00AE2768">
        <w:rPr>
          <w:rFonts w:ascii="GHEA Grapalat" w:hAnsi="GHEA Grapalat"/>
          <w:sz w:val="20"/>
          <w:szCs w:val="20"/>
        </w:rPr>
        <w:t>փոխկապակցված</w:t>
      </w:r>
      <w:r w:rsidRPr="00AE2768">
        <w:rPr>
          <w:rFonts w:ascii="GHEA Grapalat" w:hAnsi="GHEA Grapalat"/>
          <w:sz w:val="20"/>
          <w:szCs w:val="20"/>
          <w:lang w:val="es-ES"/>
        </w:rPr>
        <w:t xml:space="preserve"> </w:t>
      </w:r>
      <w:r w:rsidRPr="00AE2768">
        <w:rPr>
          <w:rFonts w:ascii="GHEA Grapalat" w:hAnsi="GHEA Grapalat"/>
          <w:sz w:val="20"/>
          <w:szCs w:val="20"/>
        </w:rPr>
        <w:t>անձանց</w:t>
      </w:r>
      <w:r w:rsidRPr="00AE2768">
        <w:rPr>
          <w:rFonts w:ascii="GHEA Grapalat" w:hAnsi="GHEA Grapalat"/>
          <w:sz w:val="20"/>
          <w:szCs w:val="20"/>
          <w:lang w:val="es-ES"/>
        </w:rPr>
        <w:t xml:space="preserve"> </w:t>
      </w:r>
      <w:r w:rsidRPr="00AE2768">
        <w:rPr>
          <w:rFonts w:ascii="GHEA Grapalat" w:hAnsi="GHEA Grapalat"/>
          <w:sz w:val="20"/>
          <w:szCs w:val="20"/>
        </w:rPr>
        <w:t>և</w:t>
      </w:r>
      <w:r w:rsidRPr="00AE2768">
        <w:rPr>
          <w:rFonts w:ascii="GHEA Grapalat" w:hAnsi="GHEA Grapalat"/>
          <w:sz w:val="20"/>
          <w:szCs w:val="20"/>
          <w:lang w:val="es-ES"/>
        </w:rPr>
        <w:t xml:space="preserve"> (</w:t>
      </w:r>
      <w:r w:rsidRPr="00AE2768">
        <w:rPr>
          <w:rFonts w:ascii="GHEA Grapalat" w:hAnsi="GHEA Grapalat"/>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ավելի</w:t>
      </w:r>
      <w:r w:rsidRPr="00AE2768">
        <w:rPr>
          <w:rFonts w:ascii="GHEA Grapalat" w:hAnsi="GHEA Grapalat"/>
          <w:sz w:val="20"/>
          <w:szCs w:val="20"/>
          <w:lang w:val="es-ES"/>
        </w:rPr>
        <w:t xml:space="preserve"> </w:t>
      </w:r>
      <w:r w:rsidRPr="00AE2768">
        <w:rPr>
          <w:rFonts w:ascii="GHEA Grapalat" w:hAnsi="GHEA Grapalat" w:cs="Sylfaen"/>
          <w:sz w:val="20"/>
          <w:szCs w:val="20"/>
        </w:rPr>
        <w:t>քան</w:t>
      </w:r>
      <w:r w:rsidRPr="00AE2768">
        <w:rPr>
          <w:rFonts w:ascii="GHEA Grapalat" w:hAnsi="GHEA Grapalat"/>
          <w:sz w:val="20"/>
          <w:szCs w:val="20"/>
          <w:lang w:val="es-ES"/>
        </w:rPr>
        <w:t xml:space="preserve"> </w:t>
      </w:r>
      <w:r w:rsidRPr="00AE2768">
        <w:rPr>
          <w:rFonts w:ascii="GHEA Grapalat" w:hAnsi="GHEA Grapalat" w:cs="Sylfaen"/>
          <w:sz w:val="20"/>
          <w:szCs w:val="20"/>
        </w:rPr>
        <w:t>հիսուն</w:t>
      </w:r>
      <w:r w:rsidRPr="00AE2768">
        <w:rPr>
          <w:rFonts w:ascii="GHEA Grapalat" w:hAnsi="GHEA Grapalat"/>
          <w:sz w:val="20"/>
          <w:szCs w:val="20"/>
          <w:lang w:val="es-ES"/>
        </w:rPr>
        <w:t xml:space="preserve"> </w:t>
      </w:r>
      <w:r w:rsidRPr="00AE2768">
        <w:rPr>
          <w:rFonts w:ascii="GHEA Grapalat" w:hAnsi="GHEA Grapalat" w:cs="Sylfaen"/>
          <w:sz w:val="20"/>
          <w:szCs w:val="20"/>
        </w:rPr>
        <w:t>տոկոս</w:t>
      </w:r>
      <w:r w:rsidRPr="00AE2768">
        <w:rPr>
          <w:rFonts w:ascii="GHEA Grapalat" w:hAnsi="GHEA Grapalat"/>
          <w:sz w:val="20"/>
          <w:szCs w:val="20"/>
          <w:lang w:val="es-ES"/>
        </w:rPr>
        <w:t xml:space="preserve"> </w:t>
      </w:r>
      <w:r w:rsidRPr="00AE2768">
        <w:rPr>
          <w:rFonts w:ascii="GHEA Grapalat" w:hAnsi="GHEA Grapalat" w:cs="Sylfaen"/>
          <w:sz w:val="20"/>
          <w:szCs w:val="20"/>
        </w:rPr>
        <w:t>միևնույն</w:t>
      </w:r>
      <w:r w:rsidRPr="00AE2768">
        <w:rPr>
          <w:rFonts w:ascii="GHEA Grapalat" w:hAnsi="GHEA Grapalat"/>
          <w:sz w:val="20"/>
          <w:szCs w:val="20"/>
          <w:lang w:val="es-ES"/>
        </w:rPr>
        <w:t xml:space="preserve"> </w:t>
      </w:r>
      <w:r w:rsidRPr="00AE2768">
        <w:rPr>
          <w:rFonts w:ascii="GHEA Grapalat" w:hAnsi="GHEA Grapalat" w:cs="Sylfaen"/>
          <w:sz w:val="20"/>
          <w:szCs w:val="20"/>
        </w:rPr>
        <w:t>անձի</w:t>
      </w:r>
      <w:r w:rsidRPr="00AE2768">
        <w:rPr>
          <w:rFonts w:ascii="GHEA Grapalat" w:hAnsi="GHEA Grapalat"/>
          <w:sz w:val="20"/>
          <w:szCs w:val="20"/>
          <w:lang w:val="es-ES"/>
        </w:rPr>
        <w:t xml:space="preserve"> (</w:t>
      </w:r>
      <w:r w:rsidRPr="00AE2768">
        <w:rPr>
          <w:rFonts w:ascii="GHEA Grapalat" w:hAnsi="GHEA Grapalat" w:cs="Sylfaen"/>
          <w:sz w:val="20"/>
          <w:szCs w:val="20"/>
        </w:rPr>
        <w:t>անձանց</w:t>
      </w:r>
      <w:r w:rsidRPr="00AE2768">
        <w:rPr>
          <w:rFonts w:ascii="GHEA Grapalat" w:hAnsi="GHEA Grapalat"/>
          <w:sz w:val="20"/>
          <w:szCs w:val="20"/>
          <w:lang w:val="es-ES"/>
        </w:rPr>
        <w:t xml:space="preserve">) </w:t>
      </w:r>
      <w:r w:rsidRPr="00AE2768">
        <w:rPr>
          <w:rFonts w:ascii="GHEA Grapalat" w:hAnsi="GHEA Grapalat" w:cs="Sylfaen"/>
          <w:sz w:val="20"/>
          <w:szCs w:val="20"/>
        </w:rPr>
        <w:t>պատկանող</w:t>
      </w:r>
      <w:r w:rsidRPr="00AE2768">
        <w:rPr>
          <w:rFonts w:ascii="GHEA Grapalat" w:hAnsi="GHEA Grapalat"/>
          <w:sz w:val="20"/>
          <w:szCs w:val="20"/>
          <w:lang w:val="es-ES"/>
        </w:rPr>
        <w:t xml:space="preserve"> </w:t>
      </w:r>
      <w:r w:rsidRPr="00AE2768">
        <w:rPr>
          <w:rFonts w:ascii="GHEA Grapalat" w:hAnsi="GHEA Grapalat" w:cs="Sylfaen"/>
          <w:sz w:val="20"/>
          <w:szCs w:val="20"/>
        </w:rPr>
        <w:t>բաժնեմաս</w:t>
      </w:r>
      <w:r w:rsidRPr="00AE2768">
        <w:rPr>
          <w:rFonts w:ascii="GHEA Grapalat" w:hAnsi="GHEA Grapalat"/>
          <w:sz w:val="20"/>
          <w:szCs w:val="20"/>
          <w:lang w:val="es-ES"/>
        </w:rPr>
        <w:t xml:space="preserve"> </w:t>
      </w:r>
      <w:r w:rsidR="001B0D9A" w:rsidRPr="00AE2768">
        <w:rPr>
          <w:rFonts w:ascii="GHEA Grapalat" w:hAnsi="GHEA Grapalat"/>
          <w:sz w:val="20"/>
          <w:szCs w:val="20"/>
          <w:lang w:val="es-ES"/>
        </w:rPr>
        <w:t>(</w:t>
      </w:r>
      <w:r w:rsidR="001B0D9A" w:rsidRPr="00AE2768">
        <w:rPr>
          <w:rFonts w:ascii="GHEA Grapalat" w:hAnsi="GHEA Grapalat"/>
          <w:sz w:val="20"/>
          <w:szCs w:val="20"/>
        </w:rPr>
        <w:t>փայաբաժին</w:t>
      </w:r>
      <w:r w:rsidR="001B0D9A" w:rsidRPr="00AE2768">
        <w:rPr>
          <w:rFonts w:ascii="GHEA Grapalat" w:hAnsi="GHEA Grapalat"/>
          <w:sz w:val="20"/>
          <w:szCs w:val="20"/>
          <w:lang w:val="es-ES"/>
        </w:rPr>
        <w:t xml:space="preserve">) </w:t>
      </w:r>
      <w:r w:rsidRPr="00AE2768">
        <w:rPr>
          <w:rFonts w:ascii="GHEA Grapalat" w:hAnsi="GHEA Grapalat" w:cs="Sylfaen"/>
          <w:sz w:val="20"/>
          <w:szCs w:val="20"/>
        </w:rPr>
        <w:t>ունեցող</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sz w:val="20"/>
          <w:szCs w:val="20"/>
          <w:lang w:val="es-ES"/>
        </w:rPr>
        <w:t xml:space="preserve"> </w:t>
      </w:r>
      <w:r w:rsidRPr="00AE2768">
        <w:rPr>
          <w:rFonts w:ascii="GHEA Grapalat" w:hAnsi="GHEA Grapalat" w:cs="Sylfaen"/>
          <w:sz w:val="20"/>
          <w:szCs w:val="20"/>
        </w:rPr>
        <w:t>միաժամանակյա</w:t>
      </w:r>
      <w:r w:rsidRPr="00AE2768">
        <w:rPr>
          <w:rFonts w:ascii="GHEA Grapalat" w:hAnsi="GHEA Grapalat"/>
          <w:sz w:val="20"/>
          <w:szCs w:val="20"/>
          <w:lang w:val="es-ES"/>
        </w:rPr>
        <w:t xml:space="preserve"> </w:t>
      </w:r>
      <w:r w:rsidRPr="00AE2768">
        <w:rPr>
          <w:rFonts w:ascii="GHEA Grapalat" w:hAnsi="GHEA Grapalat" w:cs="Sylfaen"/>
          <w:sz w:val="20"/>
          <w:szCs w:val="20"/>
        </w:rPr>
        <w:t>մասնակցությունը</w:t>
      </w:r>
      <w:r w:rsidRPr="00AE2768">
        <w:rPr>
          <w:rFonts w:ascii="GHEA Grapalat" w:hAnsi="GHEA Grapalat"/>
          <w:sz w:val="20"/>
          <w:szCs w:val="20"/>
          <w:lang w:val="es-ES"/>
        </w:rPr>
        <w:t xml:space="preserve"> </w:t>
      </w:r>
      <w:r w:rsidR="00EB487B" w:rsidRPr="00AE2768">
        <w:rPr>
          <w:rFonts w:ascii="GHEA Grapalat" w:hAnsi="GHEA Grapalat"/>
          <w:sz w:val="20"/>
          <w:szCs w:val="20"/>
        </w:rPr>
        <w:t>սույն</w:t>
      </w:r>
      <w:r w:rsidR="00EB487B" w:rsidRPr="00AE2768">
        <w:rPr>
          <w:rFonts w:ascii="GHEA Grapalat" w:hAnsi="GHEA Grapalat"/>
          <w:sz w:val="20"/>
          <w:szCs w:val="20"/>
          <w:lang w:val="es-ES"/>
        </w:rPr>
        <w:t xml:space="preserve"> </w:t>
      </w:r>
      <w:r w:rsidR="0028726A" w:rsidRPr="00AE2768">
        <w:rPr>
          <w:rFonts w:ascii="GHEA Grapalat" w:hAnsi="GHEA Grapalat"/>
          <w:sz w:val="20"/>
          <w:szCs w:val="20"/>
        </w:rPr>
        <w:t>ընթացակարգին</w:t>
      </w:r>
      <w:r w:rsidR="008628EC" w:rsidRPr="00AE2768">
        <w:rPr>
          <w:rFonts w:ascii="GHEA Grapalat" w:hAnsi="GHEA Grapalat"/>
          <w:sz w:val="20"/>
          <w:szCs w:val="20"/>
          <w:lang w:val="hy-AM"/>
        </w:rPr>
        <w:t xml:space="preserve"> </w:t>
      </w:r>
      <w:r w:rsidR="008628EC" w:rsidRPr="00AE2768">
        <w:rPr>
          <w:rFonts w:ascii="GHEA Grapalat" w:hAnsi="GHEA Grapalat" w:cs="Sylfaen"/>
          <w:sz w:val="20"/>
          <w:szCs w:val="20"/>
          <w:lang w:val="es-ES"/>
        </w:rPr>
        <w:t>(</w:t>
      </w:r>
      <w:r w:rsidR="008628EC" w:rsidRPr="00AE2768">
        <w:rPr>
          <w:rFonts w:ascii="GHEA Grapalat" w:hAnsi="GHEA Grapalat" w:cs="Sylfaen"/>
          <w:sz w:val="20"/>
          <w:szCs w:val="20"/>
        </w:rPr>
        <w:t>միևնույն</w:t>
      </w:r>
      <w:r w:rsidR="008628EC" w:rsidRPr="00AE2768">
        <w:rPr>
          <w:rFonts w:ascii="GHEA Grapalat" w:hAnsi="GHEA Grapalat" w:cs="Sylfaen"/>
          <w:sz w:val="20"/>
          <w:szCs w:val="20"/>
          <w:lang w:val="es-ES"/>
        </w:rPr>
        <w:t xml:space="preserve"> </w:t>
      </w:r>
      <w:r w:rsidR="008628EC" w:rsidRPr="00AE2768">
        <w:rPr>
          <w:rFonts w:ascii="GHEA Grapalat" w:hAnsi="GHEA Grapalat" w:cs="Sylfaen"/>
          <w:sz w:val="20"/>
          <w:szCs w:val="20"/>
        </w:rPr>
        <w:t>չափաբաժնին</w:t>
      </w:r>
      <w:r w:rsidR="008628EC" w:rsidRPr="00AE2768">
        <w:rPr>
          <w:rFonts w:ascii="GHEA Grapalat" w:hAnsi="GHEA Grapalat" w:cs="Sylfaen"/>
          <w:sz w:val="20"/>
          <w:szCs w:val="20"/>
          <w:lang w:val="es-ES"/>
        </w:rPr>
        <w:t>),</w:t>
      </w:r>
      <w:r w:rsidRPr="00AE2768">
        <w:rPr>
          <w:rFonts w:ascii="GHEA Grapalat" w:hAnsi="GHEA Grapalat" w:cs="Sylfaen"/>
          <w:sz w:val="20"/>
          <w:szCs w:val="20"/>
          <w:lang w:val="es-ES"/>
        </w:rPr>
        <w:t xml:space="preserve"> </w:t>
      </w:r>
      <w:r w:rsidRPr="00AE2768">
        <w:rPr>
          <w:rFonts w:ascii="GHEA Grapalat" w:hAnsi="GHEA Grapalat" w:cs="Sylfaen"/>
          <w:sz w:val="20"/>
          <w:szCs w:val="20"/>
        </w:rPr>
        <w:t>բացառությամբ</w:t>
      </w:r>
      <w:r w:rsidRPr="00AE2768">
        <w:rPr>
          <w:rFonts w:ascii="GHEA Grapalat" w:hAnsi="GHEA Grapalat"/>
          <w:sz w:val="20"/>
          <w:szCs w:val="20"/>
          <w:lang w:val="es-ES"/>
        </w:rPr>
        <w:t xml:space="preserve"> </w:t>
      </w:r>
      <w:r w:rsidRPr="00AE2768">
        <w:rPr>
          <w:rFonts w:ascii="GHEA Grapalat" w:hAnsi="GHEA Grapalat" w:cs="Sylfaen"/>
          <w:sz w:val="20"/>
          <w:szCs w:val="20"/>
        </w:rPr>
        <w:t>պետության</w:t>
      </w:r>
      <w:r w:rsidRPr="00AE2768">
        <w:rPr>
          <w:rFonts w:ascii="GHEA Grapalat" w:hAnsi="GHEA Grapalat"/>
          <w:sz w:val="20"/>
          <w:szCs w:val="20"/>
          <w:lang w:val="es-ES"/>
        </w:rPr>
        <w:t xml:space="preserve"> </w:t>
      </w:r>
      <w:r w:rsidRPr="00AE2768">
        <w:rPr>
          <w:rFonts w:ascii="GHEA Grapalat" w:hAnsi="GHEA Grapalat" w:cs="Sylfaen"/>
          <w:sz w:val="20"/>
          <w:szCs w:val="20"/>
        </w:rPr>
        <w:t>կամ</w:t>
      </w:r>
      <w:r w:rsidRPr="00AE2768">
        <w:rPr>
          <w:rFonts w:ascii="GHEA Grapalat" w:hAnsi="GHEA Grapalat"/>
          <w:sz w:val="20"/>
          <w:szCs w:val="20"/>
          <w:lang w:val="es-ES"/>
        </w:rPr>
        <w:t xml:space="preserve"> </w:t>
      </w:r>
      <w:r w:rsidRPr="00AE2768">
        <w:rPr>
          <w:rFonts w:ascii="GHEA Grapalat" w:hAnsi="GHEA Grapalat" w:cs="Sylfaen"/>
          <w:sz w:val="20"/>
          <w:szCs w:val="20"/>
        </w:rPr>
        <w:t>համայնքների</w:t>
      </w:r>
      <w:r w:rsidRPr="00AE2768">
        <w:rPr>
          <w:rFonts w:ascii="GHEA Grapalat" w:hAnsi="GHEA Grapalat"/>
          <w:sz w:val="20"/>
          <w:szCs w:val="20"/>
          <w:lang w:val="es-ES"/>
        </w:rPr>
        <w:t xml:space="preserve"> </w:t>
      </w:r>
      <w:r w:rsidRPr="00AE2768">
        <w:rPr>
          <w:rFonts w:ascii="GHEA Grapalat" w:hAnsi="GHEA Grapalat" w:cs="Sylfaen"/>
          <w:sz w:val="20"/>
          <w:szCs w:val="20"/>
        </w:rPr>
        <w:t>կողմից</w:t>
      </w:r>
      <w:r w:rsidRPr="00AE2768">
        <w:rPr>
          <w:rFonts w:ascii="GHEA Grapalat" w:hAnsi="GHEA Grapalat"/>
          <w:sz w:val="20"/>
          <w:szCs w:val="20"/>
          <w:lang w:val="es-ES"/>
        </w:rPr>
        <w:t xml:space="preserve"> </w:t>
      </w:r>
      <w:r w:rsidRPr="00AE2768">
        <w:rPr>
          <w:rFonts w:ascii="GHEA Grapalat" w:hAnsi="GHEA Grapalat" w:cs="Sylfaen"/>
          <w:sz w:val="20"/>
          <w:szCs w:val="20"/>
        </w:rPr>
        <w:t>հիմնադրված</w:t>
      </w:r>
      <w:r w:rsidRPr="00AE2768">
        <w:rPr>
          <w:rFonts w:ascii="GHEA Grapalat" w:hAnsi="GHEA Grapalat"/>
          <w:sz w:val="20"/>
          <w:szCs w:val="20"/>
          <w:lang w:val="es-ES"/>
        </w:rPr>
        <w:t xml:space="preserve"> </w:t>
      </w:r>
      <w:r w:rsidRPr="00AE2768">
        <w:rPr>
          <w:rFonts w:ascii="GHEA Grapalat" w:hAnsi="GHEA Grapalat" w:cs="Sylfaen"/>
          <w:sz w:val="20"/>
          <w:szCs w:val="20"/>
        </w:rPr>
        <w:t>կազմակերպությունների</w:t>
      </w:r>
      <w:r w:rsidRPr="00AE2768">
        <w:rPr>
          <w:rFonts w:ascii="GHEA Grapalat" w:hAnsi="GHEA Grapalat" w:cs="Sylfaen"/>
          <w:sz w:val="20"/>
          <w:szCs w:val="20"/>
          <w:lang w:val="es-ES"/>
        </w:rPr>
        <w:t xml:space="preserve"> </w:t>
      </w:r>
      <w:r w:rsidRPr="00AE2768">
        <w:rPr>
          <w:rFonts w:ascii="GHEA Grapalat" w:hAnsi="GHEA Grapalat" w:cs="Sylfaen"/>
          <w:sz w:val="20"/>
          <w:szCs w:val="20"/>
        </w:rPr>
        <w:t>և</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կամ</w:t>
      </w:r>
      <w:r w:rsidRPr="00AE2768">
        <w:rPr>
          <w:rFonts w:ascii="GHEA Grapalat" w:hAnsi="GHEA Grapalat" w:cs="Sylfaen"/>
          <w:sz w:val="20"/>
          <w:szCs w:val="20"/>
          <w:lang w:val="es-ES"/>
        </w:rPr>
        <w:t xml:space="preserve">) </w:t>
      </w:r>
      <w:r w:rsidRPr="00AE2768">
        <w:rPr>
          <w:rFonts w:ascii="GHEA Grapalat" w:hAnsi="GHEA Grapalat" w:cs="Sylfaen"/>
          <w:sz w:val="20"/>
        </w:rPr>
        <w:t>համատեղ</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ործունեության</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ով</w:t>
      </w:r>
      <w:r w:rsidRPr="00AE2768">
        <w:rPr>
          <w:rFonts w:ascii="GHEA Grapalat" w:hAnsi="GHEA Grapalat" w:cs="Sylfaen"/>
          <w:sz w:val="20"/>
          <w:lang w:val="af-ZA"/>
        </w:rPr>
        <w:t xml:space="preserve"> </w:t>
      </w:r>
      <w:r w:rsidRPr="00AE2768">
        <w:rPr>
          <w:rFonts w:ascii="GHEA Grapalat" w:hAnsi="GHEA Grapalat" w:cs="Times Armenian"/>
          <w:sz w:val="20"/>
          <w:lang w:val="af-ZA"/>
        </w:rPr>
        <w:t>(</w:t>
      </w:r>
      <w:r w:rsidRPr="00AE2768">
        <w:rPr>
          <w:rFonts w:ascii="GHEA Grapalat" w:hAnsi="GHEA Grapalat" w:cs="Sylfaen"/>
          <w:sz w:val="20"/>
        </w:rPr>
        <w:t>կոնսորցիումով</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ործընթացին</w:t>
      </w:r>
      <w:r w:rsidRPr="00AE2768">
        <w:rPr>
          <w:rFonts w:ascii="GHEA Grapalat" w:hAnsi="GHEA Grapalat" w:cs="Sylfaen"/>
          <w:sz w:val="20"/>
          <w:lang w:val="es-ES"/>
        </w:rPr>
        <w:t xml:space="preserve"> </w:t>
      </w:r>
      <w:r w:rsidRPr="00AE2768">
        <w:rPr>
          <w:rFonts w:ascii="GHEA Grapalat" w:hAnsi="GHEA Grapalat" w:cs="Sylfaen"/>
          <w:sz w:val="20"/>
          <w:szCs w:val="20"/>
        </w:rPr>
        <w:t>մասնակցության</w:t>
      </w:r>
      <w:r w:rsidRPr="00AE2768">
        <w:rPr>
          <w:rFonts w:ascii="GHEA Grapalat" w:hAnsi="GHEA Grapalat" w:cs="Sylfaen"/>
          <w:sz w:val="20"/>
          <w:szCs w:val="20"/>
          <w:lang w:val="es-ES"/>
        </w:rPr>
        <w:t xml:space="preserve"> </w:t>
      </w:r>
      <w:r w:rsidRPr="00AE2768">
        <w:rPr>
          <w:rFonts w:ascii="GHEA Grapalat" w:hAnsi="GHEA Grapalat" w:cs="Sylfaen"/>
          <w:sz w:val="20"/>
          <w:szCs w:val="20"/>
        </w:rPr>
        <w:t>դեպքերի</w:t>
      </w:r>
      <w:r w:rsidRPr="00AE2768">
        <w:rPr>
          <w:rFonts w:ascii="GHEA Grapalat" w:hAnsi="GHEA Grapalat" w:cs="Sylfaen"/>
          <w:sz w:val="20"/>
          <w:szCs w:val="20"/>
          <w:lang w:val="es-ES"/>
        </w:rPr>
        <w:t>:</w:t>
      </w:r>
    </w:p>
    <w:p w:rsidR="00D5674E" w:rsidRPr="00AE2768" w:rsidRDefault="009F18D0" w:rsidP="00EF3662">
      <w:pPr>
        <w:pStyle w:val="af4"/>
        <w:spacing w:before="0" w:beforeAutospacing="0" w:after="0" w:afterAutospacing="0"/>
        <w:ind w:firstLine="708"/>
        <w:jc w:val="both"/>
        <w:rPr>
          <w:rFonts w:ascii="GHEA Grapalat" w:hAnsi="GHEA Grapalat"/>
          <w:sz w:val="20"/>
          <w:szCs w:val="20"/>
          <w:lang w:val="hy-AM"/>
        </w:rPr>
      </w:pPr>
      <w:r w:rsidRPr="00AE2768">
        <w:rPr>
          <w:rFonts w:ascii="GHEA Grapalat" w:hAnsi="GHEA Grapalat"/>
          <w:sz w:val="20"/>
          <w:szCs w:val="20"/>
        </w:rPr>
        <w:t>Կարգի</w:t>
      </w:r>
      <w:r w:rsidRPr="00AE2768">
        <w:rPr>
          <w:rFonts w:ascii="GHEA Grapalat" w:hAnsi="GHEA Grapalat"/>
          <w:sz w:val="20"/>
          <w:szCs w:val="20"/>
          <w:lang w:val="es-ES"/>
        </w:rPr>
        <w:t xml:space="preserve"> 119-</w:t>
      </w:r>
      <w:r w:rsidRPr="00AE2768">
        <w:rPr>
          <w:rFonts w:ascii="GHEA Grapalat" w:hAnsi="GHEA Grapalat"/>
          <w:sz w:val="20"/>
          <w:szCs w:val="20"/>
        </w:rPr>
        <w:t>րդ</w:t>
      </w:r>
      <w:r w:rsidRPr="00AE2768">
        <w:rPr>
          <w:rFonts w:ascii="GHEA Grapalat" w:hAnsi="GHEA Grapalat"/>
          <w:sz w:val="20"/>
          <w:szCs w:val="20"/>
          <w:lang w:val="es-ES"/>
        </w:rPr>
        <w:t xml:space="preserve"> </w:t>
      </w:r>
      <w:r w:rsidR="00EB487B" w:rsidRPr="00AE2768">
        <w:rPr>
          <w:rFonts w:ascii="GHEA Grapalat" w:hAnsi="GHEA Grapalat"/>
          <w:sz w:val="20"/>
          <w:szCs w:val="20"/>
        </w:rPr>
        <w:t>կետի</w:t>
      </w:r>
      <w:r w:rsidR="00EB487B" w:rsidRPr="00AE2768">
        <w:rPr>
          <w:rFonts w:ascii="GHEA Grapalat" w:hAnsi="GHEA Grapalat"/>
          <w:sz w:val="20"/>
          <w:szCs w:val="20"/>
          <w:lang w:val="es-ES"/>
        </w:rPr>
        <w:t xml:space="preserve"> </w:t>
      </w:r>
      <w:r w:rsidR="00D5674E" w:rsidRPr="00AE2768">
        <w:rPr>
          <w:rFonts w:ascii="GHEA Grapalat" w:hAnsi="GHEA Grapalat"/>
          <w:sz w:val="20"/>
          <w:szCs w:val="20"/>
          <w:lang w:val="hy-AM"/>
        </w:rPr>
        <w:t>իմաստով`</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1</w:t>
      </w:r>
      <w:r w:rsidRPr="00AE2768">
        <w:rPr>
          <w:rFonts w:ascii="GHEA Grapalat" w:hAnsi="GHEA Grapalat"/>
          <w:color w:val="000000"/>
          <w:sz w:val="20"/>
          <w:szCs w:val="20"/>
          <w:lang w:val="hy-AM"/>
        </w:rPr>
        <w:t xml:space="preserve">) </w:t>
      </w:r>
      <w:r w:rsidRPr="00AE2768">
        <w:rPr>
          <w:rFonts w:ascii="GHEA Grapalat" w:hAnsi="GHEA Grapalat"/>
          <w:sz w:val="20"/>
          <w:szCs w:val="20"/>
          <w:lang w:val="hy-AM"/>
        </w:rPr>
        <w:t xml:space="preserve">ֆիզիկական </w:t>
      </w:r>
      <w:r w:rsidRPr="00AE2768">
        <w:rPr>
          <w:rFonts w:ascii="GHEA Grapalat" w:hAnsi="GHEA Grapalat" w:cs="GHEA Grapalat"/>
          <w:color w:val="000000"/>
          <w:sz w:val="20"/>
          <w:szCs w:val="20"/>
          <w:lang w:val="hy-AM"/>
        </w:rPr>
        <w:t xml:space="preserve">անձինք համարվում են փոխկապակցված, </w:t>
      </w:r>
      <w:r w:rsidRPr="00AE2768">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sz w:val="20"/>
          <w:szCs w:val="20"/>
          <w:lang w:val="hy-AM"/>
        </w:rPr>
        <w:t xml:space="preserve">3) ֆիզիկական անձի կարգավիճակ չունեցող մասնակիցները </w:t>
      </w:r>
      <w:r w:rsidRPr="00AE2768">
        <w:rPr>
          <w:rFonts w:ascii="GHEA Grapalat" w:hAnsi="GHEA Grapalat"/>
          <w:color w:val="000000"/>
          <w:sz w:val="20"/>
          <w:szCs w:val="20"/>
          <w:lang w:val="hy-AM"/>
        </w:rPr>
        <w:t xml:space="preserve">համարվում են փոխկապակցված, եթե` </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E2768"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E2768">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E2768" w:rsidRDefault="00D5674E" w:rsidP="00EF3662">
      <w:pPr>
        <w:pStyle w:val="af4"/>
        <w:spacing w:before="0" w:beforeAutospacing="0" w:after="0" w:afterAutospacing="0"/>
        <w:ind w:firstLine="708"/>
        <w:jc w:val="both"/>
        <w:rPr>
          <w:rFonts w:ascii="Sylfaen" w:hAnsi="Sylfaen"/>
          <w:sz w:val="20"/>
          <w:szCs w:val="20"/>
          <w:lang w:val="hy-AM"/>
        </w:rPr>
      </w:pPr>
      <w:r w:rsidRPr="00AE2768">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E2768"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E2768">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E2768" w:rsidRDefault="00D5674E" w:rsidP="00EF3662">
      <w:pPr>
        <w:ind w:firstLine="284"/>
        <w:jc w:val="both"/>
        <w:rPr>
          <w:rFonts w:ascii="GHEA Grapalat" w:hAnsi="GHEA Grapalat"/>
          <w:color w:val="000000"/>
          <w:sz w:val="20"/>
          <w:szCs w:val="20"/>
          <w:lang w:val="hy-AM"/>
        </w:rPr>
      </w:pPr>
      <w:r w:rsidRPr="00AE2768">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A32B72" w:rsidRDefault="00096865" w:rsidP="003E093F">
      <w:pPr>
        <w:ind w:firstLine="567"/>
        <w:jc w:val="both"/>
        <w:rPr>
          <w:rFonts w:ascii="GHEA Grapalat" w:hAnsi="GHEA Grapalat" w:cs="Arial"/>
          <w:sz w:val="20"/>
          <w:lang w:val="hy-AM"/>
        </w:rPr>
      </w:pPr>
      <w:r w:rsidRPr="00A32B72">
        <w:rPr>
          <w:rFonts w:ascii="GHEA Grapalat" w:hAnsi="GHEA Grapalat" w:cs="Arial Armenian"/>
          <w:sz w:val="20"/>
          <w:lang w:val="hy-AM"/>
        </w:rPr>
        <w:lastRenderedPageBreak/>
        <w:t>2.</w:t>
      </w:r>
      <w:r w:rsidR="007968A3" w:rsidRPr="00A32B72">
        <w:rPr>
          <w:rFonts w:ascii="GHEA Grapalat" w:hAnsi="GHEA Grapalat" w:cs="Arial Armenian"/>
          <w:sz w:val="20"/>
          <w:lang w:val="hy-AM"/>
        </w:rPr>
        <w:t>4</w:t>
      </w:r>
      <w:r w:rsidR="00773485" w:rsidRPr="00A32B72">
        <w:rPr>
          <w:rFonts w:ascii="GHEA Grapalat" w:hAnsi="GHEA Grapalat" w:cs="Arial Armenian"/>
          <w:sz w:val="20"/>
          <w:lang w:val="hy-AM"/>
        </w:rPr>
        <w:t xml:space="preserve"> </w:t>
      </w:r>
      <w:r w:rsidRPr="00A32B72">
        <w:rPr>
          <w:rFonts w:ascii="GHEA Grapalat" w:hAnsi="GHEA Grapalat" w:cs="Sylfaen"/>
          <w:sz w:val="20"/>
          <w:lang w:val="hy-AM"/>
        </w:rPr>
        <w:t>Մասնակիցը</w:t>
      </w:r>
      <w:r w:rsidRPr="00A32B72">
        <w:rPr>
          <w:rFonts w:ascii="GHEA Grapalat" w:hAnsi="GHEA Grapalat" w:cs="Arial"/>
          <w:sz w:val="20"/>
          <w:lang w:val="hy-AM"/>
        </w:rPr>
        <w:t xml:space="preserve"> </w:t>
      </w:r>
      <w:r w:rsidR="003A7A32" w:rsidRPr="00A32B72">
        <w:rPr>
          <w:rFonts w:ascii="GHEA Grapalat" w:hAnsi="GHEA Grapalat" w:cs="Arial"/>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0A6B75" w:rsidRPr="00AE2768" w:rsidRDefault="000A6B75" w:rsidP="00EF3662">
      <w:pPr>
        <w:pStyle w:val="norm"/>
        <w:spacing w:line="240" w:lineRule="auto"/>
        <w:ind w:firstLine="540"/>
        <w:rPr>
          <w:rFonts w:ascii="GHEA Grapalat" w:hAnsi="GHEA Grapalat" w:cs="Sylfaen"/>
          <w:sz w:val="20"/>
          <w:szCs w:val="24"/>
          <w:lang w:val="af-ZA" w:eastAsia="en-US"/>
        </w:rPr>
      </w:pPr>
      <w:r w:rsidRPr="000D08B4">
        <w:rPr>
          <w:rFonts w:ascii="GHEA Grapalat" w:hAnsi="GHEA Grapalat" w:cs="Sylfaen"/>
          <w:sz w:val="20"/>
          <w:szCs w:val="24"/>
          <w:lang w:val="hy-AM" w:eastAsia="en-US"/>
        </w:rPr>
        <w:t>2.</w:t>
      </w:r>
      <w:r w:rsidR="006265F4" w:rsidRPr="000D08B4">
        <w:rPr>
          <w:rFonts w:ascii="GHEA Grapalat" w:hAnsi="GHEA Grapalat" w:cs="Sylfaen"/>
          <w:sz w:val="20"/>
          <w:szCs w:val="24"/>
          <w:lang w:val="hy-AM" w:eastAsia="en-US"/>
        </w:rPr>
        <w:t xml:space="preserve">5 </w:t>
      </w:r>
      <w:r w:rsidRPr="000D08B4">
        <w:rPr>
          <w:rFonts w:ascii="GHEA Grapalat" w:hAnsi="GHEA Grapalat" w:cs="Sylfaen"/>
          <w:sz w:val="20"/>
          <w:szCs w:val="24"/>
          <w:lang w:val="hy-AM" w:eastAsia="en-US"/>
        </w:rPr>
        <w:t>Սույն ընթացակարգի շրջանակում կնքվելիք պայմանագիրը</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կարող</w:t>
      </w:r>
      <w:r w:rsidRPr="00AE2768">
        <w:rPr>
          <w:rFonts w:ascii="GHEA Grapalat" w:hAnsi="GHEA Grapalat" w:cs="Sylfaen"/>
          <w:sz w:val="20"/>
          <w:szCs w:val="24"/>
          <w:lang w:val="af-ZA" w:eastAsia="en-US"/>
        </w:rPr>
        <w:t xml:space="preserve"> է </w:t>
      </w:r>
      <w:r w:rsidRPr="000D08B4">
        <w:rPr>
          <w:rFonts w:ascii="GHEA Grapalat" w:hAnsi="GHEA Grapalat" w:cs="Sylfaen"/>
          <w:sz w:val="20"/>
          <w:szCs w:val="24"/>
          <w:lang w:val="hy-AM" w:eastAsia="en-US"/>
        </w:rPr>
        <w:t>իրականացվել</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գործակալության</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պայմանագիր</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կնքելու</w:t>
      </w:r>
      <w:r w:rsidRPr="00AE2768">
        <w:rPr>
          <w:rFonts w:ascii="GHEA Grapalat" w:hAnsi="GHEA Grapalat" w:cs="Sylfaen"/>
          <w:sz w:val="20"/>
          <w:szCs w:val="24"/>
          <w:lang w:val="af-ZA" w:eastAsia="en-US"/>
        </w:rPr>
        <w:t xml:space="preserve"> </w:t>
      </w:r>
      <w:r w:rsidRPr="000D08B4">
        <w:rPr>
          <w:rFonts w:ascii="GHEA Grapalat" w:hAnsi="GHEA Grapalat" w:cs="Sylfaen"/>
          <w:sz w:val="20"/>
          <w:szCs w:val="24"/>
          <w:lang w:val="hy-AM" w:eastAsia="en-US"/>
        </w:rPr>
        <w:t>միջոցով։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Գործակալության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կողմ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չի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հանդիսանալ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003A7A32" w:rsidRPr="00AE2768">
        <w:rPr>
          <w:rFonts w:ascii="GHEA Grapalat" w:hAnsi="GHEA Grapalat" w:cs="Sylfaen"/>
          <w:sz w:val="20"/>
          <w:lang w:val="af-ZA"/>
        </w:rPr>
        <w:t>(</w:t>
      </w:r>
      <w:r w:rsidR="003A7A32" w:rsidRPr="00AE2768">
        <w:rPr>
          <w:rFonts w:ascii="GHEA Grapalat" w:hAnsi="GHEA Grapalat" w:cs="Sylfaen"/>
          <w:sz w:val="20"/>
        </w:rPr>
        <w:t>միևնույն</w:t>
      </w:r>
      <w:r w:rsidR="003A7A32" w:rsidRPr="00AE2768">
        <w:rPr>
          <w:rFonts w:ascii="GHEA Grapalat" w:hAnsi="GHEA Grapalat" w:cs="Sylfaen"/>
          <w:sz w:val="20"/>
          <w:lang w:val="af-ZA"/>
        </w:rPr>
        <w:t xml:space="preserve"> </w:t>
      </w:r>
      <w:r w:rsidR="003A7A32" w:rsidRPr="00AE2768">
        <w:rPr>
          <w:rFonts w:ascii="GHEA Grapalat" w:hAnsi="GHEA Grapalat" w:cs="Sylfaen"/>
          <w:sz w:val="20"/>
        </w:rPr>
        <w:t>չափաբաժնին</w:t>
      </w:r>
      <w:r w:rsidR="003A7A32" w:rsidRPr="00AE2768">
        <w:rPr>
          <w:rFonts w:ascii="GHEA Grapalat" w:hAnsi="GHEA Grapalat" w:cs="Sylfaen"/>
          <w:sz w:val="20"/>
          <w:lang w:val="af-ZA"/>
        </w:rPr>
        <w:t xml:space="preserve">) </w:t>
      </w:r>
      <w:r w:rsidRPr="00AE2768">
        <w:rPr>
          <w:rFonts w:ascii="GHEA Grapalat" w:hAnsi="GHEA Grapalat" w:cs="Sylfaen"/>
          <w:sz w:val="20"/>
          <w:szCs w:val="24"/>
          <w:lang w:eastAsia="en-US"/>
        </w:rPr>
        <w:t>մասնակցելու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հայտ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մասնակիցը</w:t>
      </w:r>
      <w:r w:rsidRPr="00AE2768">
        <w:rPr>
          <w:rFonts w:ascii="GHEA Grapalat" w:hAnsi="GHEA Grapalat" w:cs="Sylfaen"/>
          <w:sz w:val="20"/>
          <w:szCs w:val="24"/>
          <w:lang w:val="af-ZA" w:eastAsia="en-US"/>
        </w:rPr>
        <w:t xml:space="preserve">: </w:t>
      </w:r>
    </w:p>
    <w:p w:rsidR="000A6B75" w:rsidRPr="00AE2768" w:rsidRDefault="000A6B75" w:rsidP="00EF3662">
      <w:pPr>
        <w:pStyle w:val="23"/>
        <w:spacing w:line="240" w:lineRule="auto"/>
        <w:rPr>
          <w:rFonts w:ascii="GHEA Grapalat" w:hAnsi="GHEA Grapalat" w:cs="Sylfaen"/>
          <w:szCs w:val="24"/>
        </w:rPr>
      </w:pPr>
      <w:r w:rsidRPr="00AE2768">
        <w:rPr>
          <w:rFonts w:ascii="GHEA Grapalat" w:hAnsi="GHEA Grapalat" w:cs="Sylfaen"/>
          <w:szCs w:val="24"/>
        </w:rPr>
        <w:t xml:space="preserve"> 2</w:t>
      </w:r>
      <w:r w:rsidRPr="00AE2768">
        <w:rPr>
          <w:rFonts w:ascii="GHEA Grapalat" w:hAnsi="GHEA Grapalat" w:cs="Sylfaen"/>
          <w:szCs w:val="24"/>
          <w:lang w:val="hy-AM"/>
        </w:rPr>
        <w:t>.</w:t>
      </w:r>
      <w:r w:rsidR="006265F4" w:rsidRPr="000D08B4">
        <w:rPr>
          <w:rFonts w:ascii="GHEA Grapalat" w:hAnsi="GHEA Grapalat" w:cs="Sylfaen"/>
          <w:szCs w:val="24"/>
        </w:rPr>
        <w:t xml:space="preserve">6 </w:t>
      </w:r>
      <w:r w:rsidRPr="00AE2768">
        <w:rPr>
          <w:rFonts w:ascii="GHEA Grapalat" w:hAnsi="GHEA Grapalat" w:cs="Sylfaen"/>
          <w:szCs w:val="24"/>
          <w:lang w:val="ru-RU"/>
        </w:rPr>
        <w:t>Մասնակիցները</w:t>
      </w:r>
      <w:r w:rsidRPr="00AE2768">
        <w:rPr>
          <w:rFonts w:ascii="GHEA Grapalat" w:hAnsi="GHEA Grapalat" w:cs="Sylfaen"/>
          <w:szCs w:val="24"/>
        </w:rPr>
        <w:t xml:space="preserve"> </w:t>
      </w:r>
      <w:r w:rsidRPr="00AE2768">
        <w:rPr>
          <w:rFonts w:ascii="GHEA Grapalat" w:hAnsi="GHEA Grapalat" w:cs="Sylfaen"/>
          <w:szCs w:val="24"/>
          <w:lang w:val="ru-RU"/>
        </w:rPr>
        <w:t>կարող</w:t>
      </w:r>
      <w:r w:rsidRPr="00AE2768">
        <w:rPr>
          <w:rFonts w:ascii="GHEA Grapalat" w:hAnsi="GHEA Grapalat" w:cs="Sylfaen"/>
          <w:szCs w:val="24"/>
        </w:rPr>
        <w:t xml:space="preserve"> </w:t>
      </w:r>
      <w:r w:rsidRPr="00AE2768">
        <w:rPr>
          <w:rFonts w:ascii="GHEA Grapalat" w:hAnsi="GHEA Grapalat" w:cs="Sylfaen"/>
          <w:szCs w:val="24"/>
          <w:lang w:val="ru-RU"/>
        </w:rPr>
        <w:t>են</w:t>
      </w:r>
      <w:r w:rsidRPr="00AE2768">
        <w:rPr>
          <w:rFonts w:ascii="GHEA Grapalat" w:hAnsi="GHEA Grapalat" w:cs="Sylfaen"/>
          <w:szCs w:val="24"/>
        </w:rPr>
        <w:t xml:space="preserve"> </w:t>
      </w:r>
      <w:r w:rsidRPr="00AE2768">
        <w:rPr>
          <w:rFonts w:ascii="GHEA Grapalat" w:hAnsi="GHEA Grapalat" w:cs="Sylfaen"/>
          <w:szCs w:val="24"/>
          <w:lang w:val="ru-RU"/>
        </w:rPr>
        <w:t>սույն</w:t>
      </w:r>
      <w:r w:rsidRPr="00AE2768">
        <w:rPr>
          <w:rFonts w:ascii="GHEA Grapalat" w:hAnsi="GHEA Grapalat" w:cs="Sylfaen"/>
          <w:szCs w:val="24"/>
        </w:rPr>
        <w:t xml:space="preserve"> </w:t>
      </w:r>
      <w:r w:rsidRPr="00AE2768">
        <w:rPr>
          <w:rFonts w:ascii="GHEA Grapalat" w:hAnsi="GHEA Grapalat" w:cs="Sylfaen"/>
          <w:szCs w:val="24"/>
          <w:lang w:val="ru-RU"/>
        </w:rPr>
        <w:t>ընթացակարգին</w:t>
      </w:r>
      <w:r w:rsidRPr="00AE2768">
        <w:rPr>
          <w:rFonts w:ascii="GHEA Grapalat" w:hAnsi="GHEA Grapalat" w:cs="Sylfaen"/>
          <w:szCs w:val="24"/>
        </w:rPr>
        <w:t xml:space="preserve"> </w:t>
      </w:r>
      <w:r w:rsidRPr="00AE2768">
        <w:rPr>
          <w:rFonts w:ascii="GHEA Grapalat" w:hAnsi="GHEA Grapalat" w:cs="Sylfaen"/>
          <w:szCs w:val="24"/>
          <w:lang w:val="ru-RU"/>
        </w:rPr>
        <w:t>մասնակցել</w:t>
      </w:r>
      <w:r w:rsidRPr="00AE2768">
        <w:rPr>
          <w:rFonts w:ascii="GHEA Grapalat" w:hAnsi="GHEA Grapalat" w:cs="Sylfaen"/>
          <w:szCs w:val="24"/>
        </w:rPr>
        <w:t xml:space="preserve"> </w:t>
      </w:r>
      <w:r w:rsidRPr="00AE2768">
        <w:rPr>
          <w:rFonts w:ascii="GHEA Grapalat" w:hAnsi="GHEA Grapalat" w:cs="Sylfaen"/>
          <w:szCs w:val="24"/>
          <w:lang w:val="ru-RU"/>
        </w:rPr>
        <w:t>համատեղ</w:t>
      </w:r>
      <w:r w:rsidRPr="00AE2768">
        <w:rPr>
          <w:rFonts w:ascii="GHEA Grapalat" w:hAnsi="GHEA Grapalat" w:cs="Sylfaen"/>
          <w:szCs w:val="24"/>
        </w:rPr>
        <w:t xml:space="preserve"> </w:t>
      </w:r>
      <w:r w:rsidRPr="00AE2768">
        <w:rPr>
          <w:rFonts w:ascii="GHEA Grapalat" w:hAnsi="GHEA Grapalat" w:cs="Sylfaen"/>
          <w:szCs w:val="24"/>
          <w:lang w:val="ru-RU"/>
        </w:rPr>
        <w:t>գործունեության</w:t>
      </w:r>
      <w:r w:rsidRPr="00AE2768">
        <w:rPr>
          <w:rFonts w:ascii="GHEA Grapalat" w:hAnsi="GHEA Grapalat" w:cs="Sylfaen"/>
          <w:szCs w:val="24"/>
        </w:rPr>
        <w:t xml:space="preserve"> </w:t>
      </w:r>
      <w:r w:rsidRPr="00AE2768">
        <w:rPr>
          <w:rFonts w:ascii="GHEA Grapalat" w:hAnsi="GHEA Grapalat" w:cs="Sylfaen"/>
          <w:szCs w:val="24"/>
          <w:lang w:val="ru-RU"/>
        </w:rPr>
        <w:t>կարգով</w:t>
      </w:r>
      <w:r w:rsidRPr="00AE2768">
        <w:rPr>
          <w:rFonts w:ascii="GHEA Grapalat" w:hAnsi="GHEA Grapalat" w:cs="Sylfaen"/>
          <w:szCs w:val="24"/>
        </w:rPr>
        <w:t xml:space="preserve"> (</w:t>
      </w:r>
      <w:r w:rsidRPr="00AE2768">
        <w:rPr>
          <w:rFonts w:ascii="GHEA Grapalat" w:hAnsi="GHEA Grapalat" w:cs="Sylfaen"/>
          <w:szCs w:val="24"/>
          <w:lang w:val="ru-RU"/>
        </w:rPr>
        <w:t>կոնսորցիումով</w:t>
      </w:r>
      <w:r w:rsidRPr="00AE2768">
        <w:rPr>
          <w:rFonts w:ascii="GHEA Grapalat" w:hAnsi="GHEA Grapalat" w:cs="Sylfaen"/>
          <w:szCs w:val="24"/>
        </w:rPr>
        <w:t>)</w:t>
      </w:r>
      <w:r w:rsidRPr="00AE2768">
        <w:rPr>
          <w:rFonts w:ascii="GHEA Grapalat" w:hAnsi="GHEA Grapalat" w:cs="Sylfaen"/>
          <w:szCs w:val="24"/>
          <w:lang w:val="ru-RU"/>
        </w:rPr>
        <w:t>։</w:t>
      </w:r>
      <w:r w:rsidRPr="00AE2768">
        <w:rPr>
          <w:rFonts w:ascii="GHEA Grapalat" w:hAnsi="GHEA Grapalat" w:cs="Sylfaen"/>
          <w:szCs w:val="24"/>
        </w:rPr>
        <w:t xml:space="preserve"> </w:t>
      </w:r>
      <w:r w:rsidRPr="00AE2768">
        <w:rPr>
          <w:rFonts w:ascii="GHEA Grapalat" w:hAnsi="GHEA Grapalat" w:cs="Sylfaen"/>
          <w:szCs w:val="24"/>
          <w:lang w:val="ru-RU"/>
        </w:rPr>
        <w:t>Նման</w:t>
      </w:r>
      <w:r w:rsidRPr="00AE2768">
        <w:rPr>
          <w:rFonts w:ascii="GHEA Grapalat" w:hAnsi="GHEA Grapalat" w:cs="Sylfaen"/>
          <w:szCs w:val="24"/>
        </w:rPr>
        <w:t xml:space="preserve"> </w:t>
      </w:r>
      <w:r w:rsidRPr="00AE2768">
        <w:rPr>
          <w:rFonts w:ascii="GHEA Grapalat" w:hAnsi="GHEA Grapalat" w:cs="Sylfaen"/>
          <w:szCs w:val="24"/>
          <w:lang w:val="ru-RU"/>
        </w:rPr>
        <w:t>դեպքում</w:t>
      </w:r>
      <w:r w:rsidRPr="00AE2768">
        <w:rPr>
          <w:rFonts w:ascii="GHEA Grapalat" w:hAnsi="GHEA Grapalat" w:cs="Sylfaen"/>
          <w:szCs w:val="24"/>
        </w:rPr>
        <w:t>`</w:t>
      </w:r>
    </w:p>
    <w:p w:rsidR="000A6B75" w:rsidRPr="00AE2768" w:rsidRDefault="006265F4" w:rsidP="00EF3662">
      <w:pPr>
        <w:pStyle w:val="23"/>
        <w:spacing w:line="240" w:lineRule="auto"/>
        <w:rPr>
          <w:rFonts w:ascii="GHEA Grapalat" w:hAnsi="GHEA Grapalat" w:cs="Sylfaen"/>
          <w:szCs w:val="24"/>
        </w:rPr>
      </w:pPr>
      <w:r w:rsidRPr="00AE2768">
        <w:rPr>
          <w:rFonts w:ascii="GHEA Grapalat" w:hAnsi="GHEA Grapalat" w:cs="Sylfaen"/>
          <w:szCs w:val="24"/>
        </w:rPr>
        <w:t>1</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գործունեության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կողմերից</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որևէ</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մեկը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չի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կարող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նույն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ընթացակարգին</w:t>
      </w:r>
      <w:r w:rsidR="000A6B75" w:rsidRPr="00AE2768">
        <w:rPr>
          <w:rFonts w:ascii="GHEA Grapalat" w:hAnsi="GHEA Grapalat" w:cs="Sylfaen"/>
          <w:szCs w:val="24"/>
        </w:rPr>
        <w:t xml:space="preserve"> </w:t>
      </w:r>
      <w:r w:rsidR="003A7A32" w:rsidRPr="00AE2768">
        <w:rPr>
          <w:rFonts w:ascii="GHEA Grapalat" w:hAnsi="GHEA Grapalat" w:cs="Sylfaen"/>
        </w:rPr>
        <w:t>(</w:t>
      </w:r>
      <w:r w:rsidR="003A7A32" w:rsidRPr="00AE2768">
        <w:rPr>
          <w:rFonts w:ascii="GHEA Grapalat" w:hAnsi="GHEA Grapalat" w:cs="Sylfaen"/>
          <w:lang w:val="en-US"/>
        </w:rPr>
        <w:t>միևնույն</w:t>
      </w:r>
      <w:r w:rsidR="003A7A32" w:rsidRPr="00AE2768">
        <w:rPr>
          <w:rFonts w:ascii="GHEA Grapalat" w:hAnsi="GHEA Grapalat" w:cs="Sylfaen"/>
        </w:rPr>
        <w:t xml:space="preserve"> </w:t>
      </w:r>
      <w:r w:rsidR="003A7A32" w:rsidRPr="00AE2768">
        <w:rPr>
          <w:rFonts w:ascii="GHEA Grapalat" w:hAnsi="GHEA Grapalat" w:cs="Sylfaen"/>
          <w:lang w:val="en-US"/>
        </w:rPr>
        <w:t>չափաբաժնին</w:t>
      </w:r>
      <w:r w:rsidR="003A7A32" w:rsidRPr="00AE2768">
        <w:rPr>
          <w:rFonts w:ascii="GHEA Grapalat" w:hAnsi="GHEA Grapalat" w:cs="Sylfaen"/>
        </w:rPr>
        <w:t xml:space="preserve">) </w:t>
      </w:r>
      <w:r w:rsidR="000A6B75" w:rsidRPr="00AE2768">
        <w:rPr>
          <w:rFonts w:ascii="GHEA Grapalat" w:hAnsi="GHEA Grapalat" w:cs="Sylfaen"/>
          <w:szCs w:val="24"/>
          <w:lang w:val="ru-RU"/>
        </w:rPr>
        <w:t>ներկայացնել</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առանձին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Սույն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պարբերության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պահանջի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չպահպանման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դեպքում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հայտերի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բացման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նիստում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մերժվում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ինչպես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գործունեության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կարգով</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այնպես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էլ</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առանձին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ներկայացված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հայտերը</w:t>
      </w:r>
      <w:r w:rsidR="000A6B75" w:rsidRPr="00AE2768">
        <w:rPr>
          <w:rFonts w:ascii="GHEA Grapalat" w:hAnsi="GHEA Grapalat" w:cs="Sylfaen"/>
          <w:szCs w:val="24"/>
        </w:rPr>
        <w:t>.</w:t>
      </w:r>
    </w:p>
    <w:p w:rsidR="000A6B75" w:rsidRPr="00AE2768" w:rsidRDefault="006265F4"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2</w:t>
      </w:r>
      <w:r w:rsidR="000A6B75" w:rsidRPr="00AE2768">
        <w:rPr>
          <w:rFonts w:ascii="GHEA Grapalat" w:hAnsi="GHEA Grapalat" w:cs="Sylfaen"/>
          <w:szCs w:val="24"/>
        </w:rPr>
        <w:t>) Մ</w:t>
      </w:r>
      <w:r w:rsidR="000A6B75" w:rsidRPr="00AE2768">
        <w:rPr>
          <w:rFonts w:ascii="GHEA Grapalat" w:hAnsi="GHEA Grapalat" w:cs="Sylfaen"/>
          <w:szCs w:val="24"/>
          <w:lang w:val="ru-RU"/>
        </w:rPr>
        <w:t>ասնակիցները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կրում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համատեղ</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և</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համապարտ</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պատասխանատվություն</w:t>
      </w:r>
      <w:r w:rsidR="000A6B75" w:rsidRPr="00AE2768">
        <w:rPr>
          <w:rFonts w:ascii="GHEA Grapalat" w:hAnsi="GHEA Grapalat" w:cs="Sylfaen"/>
          <w:szCs w:val="24"/>
        </w:rPr>
        <w:t>:</w:t>
      </w:r>
      <w:r w:rsidR="000A6B75" w:rsidRPr="00AE2768">
        <w:rPr>
          <w:rFonts w:ascii="GHEA Grapalat" w:hAnsi="GHEA Grapalat" w:cs="Sylfaen"/>
          <w:szCs w:val="24"/>
          <w:lang w:val="hy-AM"/>
        </w:rPr>
        <w:t xml:space="preserve"> </w:t>
      </w:r>
      <w:r w:rsidR="000A6B75" w:rsidRPr="00AE2768">
        <w:rPr>
          <w:rFonts w:ascii="GHEA Grapalat" w:hAnsi="GHEA Grapalat" w:cs="Sylfaen"/>
          <w:szCs w:val="24"/>
        </w:rPr>
        <w:t>Ընդ որում,</w:t>
      </w:r>
      <w:r w:rsidR="000A6B75" w:rsidRPr="00AE2768">
        <w:rPr>
          <w:rFonts w:ascii="GHEA Grapalat" w:hAnsi="GHEA Grapalat" w:cs="Sylfaen"/>
          <w:szCs w:val="24"/>
          <w:lang w:val="hy-AM"/>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անդամի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կոնսորցիումից</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դուրս</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գալու</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դեպքում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հետ</w:t>
      </w:r>
      <w:r w:rsidR="000A6B75" w:rsidRPr="00AE2768">
        <w:rPr>
          <w:rFonts w:ascii="GHEA Grapalat" w:hAnsi="GHEA Grapalat" w:cs="Sylfaen"/>
          <w:szCs w:val="24"/>
        </w:rPr>
        <w:t xml:space="preserve"> </w:t>
      </w:r>
      <w:r w:rsidR="00AE4008" w:rsidRPr="00AE2768">
        <w:rPr>
          <w:rFonts w:ascii="GHEA Grapalat" w:hAnsi="GHEA Grapalat" w:cs="Sylfaen"/>
          <w:szCs w:val="24"/>
          <w:lang w:val="en-US"/>
        </w:rPr>
        <w:t>պ</w:t>
      </w:r>
      <w:r w:rsidR="000A6B75" w:rsidRPr="00AE2768">
        <w:rPr>
          <w:rFonts w:ascii="GHEA Grapalat" w:hAnsi="GHEA Grapalat" w:cs="Sylfaen"/>
          <w:szCs w:val="24"/>
          <w:lang w:val="ru-RU"/>
        </w:rPr>
        <w:t>ատվիրատուի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կնքած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պայմանագիրը</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միակողմանիորեն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լուծվում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է</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և</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կոնսորցիումի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անդամների</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նկատմամբ</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կիրառվում</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են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պայմանագրով</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նախատեսված</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պատասխանատվության</w:t>
      </w:r>
      <w:r w:rsidR="000A6B75" w:rsidRPr="00AE2768">
        <w:rPr>
          <w:rFonts w:ascii="GHEA Grapalat" w:hAnsi="GHEA Grapalat" w:cs="Sylfaen"/>
          <w:szCs w:val="24"/>
        </w:rPr>
        <w:t xml:space="preserve"> </w:t>
      </w:r>
      <w:r w:rsidR="000A6B75" w:rsidRPr="00AE2768">
        <w:rPr>
          <w:rFonts w:ascii="GHEA Grapalat" w:hAnsi="GHEA Grapalat" w:cs="Sylfaen"/>
          <w:szCs w:val="24"/>
          <w:lang w:val="ru-RU"/>
        </w:rPr>
        <w:t>միջոցները</w:t>
      </w:r>
      <w:r w:rsidR="000A6B75" w:rsidRPr="00AE2768">
        <w:rPr>
          <w:rFonts w:ascii="GHEA Grapalat" w:hAnsi="GHEA Grapalat" w:cs="Sylfaen"/>
          <w:szCs w:val="24"/>
          <w:lang w:val="hy-AM"/>
        </w:rPr>
        <w:t>:</w:t>
      </w:r>
    </w:p>
    <w:p w:rsidR="00096865" w:rsidRPr="00AE2768" w:rsidRDefault="00096865" w:rsidP="00EF3662">
      <w:pPr>
        <w:ind w:firstLine="567"/>
        <w:jc w:val="both"/>
        <w:rPr>
          <w:rFonts w:ascii="GHEA Grapalat" w:hAnsi="GHEA Grapalat"/>
          <w:b/>
          <w:sz w:val="20"/>
          <w:lang w:val="af-ZA"/>
        </w:rPr>
      </w:pPr>
    </w:p>
    <w:p w:rsidR="00B051BE" w:rsidRPr="00AE2768" w:rsidRDefault="00B051BE"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581DC3" w:rsidRPr="00AE2768" w:rsidRDefault="00581DC3" w:rsidP="00EF3662">
      <w:pPr>
        <w:ind w:firstLine="567"/>
        <w:jc w:val="both"/>
        <w:rPr>
          <w:rFonts w:ascii="GHEA Grapalat" w:hAnsi="GHEA Grapalat"/>
          <w:b/>
          <w:sz w:val="20"/>
          <w:lang w:val="af-ZA"/>
        </w:rPr>
      </w:pPr>
    </w:p>
    <w:p w:rsidR="00096865" w:rsidRPr="00AE2768" w:rsidRDefault="002B32D6" w:rsidP="00EF3662">
      <w:pPr>
        <w:jc w:val="center"/>
        <w:rPr>
          <w:rFonts w:ascii="GHEA Grapalat" w:hAnsi="GHEA Grapalat" w:cs="Arial"/>
          <w:b/>
          <w:sz w:val="20"/>
          <w:lang w:val="af-ZA"/>
        </w:rPr>
      </w:pPr>
      <w:r w:rsidRPr="00AE2768">
        <w:rPr>
          <w:rFonts w:ascii="GHEA Grapalat" w:hAnsi="GHEA Grapalat"/>
          <w:b/>
          <w:sz w:val="20"/>
          <w:lang w:val="af-ZA"/>
        </w:rPr>
        <w:t xml:space="preserve">3.  </w:t>
      </w:r>
      <w:r w:rsidRPr="00AE2768">
        <w:rPr>
          <w:rFonts w:ascii="GHEA Grapalat" w:hAnsi="GHEA Grapalat" w:cs="Sylfaen"/>
          <w:b/>
          <w:sz w:val="20"/>
        </w:rPr>
        <w:t>ՀՐԱՎԵՐԻ</w:t>
      </w:r>
      <w:r w:rsidRPr="00AE2768">
        <w:rPr>
          <w:rFonts w:ascii="GHEA Grapalat" w:hAnsi="GHEA Grapalat" w:cs="Arial"/>
          <w:b/>
          <w:sz w:val="20"/>
          <w:lang w:val="af-ZA"/>
        </w:rPr>
        <w:t xml:space="preserve">  </w:t>
      </w:r>
      <w:r w:rsidRPr="00AE2768">
        <w:rPr>
          <w:rFonts w:ascii="GHEA Grapalat" w:hAnsi="GHEA Grapalat" w:cs="Sylfaen"/>
          <w:b/>
          <w:sz w:val="20"/>
        </w:rPr>
        <w:t>ՊԱՐԶԱԲԱՆՈՒՄԸ</w:t>
      </w:r>
      <w:r w:rsidRPr="00AE2768">
        <w:rPr>
          <w:rFonts w:ascii="GHEA Grapalat" w:hAnsi="GHEA Grapalat" w:cs="Arial"/>
          <w:b/>
          <w:sz w:val="20"/>
          <w:lang w:val="af-ZA"/>
        </w:rPr>
        <w:t xml:space="preserve">  </w:t>
      </w:r>
      <w:r w:rsidRPr="00AE2768">
        <w:rPr>
          <w:rFonts w:ascii="GHEA Grapalat" w:hAnsi="GHEA Grapalat" w:cs="Arial"/>
          <w:b/>
          <w:sz w:val="20"/>
        </w:rPr>
        <w:t>ԵՎ</w:t>
      </w:r>
      <w:r w:rsidRPr="00AE2768">
        <w:rPr>
          <w:rFonts w:ascii="GHEA Grapalat" w:hAnsi="GHEA Grapalat" w:cs="Arial"/>
          <w:b/>
          <w:sz w:val="20"/>
          <w:lang w:val="af-ZA"/>
        </w:rPr>
        <w:t xml:space="preserve"> </w:t>
      </w:r>
      <w:r w:rsidRPr="00AE2768">
        <w:rPr>
          <w:rFonts w:ascii="GHEA Grapalat" w:hAnsi="GHEA Grapalat" w:cs="Sylfaen"/>
          <w:b/>
          <w:sz w:val="20"/>
        </w:rPr>
        <w:t>ՀՐԱՎԵՐՈՒՄ</w:t>
      </w:r>
      <w:r w:rsidRPr="00AE2768">
        <w:rPr>
          <w:rFonts w:ascii="GHEA Grapalat" w:hAnsi="GHEA Grapalat" w:cs="Arial"/>
          <w:b/>
          <w:sz w:val="20"/>
          <w:lang w:val="af-ZA"/>
        </w:rPr>
        <w:t xml:space="preserve"> </w:t>
      </w:r>
      <w:r w:rsidRPr="00AE2768">
        <w:rPr>
          <w:rFonts w:ascii="GHEA Grapalat" w:hAnsi="GHEA Grapalat" w:cs="Sylfaen"/>
          <w:b/>
          <w:sz w:val="20"/>
        </w:rPr>
        <w:t>ՓՈՓՈԽՈՒԹՅՈՒՆ</w:t>
      </w:r>
      <w:r w:rsidRPr="00AE2768">
        <w:rPr>
          <w:rFonts w:ascii="GHEA Grapalat" w:hAnsi="GHEA Grapalat" w:cs="Arial"/>
          <w:b/>
          <w:sz w:val="20"/>
          <w:lang w:val="af-ZA"/>
        </w:rPr>
        <w:t xml:space="preserve"> </w:t>
      </w:r>
      <w:r w:rsidRPr="00AE2768">
        <w:rPr>
          <w:rFonts w:ascii="GHEA Grapalat" w:hAnsi="GHEA Grapalat" w:cs="Sylfaen"/>
          <w:b/>
          <w:sz w:val="20"/>
        </w:rPr>
        <w:t>ԿԱՏԱՐԵԼՈՒ</w:t>
      </w:r>
      <w:r w:rsidRPr="00AE2768">
        <w:rPr>
          <w:rFonts w:ascii="GHEA Grapalat" w:hAnsi="GHEA Grapalat" w:cs="Arial"/>
          <w:b/>
          <w:sz w:val="20"/>
          <w:lang w:val="af-ZA"/>
        </w:rPr>
        <w:t xml:space="preserve"> </w:t>
      </w:r>
      <w:r w:rsidRPr="00AE2768">
        <w:rPr>
          <w:rFonts w:ascii="GHEA Grapalat" w:hAnsi="GHEA Grapalat" w:cs="Sylfaen"/>
          <w:b/>
          <w:sz w:val="20"/>
        </w:rPr>
        <w:t>ԿԱՐԳԸ</w:t>
      </w:r>
      <w:r w:rsidRPr="00AE2768">
        <w:rPr>
          <w:rFonts w:ascii="GHEA Grapalat" w:hAnsi="GHEA Grapalat" w:cs="Arial"/>
          <w:b/>
          <w:sz w:val="20"/>
          <w:lang w:val="af-ZA"/>
        </w:rPr>
        <w:t xml:space="preserve"> </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w:t>
      </w:r>
      <w:r w:rsidR="00525BD2" w:rsidRPr="00AE2768">
        <w:rPr>
          <w:rFonts w:ascii="GHEA Grapalat" w:hAnsi="GHEA Grapalat" w:cs="Arial"/>
          <w:sz w:val="20"/>
          <w:lang w:val="af-ZA"/>
        </w:rPr>
        <w:t>9</w:t>
      </w:r>
      <w:r w:rsidRPr="00AE2768">
        <w:rPr>
          <w:rFonts w:ascii="GHEA Grapalat" w:hAnsi="GHEA Grapalat" w:cs="Arial"/>
          <w:sz w:val="20"/>
          <w:lang w:val="af-ZA"/>
        </w:rPr>
        <w:t>-</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00AE4008" w:rsidRPr="00AE2768">
        <w:rPr>
          <w:rFonts w:ascii="GHEA Grapalat" w:hAnsi="GHEA Grapalat" w:cs="Sylfaen"/>
          <w:sz w:val="20"/>
        </w:rPr>
        <w:t>պ</w:t>
      </w:r>
      <w:r w:rsidRPr="00AE2768">
        <w:rPr>
          <w:rFonts w:ascii="GHEA Grapalat" w:hAnsi="GHEA Grapalat" w:cs="Sylfaen"/>
          <w:sz w:val="20"/>
        </w:rPr>
        <w:t>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004D5671" w:rsidRPr="00AE2768">
        <w:rPr>
          <w:rFonts w:ascii="GHEA Grapalat" w:hAnsi="GHEA Grapalat" w:cs="Tahoma"/>
          <w:sz w:val="20"/>
        </w:rPr>
        <w:t>։</w:t>
      </w:r>
    </w:p>
    <w:p w:rsidR="00096865" w:rsidRPr="00A32B72" w:rsidRDefault="00096865" w:rsidP="00EF3662">
      <w:pPr>
        <w:autoSpaceDE w:val="0"/>
        <w:autoSpaceDN w:val="0"/>
        <w:adjustRightInd w:val="0"/>
        <w:ind w:firstLine="567"/>
        <w:jc w:val="both"/>
        <w:rPr>
          <w:rFonts w:ascii="GHEA Grapalat" w:hAnsi="GHEA Grapalat"/>
          <w:sz w:val="20"/>
          <w:lang w:val="af-ZA"/>
        </w:rPr>
      </w:pPr>
      <w:r w:rsidRPr="00A32B72">
        <w:rPr>
          <w:rFonts w:ascii="GHEA Grapalat" w:hAnsi="GHEA Grapalat" w:cs="Sylfaen"/>
          <w:sz w:val="20"/>
        </w:rPr>
        <w:t>Մասնակիցն</w:t>
      </w:r>
      <w:r w:rsidRPr="00A32B72">
        <w:rPr>
          <w:rFonts w:ascii="GHEA Grapalat" w:hAnsi="GHEA Grapalat" w:cs="Arial"/>
          <w:sz w:val="20"/>
          <w:lang w:val="af-ZA"/>
        </w:rPr>
        <w:t xml:space="preserve"> </w:t>
      </w:r>
      <w:r w:rsidRPr="00A32B72">
        <w:rPr>
          <w:rFonts w:ascii="GHEA Grapalat" w:hAnsi="GHEA Grapalat" w:cs="Sylfaen"/>
          <w:sz w:val="20"/>
        </w:rPr>
        <w:t>իրավունք</w:t>
      </w:r>
      <w:r w:rsidRPr="00A32B72">
        <w:rPr>
          <w:rFonts w:ascii="GHEA Grapalat" w:hAnsi="GHEA Grapalat" w:cs="Arial"/>
          <w:sz w:val="20"/>
          <w:lang w:val="af-ZA"/>
        </w:rPr>
        <w:t xml:space="preserve"> </w:t>
      </w:r>
      <w:r w:rsidRPr="00A32B72">
        <w:rPr>
          <w:rFonts w:ascii="GHEA Grapalat" w:hAnsi="GHEA Grapalat" w:cs="Sylfaen"/>
          <w:sz w:val="20"/>
        </w:rPr>
        <w:t>ունի</w:t>
      </w:r>
      <w:r w:rsidRPr="00A32B72">
        <w:rPr>
          <w:rFonts w:ascii="GHEA Grapalat" w:hAnsi="GHEA Grapalat" w:cs="Arial"/>
          <w:sz w:val="20"/>
          <w:lang w:val="af-ZA"/>
        </w:rPr>
        <w:t xml:space="preserve"> </w:t>
      </w:r>
      <w:r w:rsidRPr="00A32B72">
        <w:rPr>
          <w:rFonts w:ascii="GHEA Grapalat" w:hAnsi="GHEA Grapalat" w:cs="Sylfaen"/>
          <w:sz w:val="20"/>
        </w:rPr>
        <w:t>հայտերի</w:t>
      </w:r>
      <w:r w:rsidRPr="00A32B72">
        <w:rPr>
          <w:rFonts w:ascii="GHEA Grapalat" w:hAnsi="GHEA Grapalat" w:cs="Arial"/>
          <w:sz w:val="20"/>
          <w:lang w:val="af-ZA"/>
        </w:rPr>
        <w:t xml:space="preserve"> </w:t>
      </w:r>
      <w:r w:rsidRPr="00A32B72">
        <w:rPr>
          <w:rFonts w:ascii="GHEA Grapalat" w:hAnsi="GHEA Grapalat" w:cs="Sylfaen"/>
          <w:sz w:val="20"/>
        </w:rPr>
        <w:t>ներկայացման</w:t>
      </w:r>
      <w:r w:rsidRPr="00A32B72">
        <w:rPr>
          <w:rFonts w:ascii="GHEA Grapalat" w:hAnsi="GHEA Grapalat" w:cs="Arial"/>
          <w:sz w:val="20"/>
          <w:lang w:val="af-ZA"/>
        </w:rPr>
        <w:t xml:space="preserve"> </w:t>
      </w:r>
      <w:r w:rsidRPr="00A32B72">
        <w:rPr>
          <w:rFonts w:ascii="GHEA Grapalat" w:hAnsi="GHEA Grapalat" w:cs="Sylfaen"/>
          <w:sz w:val="20"/>
        </w:rPr>
        <w:t>վերջնաժամկետը</w:t>
      </w:r>
      <w:r w:rsidRPr="00A32B72">
        <w:rPr>
          <w:rFonts w:ascii="GHEA Grapalat" w:hAnsi="GHEA Grapalat" w:cs="Arial"/>
          <w:sz w:val="20"/>
          <w:lang w:val="af-ZA"/>
        </w:rPr>
        <w:t xml:space="preserve"> </w:t>
      </w:r>
      <w:r w:rsidRPr="00A32B72">
        <w:rPr>
          <w:rFonts w:ascii="GHEA Grapalat" w:hAnsi="GHEA Grapalat" w:cs="Sylfaen"/>
          <w:sz w:val="20"/>
        </w:rPr>
        <w:t>լրանալուց</w:t>
      </w:r>
      <w:r w:rsidRPr="00A32B72">
        <w:rPr>
          <w:rFonts w:ascii="GHEA Grapalat" w:hAnsi="GHEA Grapalat" w:cs="Arial"/>
          <w:sz w:val="20"/>
          <w:lang w:val="af-ZA"/>
        </w:rPr>
        <w:t xml:space="preserve"> </w:t>
      </w:r>
      <w:r w:rsidRPr="00A32B72">
        <w:rPr>
          <w:rFonts w:ascii="GHEA Grapalat" w:hAnsi="GHEA Grapalat" w:cs="Sylfaen"/>
          <w:sz w:val="20"/>
        </w:rPr>
        <w:t>առնվազն</w:t>
      </w:r>
      <w:r w:rsidRPr="00A32B72">
        <w:rPr>
          <w:rFonts w:ascii="GHEA Grapalat" w:hAnsi="GHEA Grapalat" w:cs="Arial"/>
          <w:sz w:val="20"/>
          <w:lang w:val="af-ZA"/>
        </w:rPr>
        <w:t xml:space="preserve"> </w:t>
      </w:r>
      <w:r w:rsidRPr="00A32B72">
        <w:rPr>
          <w:rFonts w:ascii="GHEA Grapalat" w:hAnsi="GHEA Grapalat" w:cs="Sylfaen"/>
          <w:sz w:val="20"/>
        </w:rPr>
        <w:t>հինգ</w:t>
      </w:r>
      <w:r w:rsidRPr="00A32B72">
        <w:rPr>
          <w:rFonts w:ascii="GHEA Grapalat" w:hAnsi="GHEA Grapalat" w:cs="Arial"/>
          <w:sz w:val="20"/>
          <w:lang w:val="af-ZA"/>
        </w:rPr>
        <w:t xml:space="preserve"> </w:t>
      </w:r>
      <w:r w:rsidRPr="00A32B72">
        <w:rPr>
          <w:rFonts w:ascii="GHEA Grapalat" w:hAnsi="GHEA Grapalat" w:cs="Sylfaen"/>
          <w:sz w:val="20"/>
        </w:rPr>
        <w:t>օրացուցային</w:t>
      </w:r>
      <w:r w:rsidRPr="00A32B72">
        <w:rPr>
          <w:rFonts w:ascii="GHEA Grapalat" w:hAnsi="GHEA Grapalat" w:cs="Arial"/>
          <w:sz w:val="20"/>
          <w:lang w:val="af-ZA"/>
        </w:rPr>
        <w:t xml:space="preserve"> </w:t>
      </w:r>
      <w:r w:rsidRPr="00A32B72">
        <w:rPr>
          <w:rFonts w:ascii="GHEA Grapalat" w:hAnsi="GHEA Grapalat" w:cs="Sylfaen"/>
          <w:sz w:val="20"/>
        </w:rPr>
        <w:t>օր</w:t>
      </w:r>
      <w:r w:rsidR="002B5F87" w:rsidRPr="00A32B72">
        <w:rPr>
          <w:rFonts w:ascii="GHEA Grapalat" w:hAnsi="GHEA Grapalat" w:cs="Sylfaen"/>
          <w:sz w:val="20"/>
          <w:lang w:val="af-ZA"/>
        </w:rPr>
        <w:t xml:space="preserve"> </w:t>
      </w:r>
      <w:r w:rsidRPr="00A32B72">
        <w:rPr>
          <w:rFonts w:ascii="GHEA Grapalat" w:hAnsi="GHEA Grapalat" w:cs="Sylfaen"/>
          <w:sz w:val="20"/>
        </w:rPr>
        <w:t>առաջ</w:t>
      </w:r>
      <w:r w:rsidRPr="00A32B72">
        <w:rPr>
          <w:rFonts w:ascii="GHEA Grapalat" w:hAnsi="GHEA Grapalat" w:cs="Arial"/>
          <w:sz w:val="20"/>
          <w:lang w:val="af-ZA"/>
        </w:rPr>
        <w:t xml:space="preserve"> </w:t>
      </w:r>
      <w:r w:rsidR="00332EE7" w:rsidRPr="00A32B72">
        <w:rPr>
          <w:rFonts w:ascii="GHEA Grapalat" w:hAnsi="GHEA Grapalat" w:cs="Arial"/>
          <w:sz w:val="20"/>
          <w:lang w:val="af-ZA"/>
        </w:rPr>
        <w:t xml:space="preserve">գրավոր </w:t>
      </w:r>
      <w:r w:rsidR="000946A3" w:rsidRPr="00A32B72">
        <w:rPr>
          <w:rFonts w:ascii="GHEA Grapalat" w:hAnsi="GHEA Grapalat" w:cs="Sylfaen"/>
          <w:sz w:val="20"/>
        </w:rPr>
        <w:t>հանձնաժողովից</w:t>
      </w:r>
      <w:r w:rsidR="000946A3" w:rsidRPr="00A32B72">
        <w:rPr>
          <w:rFonts w:ascii="GHEA Grapalat" w:hAnsi="GHEA Grapalat" w:cs="Sylfaen"/>
          <w:sz w:val="20"/>
          <w:lang w:val="af-ZA"/>
        </w:rPr>
        <w:t xml:space="preserve"> </w:t>
      </w:r>
      <w:r w:rsidRPr="00A32B72">
        <w:rPr>
          <w:rFonts w:ascii="GHEA Grapalat" w:hAnsi="GHEA Grapalat" w:cs="Sylfaen"/>
          <w:sz w:val="20"/>
        </w:rPr>
        <w:t>պահանջելու</w:t>
      </w:r>
      <w:r w:rsidRPr="00A32B72">
        <w:rPr>
          <w:rFonts w:ascii="GHEA Grapalat" w:hAnsi="GHEA Grapalat" w:cs="Arial"/>
          <w:sz w:val="20"/>
          <w:lang w:val="af-ZA"/>
        </w:rPr>
        <w:t xml:space="preserve"> </w:t>
      </w:r>
      <w:r w:rsidRPr="00A32B72">
        <w:rPr>
          <w:rFonts w:ascii="GHEA Grapalat" w:hAnsi="GHEA Grapalat" w:cs="Sylfaen"/>
          <w:sz w:val="20"/>
        </w:rPr>
        <w:t>հրավերի</w:t>
      </w:r>
      <w:r w:rsidRPr="00A32B72">
        <w:rPr>
          <w:rFonts w:ascii="GHEA Grapalat" w:hAnsi="GHEA Grapalat" w:cs="Arial"/>
          <w:sz w:val="20"/>
          <w:lang w:val="af-ZA"/>
        </w:rPr>
        <w:t xml:space="preserve"> </w:t>
      </w:r>
      <w:r w:rsidRPr="00A32B72">
        <w:rPr>
          <w:rFonts w:ascii="GHEA Grapalat" w:hAnsi="GHEA Grapalat" w:cs="Sylfaen"/>
          <w:sz w:val="20"/>
        </w:rPr>
        <w:t>պարզաբանում</w:t>
      </w:r>
      <w:r w:rsidR="004D5671" w:rsidRPr="00A32B72">
        <w:rPr>
          <w:rFonts w:ascii="GHEA Grapalat" w:hAnsi="GHEA Grapalat" w:cs="Tahoma"/>
          <w:sz w:val="20"/>
        </w:rPr>
        <w:t>։</w:t>
      </w:r>
      <w:r w:rsidRPr="00A32B72">
        <w:rPr>
          <w:rFonts w:ascii="GHEA Grapalat" w:hAnsi="GHEA Grapalat"/>
          <w:sz w:val="20"/>
          <w:lang w:val="af-ZA"/>
        </w:rPr>
        <w:t xml:space="preserve"> </w:t>
      </w:r>
      <w:r w:rsidR="000946A3" w:rsidRPr="00A32B72">
        <w:rPr>
          <w:rFonts w:ascii="GHEA Grapalat" w:hAnsi="GHEA Grapalat"/>
          <w:sz w:val="20"/>
        </w:rPr>
        <w:t>Հանձնաժողովը</w:t>
      </w:r>
      <w:r w:rsidR="000946A3" w:rsidRPr="00A32B72">
        <w:rPr>
          <w:rFonts w:ascii="GHEA Grapalat" w:hAnsi="GHEA Grapalat"/>
          <w:sz w:val="20"/>
          <w:lang w:val="af-ZA"/>
        </w:rPr>
        <w:t xml:space="preserve"> </w:t>
      </w:r>
      <w:r w:rsidR="000946A3" w:rsidRPr="00A32B72">
        <w:rPr>
          <w:rFonts w:ascii="GHEA Grapalat" w:hAnsi="GHEA Grapalat" w:cs="Sylfaen"/>
          <w:sz w:val="20"/>
        </w:rPr>
        <w:t>հարցումը</w:t>
      </w:r>
      <w:r w:rsidR="000946A3" w:rsidRPr="00A32B72">
        <w:rPr>
          <w:rFonts w:ascii="GHEA Grapalat" w:hAnsi="GHEA Grapalat" w:cs="Arial"/>
          <w:sz w:val="20"/>
          <w:lang w:val="af-ZA"/>
        </w:rPr>
        <w:t xml:space="preserve"> </w:t>
      </w:r>
      <w:r w:rsidRPr="00A32B72">
        <w:rPr>
          <w:rFonts w:ascii="GHEA Grapalat" w:hAnsi="GHEA Grapalat" w:cs="Sylfaen"/>
          <w:sz w:val="20"/>
        </w:rPr>
        <w:t>կատարած</w:t>
      </w:r>
      <w:r w:rsidRPr="00A32B72">
        <w:rPr>
          <w:rFonts w:ascii="GHEA Grapalat" w:hAnsi="GHEA Grapalat" w:cs="Arial"/>
          <w:sz w:val="20"/>
          <w:lang w:val="af-ZA"/>
        </w:rPr>
        <w:t xml:space="preserve"> </w:t>
      </w:r>
      <w:r w:rsidR="000946A3" w:rsidRPr="00A32B72">
        <w:rPr>
          <w:rFonts w:ascii="GHEA Grapalat" w:hAnsi="GHEA Grapalat" w:cs="Arial"/>
          <w:sz w:val="20"/>
        </w:rPr>
        <w:t>մ</w:t>
      </w:r>
      <w:r w:rsidR="000946A3" w:rsidRPr="00A32B72">
        <w:rPr>
          <w:rFonts w:ascii="GHEA Grapalat" w:hAnsi="GHEA Grapalat" w:cs="Sylfaen"/>
          <w:sz w:val="20"/>
        </w:rPr>
        <w:t>ասնակցին</w:t>
      </w:r>
      <w:r w:rsidR="000946A3" w:rsidRPr="00A32B72">
        <w:rPr>
          <w:rFonts w:ascii="GHEA Grapalat" w:hAnsi="GHEA Grapalat" w:cs="Arial"/>
          <w:sz w:val="20"/>
          <w:lang w:val="af-ZA"/>
        </w:rPr>
        <w:t xml:space="preserve"> </w:t>
      </w:r>
      <w:r w:rsidRPr="00A32B72">
        <w:rPr>
          <w:rFonts w:ascii="GHEA Grapalat" w:hAnsi="GHEA Grapalat" w:cs="Sylfaen"/>
          <w:sz w:val="20"/>
        </w:rPr>
        <w:t>պարզաբանումը</w:t>
      </w:r>
      <w:r w:rsidRPr="00A32B72">
        <w:rPr>
          <w:rFonts w:ascii="GHEA Grapalat" w:hAnsi="GHEA Grapalat" w:cs="Arial"/>
          <w:sz w:val="20"/>
          <w:lang w:val="af-ZA"/>
        </w:rPr>
        <w:t xml:space="preserve"> </w:t>
      </w:r>
      <w:r w:rsidRPr="00A32B72">
        <w:rPr>
          <w:rFonts w:ascii="GHEA Grapalat" w:hAnsi="GHEA Grapalat" w:cs="Sylfaen"/>
          <w:sz w:val="20"/>
        </w:rPr>
        <w:t>տրամադրում</w:t>
      </w:r>
      <w:r w:rsidRPr="00A32B72">
        <w:rPr>
          <w:rFonts w:ascii="GHEA Grapalat" w:hAnsi="GHEA Grapalat" w:cs="Arial"/>
          <w:sz w:val="20"/>
          <w:lang w:val="af-ZA"/>
        </w:rPr>
        <w:t xml:space="preserve"> </w:t>
      </w:r>
      <w:r w:rsidRPr="00A32B72">
        <w:rPr>
          <w:rFonts w:ascii="GHEA Grapalat" w:hAnsi="GHEA Grapalat" w:cs="Sylfaen"/>
          <w:sz w:val="20"/>
        </w:rPr>
        <w:t>է</w:t>
      </w:r>
      <w:r w:rsidR="00A93710" w:rsidRPr="00A32B72">
        <w:rPr>
          <w:rFonts w:ascii="GHEA Grapalat" w:hAnsi="GHEA Grapalat" w:cs="Sylfaen"/>
          <w:sz w:val="20"/>
          <w:lang w:val="af-ZA"/>
        </w:rPr>
        <w:t xml:space="preserve"> </w:t>
      </w:r>
      <w:r w:rsidR="00197D76" w:rsidRPr="00A32B72">
        <w:rPr>
          <w:rFonts w:ascii="GHEA Grapalat" w:hAnsi="GHEA Grapalat" w:cs="Sylfaen"/>
          <w:sz w:val="20"/>
          <w:lang w:val="af-ZA"/>
        </w:rPr>
        <w:t>գրավոր</w:t>
      </w:r>
      <w:r w:rsidR="00197D76" w:rsidRPr="00A32B72" w:rsidDel="00197D76">
        <w:rPr>
          <w:rFonts w:ascii="GHEA Grapalat" w:hAnsi="GHEA Grapalat" w:cs="Sylfaen"/>
          <w:sz w:val="20"/>
          <w:lang w:val="af-ZA"/>
        </w:rPr>
        <w:t xml:space="preserve"> </w:t>
      </w:r>
      <w:r w:rsidR="00926875" w:rsidRPr="00A32B72">
        <w:rPr>
          <w:rFonts w:ascii="GHEA Grapalat" w:hAnsi="GHEA Grapalat" w:cs="Sylfaen"/>
          <w:sz w:val="20"/>
          <w:lang w:val="af-ZA"/>
        </w:rPr>
        <w:t xml:space="preserve">` </w:t>
      </w:r>
      <w:r w:rsidRPr="00A32B72">
        <w:rPr>
          <w:rFonts w:ascii="GHEA Grapalat" w:hAnsi="GHEA Grapalat" w:cs="Sylfaen"/>
          <w:sz w:val="20"/>
        </w:rPr>
        <w:t>հարցում</w:t>
      </w:r>
      <w:r w:rsidR="000946A3" w:rsidRPr="00A32B72">
        <w:rPr>
          <w:rFonts w:ascii="GHEA Grapalat" w:hAnsi="GHEA Grapalat" w:cs="Sylfaen"/>
          <w:sz w:val="20"/>
        </w:rPr>
        <w:t>ը</w:t>
      </w:r>
      <w:r w:rsidRPr="00A32B72">
        <w:rPr>
          <w:rFonts w:ascii="GHEA Grapalat" w:hAnsi="GHEA Grapalat" w:cs="Arial"/>
          <w:sz w:val="20"/>
          <w:lang w:val="af-ZA"/>
        </w:rPr>
        <w:t xml:space="preserve"> </w:t>
      </w:r>
      <w:r w:rsidRPr="00A32B72">
        <w:rPr>
          <w:rFonts w:ascii="GHEA Grapalat" w:hAnsi="GHEA Grapalat" w:cs="Sylfaen"/>
          <w:sz w:val="20"/>
        </w:rPr>
        <w:t>ստանալու</w:t>
      </w:r>
      <w:r w:rsidRPr="00A32B72">
        <w:rPr>
          <w:rFonts w:ascii="GHEA Grapalat" w:hAnsi="GHEA Grapalat" w:cs="Arial"/>
          <w:sz w:val="20"/>
          <w:lang w:val="af-ZA"/>
        </w:rPr>
        <w:t xml:space="preserve"> </w:t>
      </w:r>
      <w:r w:rsidRPr="00A32B72">
        <w:rPr>
          <w:rFonts w:ascii="GHEA Grapalat" w:hAnsi="GHEA Grapalat" w:cs="Sylfaen"/>
          <w:sz w:val="20"/>
        </w:rPr>
        <w:t>օրվան</w:t>
      </w:r>
      <w:r w:rsidRPr="00A32B72">
        <w:rPr>
          <w:rFonts w:ascii="GHEA Grapalat" w:hAnsi="GHEA Grapalat" w:cs="Arial"/>
          <w:sz w:val="20"/>
          <w:lang w:val="af-ZA"/>
        </w:rPr>
        <w:t xml:space="preserve"> </w:t>
      </w:r>
      <w:r w:rsidRPr="00A32B72">
        <w:rPr>
          <w:rFonts w:ascii="GHEA Grapalat" w:hAnsi="GHEA Grapalat" w:cs="Sylfaen"/>
          <w:sz w:val="20"/>
        </w:rPr>
        <w:t>հաջորդող</w:t>
      </w:r>
      <w:r w:rsidRPr="00A32B72">
        <w:rPr>
          <w:rFonts w:ascii="GHEA Grapalat" w:hAnsi="GHEA Grapalat" w:cs="Arial"/>
          <w:sz w:val="20"/>
          <w:lang w:val="af-ZA"/>
        </w:rPr>
        <w:t xml:space="preserve"> </w:t>
      </w:r>
      <w:r w:rsidRPr="00A32B72">
        <w:rPr>
          <w:rFonts w:ascii="GHEA Grapalat" w:hAnsi="GHEA Grapalat" w:cs="Sylfaen"/>
          <w:sz w:val="20"/>
        </w:rPr>
        <w:t>եր</w:t>
      </w:r>
      <w:r w:rsidR="00A93710" w:rsidRPr="00A32B72">
        <w:rPr>
          <w:rFonts w:ascii="GHEA Grapalat" w:hAnsi="GHEA Grapalat" w:cs="Sylfaen"/>
          <w:sz w:val="20"/>
        </w:rPr>
        <w:t>կու</w:t>
      </w:r>
      <w:r w:rsidRPr="00A32B72">
        <w:rPr>
          <w:rFonts w:ascii="GHEA Grapalat" w:hAnsi="GHEA Grapalat" w:cs="Arial"/>
          <w:sz w:val="20"/>
          <w:lang w:val="af-ZA"/>
        </w:rPr>
        <w:t xml:space="preserve"> </w:t>
      </w:r>
      <w:r w:rsidRPr="00A32B72">
        <w:rPr>
          <w:rFonts w:ascii="GHEA Grapalat" w:hAnsi="GHEA Grapalat" w:cs="Sylfaen"/>
          <w:sz w:val="20"/>
        </w:rPr>
        <w:t>օրացուցային</w:t>
      </w:r>
      <w:r w:rsidRPr="00A32B72">
        <w:rPr>
          <w:rFonts w:ascii="GHEA Grapalat" w:hAnsi="GHEA Grapalat" w:cs="Arial"/>
          <w:sz w:val="20"/>
          <w:lang w:val="af-ZA"/>
        </w:rPr>
        <w:t xml:space="preserve"> </w:t>
      </w:r>
      <w:r w:rsidRPr="00A32B72">
        <w:rPr>
          <w:rFonts w:ascii="GHEA Grapalat" w:hAnsi="GHEA Grapalat" w:cs="Sylfaen"/>
          <w:sz w:val="20"/>
        </w:rPr>
        <w:t>օրվա</w:t>
      </w:r>
      <w:r w:rsidRPr="00A32B72">
        <w:rPr>
          <w:rFonts w:ascii="GHEA Grapalat" w:hAnsi="GHEA Grapalat" w:cs="Arial"/>
          <w:sz w:val="20"/>
          <w:lang w:val="af-ZA"/>
        </w:rPr>
        <w:t xml:space="preserve"> </w:t>
      </w:r>
      <w:r w:rsidRPr="00A32B72">
        <w:rPr>
          <w:rFonts w:ascii="GHEA Grapalat" w:hAnsi="GHEA Grapalat" w:cs="Sylfaen"/>
          <w:sz w:val="20"/>
        </w:rPr>
        <w:t>ընթացքում</w:t>
      </w:r>
      <w:r w:rsidR="004D5671" w:rsidRPr="00A32B72">
        <w:rPr>
          <w:rFonts w:ascii="GHEA Grapalat" w:hAnsi="GHEA Grapalat" w:cs="Tahoma"/>
          <w:sz w:val="20"/>
        </w:rPr>
        <w:t>։</w:t>
      </w:r>
      <w:r w:rsidR="006265F4" w:rsidRPr="00A32B72">
        <w:rPr>
          <w:rFonts w:ascii="GHEA Grapalat" w:hAnsi="GHEA Grapalat" w:cs="Tahoma"/>
          <w:sz w:val="20"/>
          <w:vertAlign w:val="superscript"/>
        </w:rPr>
        <w:t>5</w:t>
      </w:r>
      <w:r w:rsidR="00781688" w:rsidRPr="00A32B72">
        <w:rPr>
          <w:rFonts w:ascii="GHEA Grapalat" w:hAnsi="GHEA Grapalat" w:cs="Tahoma"/>
          <w:sz w:val="20"/>
          <w:lang w:val="af-ZA"/>
        </w:rPr>
        <w:t xml:space="preserve"> </w:t>
      </w:r>
      <w:r w:rsidRPr="00A32B72">
        <w:rPr>
          <w:rFonts w:ascii="GHEA Grapalat" w:hAnsi="GHEA Grapalat"/>
          <w:sz w:val="20"/>
          <w:lang w:val="af-ZA"/>
        </w:rPr>
        <w:t xml:space="preserve"> </w:t>
      </w:r>
    </w:p>
    <w:p w:rsidR="00096865" w:rsidRPr="00AE2768" w:rsidRDefault="00096865" w:rsidP="00E601A1">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00781688" w:rsidRPr="00AE2768">
        <w:rPr>
          <w:rFonts w:ascii="GHEA Grapalat" w:hAnsi="GHEA Grapalat" w:cs="Arial"/>
          <w:sz w:val="20"/>
        </w:rPr>
        <w:t>պարզաբանումը</w:t>
      </w:r>
      <w:r w:rsidR="00781688" w:rsidRPr="00AE2768">
        <w:rPr>
          <w:rFonts w:ascii="GHEA Grapalat" w:hAnsi="GHEA Grapalat" w:cs="Arial"/>
          <w:sz w:val="20"/>
          <w:lang w:val="af-ZA"/>
        </w:rPr>
        <w:t xml:space="preserve"> </w:t>
      </w:r>
      <w:r w:rsidR="00781688" w:rsidRPr="00AE2768">
        <w:rPr>
          <w:rFonts w:ascii="GHEA Grapalat" w:hAnsi="GHEA Grapalat" w:cs="Arial"/>
          <w:sz w:val="20"/>
        </w:rPr>
        <w:t>տրամադրելու</w:t>
      </w:r>
      <w:r w:rsidR="00781688" w:rsidRPr="00AE2768">
        <w:rPr>
          <w:rFonts w:ascii="GHEA Grapalat" w:hAnsi="GHEA Grapalat" w:cs="Arial"/>
          <w:sz w:val="20"/>
          <w:lang w:val="af-ZA"/>
        </w:rPr>
        <w:t xml:space="preserve"> </w:t>
      </w:r>
      <w:r w:rsidR="00781688" w:rsidRPr="00AE2768">
        <w:rPr>
          <w:rFonts w:ascii="GHEA Grapalat" w:hAnsi="GHEA Grapalat" w:cs="Arial"/>
          <w:sz w:val="20"/>
        </w:rPr>
        <w:t>օրը</w:t>
      </w:r>
      <w:r w:rsidR="00781688"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00757A3F" w:rsidRPr="00AE2768">
        <w:rPr>
          <w:rFonts w:ascii="GHEA Grapalat" w:hAnsi="GHEA Grapalat" w:cs="Sylfaen"/>
          <w:sz w:val="20"/>
          <w:lang w:val="af-ZA"/>
        </w:rPr>
        <w:t xml:space="preserve">www.procurement.am </w:t>
      </w:r>
      <w:r w:rsidR="00757A3F" w:rsidRPr="00AE2768">
        <w:rPr>
          <w:rFonts w:ascii="GHEA Grapalat" w:hAnsi="GHEA Grapalat" w:cs="Sylfaen"/>
          <w:sz w:val="20"/>
          <w:lang w:val="ru-RU"/>
        </w:rPr>
        <w:t>հասցեով</w:t>
      </w:r>
      <w:r w:rsidR="00757A3F" w:rsidRPr="00AE2768">
        <w:rPr>
          <w:rFonts w:ascii="GHEA Grapalat" w:hAnsi="GHEA Grapalat" w:cs="Sylfaen"/>
          <w:sz w:val="20"/>
          <w:lang w:val="af-ZA"/>
        </w:rPr>
        <w:t xml:space="preserve"> </w:t>
      </w:r>
      <w:r w:rsidR="00757A3F" w:rsidRPr="00AE2768">
        <w:rPr>
          <w:rFonts w:ascii="GHEA Grapalat" w:hAnsi="GHEA Grapalat" w:cs="Sylfaen"/>
          <w:sz w:val="20"/>
        </w:rPr>
        <w:t>գործող</w:t>
      </w:r>
      <w:r w:rsidR="00757A3F" w:rsidRPr="00AE2768">
        <w:rPr>
          <w:rFonts w:ascii="GHEA Grapalat" w:hAnsi="GHEA Grapalat" w:cs="Sylfaen"/>
          <w:sz w:val="20"/>
          <w:lang w:val="af-ZA"/>
        </w:rPr>
        <w:t xml:space="preserve"> </w:t>
      </w:r>
      <w:r w:rsidR="00757A3F" w:rsidRPr="00AE2768">
        <w:rPr>
          <w:rFonts w:ascii="GHEA Grapalat" w:hAnsi="GHEA Grapalat" w:cs="Sylfaen"/>
          <w:sz w:val="20"/>
          <w:lang w:val="ru-RU"/>
        </w:rPr>
        <w:t>տեղեկագր</w:t>
      </w:r>
      <w:r w:rsidR="009A73D5" w:rsidRPr="00AE2768">
        <w:rPr>
          <w:rFonts w:ascii="GHEA Grapalat" w:hAnsi="GHEA Grapalat" w:cs="Sylfaen"/>
          <w:sz w:val="20"/>
        </w:rPr>
        <w:t>ի</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այսուհետ</w:t>
      </w:r>
      <w:r w:rsidR="009A73D5" w:rsidRPr="00AE2768">
        <w:rPr>
          <w:rFonts w:ascii="GHEA Grapalat" w:hAnsi="GHEA Grapalat" w:cs="Sylfaen"/>
          <w:sz w:val="20"/>
          <w:lang w:val="af-ZA"/>
        </w:rPr>
        <w:t xml:space="preserve">` </w:t>
      </w:r>
      <w:r w:rsidR="009A73D5" w:rsidRPr="00AE2768">
        <w:rPr>
          <w:rFonts w:ascii="GHEA Grapalat" w:hAnsi="GHEA Grapalat" w:cs="Sylfaen"/>
          <w:sz w:val="20"/>
          <w:lang w:val="ru-RU"/>
        </w:rPr>
        <w:t>տեղեկագիր</w:t>
      </w:r>
      <w:r w:rsidR="009A73D5"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Գնումների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հայտարարություններ</w:t>
      </w:r>
      <w:r w:rsidR="001C76F7" w:rsidRPr="00AE2768">
        <w:rPr>
          <w:rFonts w:ascii="GHEA Grapalat" w:hAnsi="GHEA Grapalat"/>
          <w:lang w:val="af-ZA"/>
        </w:rPr>
        <w:t>»</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բաժնի</w:t>
      </w:r>
      <w:r w:rsidR="00051B7F" w:rsidRPr="00AE2768">
        <w:rPr>
          <w:rFonts w:ascii="GHEA Grapalat" w:hAnsi="GHEA Grapalat" w:cs="Sylfaen"/>
          <w:sz w:val="20"/>
          <w:lang w:val="af-ZA"/>
        </w:rPr>
        <w:t xml:space="preserve"> </w:t>
      </w:r>
      <w:r w:rsidR="001C76F7" w:rsidRPr="00AE2768">
        <w:rPr>
          <w:rFonts w:ascii="GHEA Grapalat" w:hAnsi="GHEA Grapalat"/>
          <w:lang w:val="af-ZA"/>
        </w:rPr>
        <w:t>«</w:t>
      </w:r>
      <w:r w:rsidR="00051B7F" w:rsidRPr="00AE2768">
        <w:rPr>
          <w:rFonts w:ascii="GHEA Grapalat" w:hAnsi="GHEA Grapalat" w:cs="Sylfaen"/>
          <w:sz w:val="20"/>
        </w:rPr>
        <w:t>Հրավերների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պարզաբանումների</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վերաբերյալ</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հայտարարություններ</w:t>
      </w:r>
      <w:r w:rsidR="001C76F7" w:rsidRPr="00AE2768">
        <w:rPr>
          <w:rFonts w:ascii="GHEA Grapalat" w:hAnsi="GHEA Grapalat"/>
          <w:lang w:val="af-ZA"/>
        </w:rPr>
        <w:t>»</w:t>
      </w:r>
      <w:r w:rsidR="00051B7F" w:rsidRPr="00AE2768">
        <w:rPr>
          <w:rFonts w:ascii="GHEA Grapalat" w:hAnsi="GHEA Grapalat" w:cs="Sylfaen"/>
          <w:sz w:val="20"/>
          <w:lang w:val="af-ZA"/>
        </w:rPr>
        <w:t xml:space="preserve"> </w:t>
      </w:r>
      <w:r w:rsidR="00051B7F" w:rsidRPr="00AE2768">
        <w:rPr>
          <w:rFonts w:ascii="GHEA Grapalat" w:hAnsi="GHEA Grapalat" w:cs="Sylfaen"/>
          <w:sz w:val="20"/>
        </w:rPr>
        <w:t>ենթաբա</w:t>
      </w:r>
      <w:r w:rsidR="009A73D5" w:rsidRPr="00AE2768">
        <w:rPr>
          <w:rFonts w:ascii="GHEA Grapalat" w:hAnsi="GHEA Grapalat" w:cs="Sylfaen"/>
          <w:sz w:val="20"/>
        </w:rPr>
        <w:t>բաժնում</w:t>
      </w:r>
      <w:r w:rsidR="00781688" w:rsidRPr="00AE2768">
        <w:rPr>
          <w:rFonts w:ascii="GHEA Grapalat" w:hAnsi="GHEA Grapalat" w:cs="Sylfaen"/>
          <w:sz w:val="20"/>
          <w:lang w:val="af-ZA"/>
        </w:rPr>
        <w:t>`</w:t>
      </w:r>
      <w:r w:rsidR="009A73D5"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00051B7F"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004D5671" w:rsidRPr="00AE2768">
        <w:rPr>
          <w:rFonts w:ascii="GHEA Grapalat" w:hAnsi="GHEA Grapalat" w:cs="Tahoma"/>
          <w:sz w:val="20"/>
        </w:rPr>
        <w:t>։</w:t>
      </w:r>
      <w:r w:rsidR="00A93710" w:rsidRPr="00AE2768">
        <w:rPr>
          <w:rFonts w:ascii="GHEA Grapalat" w:hAnsi="GHEA Grapalat" w:cs="Tahoma"/>
          <w:sz w:val="20"/>
          <w:lang w:val="af-ZA"/>
        </w:rPr>
        <w:t xml:space="preserve"> </w:t>
      </w:r>
    </w:p>
    <w:p w:rsidR="00096865" w:rsidRPr="00AE2768" w:rsidRDefault="00096865" w:rsidP="00EF3662">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009A73D5" w:rsidRPr="00AE2768">
        <w:rPr>
          <w:rFonts w:ascii="GHEA Grapalat" w:hAnsi="GHEA Grapalat" w:cs="Arial Unicode"/>
          <w:sz w:val="20"/>
        </w:rPr>
        <w:t>սույն</w:t>
      </w:r>
      <w:r w:rsidR="009A73D5"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կամ</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եթե</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հարցումը</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վերաբերում</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է</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վերջինիս</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կողմից</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առաջարկվելիք</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ապրանքների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տեխնիկական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բնութագրերի</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սույն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հրավերով</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նախատեսված</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տեխնիկական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բնութագրերին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համարժեքության</w:t>
      </w:r>
      <w:r w:rsidR="005A16C6" w:rsidRPr="00AE2768">
        <w:rPr>
          <w:rFonts w:ascii="GHEA Grapalat" w:hAnsi="GHEA Grapalat" w:cs="Sylfaen"/>
          <w:sz w:val="20"/>
          <w:lang w:val="af-ZA"/>
        </w:rPr>
        <w:t xml:space="preserve"> </w:t>
      </w:r>
      <w:r w:rsidR="005A16C6" w:rsidRPr="00AE2768">
        <w:rPr>
          <w:rFonts w:ascii="GHEA Grapalat" w:hAnsi="GHEA Grapalat" w:cs="Sylfaen"/>
          <w:sz w:val="20"/>
          <w:lang w:val="ru-RU"/>
        </w:rPr>
        <w:t>համա</w:t>
      </w:r>
      <w:r w:rsidR="005A16C6" w:rsidRPr="00AE2768">
        <w:rPr>
          <w:rFonts w:ascii="GHEA Grapalat" w:hAnsi="GHEA Grapalat" w:cs="Sylfaen"/>
          <w:sz w:val="20"/>
          <w:lang w:val="af-ZA"/>
        </w:rPr>
        <w:softHyphen/>
      </w:r>
      <w:r w:rsidR="005A16C6" w:rsidRPr="00AE2768">
        <w:rPr>
          <w:rFonts w:ascii="GHEA Grapalat" w:hAnsi="GHEA Grapalat" w:cs="Sylfaen"/>
          <w:sz w:val="20"/>
          <w:lang w:val="ru-RU"/>
        </w:rPr>
        <w:t>պատասխանությանը</w:t>
      </w:r>
      <w:r w:rsidR="004D5671" w:rsidRPr="00AE2768">
        <w:rPr>
          <w:rFonts w:ascii="GHEA Grapalat" w:hAnsi="GHEA Grapalat" w:cs="Tahoma"/>
          <w:sz w:val="20"/>
        </w:rPr>
        <w:t>։</w:t>
      </w:r>
      <w:r w:rsidRPr="00AE2768">
        <w:rPr>
          <w:rFonts w:ascii="GHEA Grapalat" w:hAnsi="GHEA Grapalat" w:cs="Arial Unicode"/>
          <w:sz w:val="20"/>
          <w:lang w:val="af-ZA"/>
        </w:rPr>
        <w:t xml:space="preserve"> </w:t>
      </w:r>
      <w:r w:rsidR="00A4729F" w:rsidRPr="00AE2768">
        <w:rPr>
          <w:rFonts w:ascii="GHEA Grapalat" w:hAnsi="GHEA Grapalat"/>
          <w:sz w:val="20"/>
          <w:szCs w:val="20"/>
        </w:rPr>
        <w:t>Ընդ</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որում</w:t>
      </w:r>
      <w:r w:rsidR="00A4729F" w:rsidRPr="00AE2768">
        <w:rPr>
          <w:rFonts w:ascii="GHEA Grapalat" w:hAnsi="GHEA Grapalat"/>
          <w:sz w:val="20"/>
          <w:szCs w:val="20"/>
          <w:lang w:val="af-ZA"/>
        </w:rPr>
        <w:t xml:space="preserve">, </w:t>
      </w:r>
      <w:r w:rsidR="00051B7F" w:rsidRPr="00AE2768">
        <w:rPr>
          <w:rFonts w:ascii="GHEA Grapalat" w:hAnsi="GHEA Grapalat"/>
          <w:sz w:val="20"/>
          <w:szCs w:val="20"/>
        </w:rPr>
        <w:t>մ</w:t>
      </w:r>
      <w:r w:rsidR="00A4729F" w:rsidRPr="00AE2768">
        <w:rPr>
          <w:rFonts w:ascii="GHEA Grapalat" w:hAnsi="GHEA Grapalat"/>
          <w:sz w:val="20"/>
          <w:szCs w:val="20"/>
        </w:rPr>
        <w:t>ասնակիցը</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գրավոր</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ծանուցվում</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է</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պարզաբանում</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չտրամադրելու</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հիմքերի</w:t>
      </w:r>
      <w:r w:rsidR="00A4729F" w:rsidRPr="00AE2768">
        <w:rPr>
          <w:rFonts w:ascii="GHEA Grapalat" w:hAnsi="GHEA Grapalat"/>
          <w:sz w:val="20"/>
          <w:szCs w:val="20"/>
          <w:lang w:val="af-ZA"/>
        </w:rPr>
        <w:t xml:space="preserve"> </w:t>
      </w:r>
      <w:r w:rsidR="00A4729F" w:rsidRPr="00AE2768">
        <w:rPr>
          <w:rFonts w:ascii="GHEA Grapalat" w:hAnsi="GHEA Grapalat"/>
          <w:sz w:val="20"/>
          <w:szCs w:val="20"/>
        </w:rPr>
        <w:t>մասին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հարցումը</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ստանալու</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օրվան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հաջորդող</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երկու</w:t>
      </w:r>
      <w:r w:rsidR="00A4729F" w:rsidRPr="00AE2768">
        <w:rPr>
          <w:rFonts w:ascii="GHEA Grapalat" w:hAnsi="GHEA Grapalat" w:cs="Sylfaen"/>
          <w:sz w:val="20"/>
          <w:szCs w:val="20"/>
          <w:lang w:val="af-ZA"/>
        </w:rPr>
        <w:t xml:space="preserve"> </w:t>
      </w:r>
      <w:r w:rsidR="00A4729F" w:rsidRPr="00AE2768">
        <w:rPr>
          <w:rFonts w:ascii="GHEA Grapalat" w:hAnsi="GHEA Grapalat" w:cs="Sylfaen"/>
          <w:sz w:val="20"/>
          <w:szCs w:val="20"/>
        </w:rPr>
        <w:t>օրացուցային</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օրվա</w:t>
      </w:r>
      <w:r w:rsidR="00A4729F" w:rsidRPr="00AE2768">
        <w:rPr>
          <w:rFonts w:ascii="GHEA Grapalat" w:hAnsi="GHEA Grapalat"/>
          <w:sz w:val="20"/>
          <w:szCs w:val="20"/>
          <w:lang w:val="af-ZA"/>
        </w:rPr>
        <w:t xml:space="preserve"> </w:t>
      </w:r>
      <w:r w:rsidR="00A4729F" w:rsidRPr="00AE2768">
        <w:rPr>
          <w:rFonts w:ascii="GHEA Grapalat" w:hAnsi="GHEA Grapalat" w:cs="Sylfaen"/>
          <w:sz w:val="20"/>
          <w:szCs w:val="20"/>
        </w:rPr>
        <w:t>ընթացքում</w:t>
      </w:r>
      <w:r w:rsidR="00A4729F" w:rsidRPr="00AE2768">
        <w:rPr>
          <w:rFonts w:ascii="GHEA Grapalat" w:hAnsi="GHEA Grapalat"/>
          <w:sz w:val="20"/>
          <w:szCs w:val="20"/>
          <w:lang w:val="af-ZA"/>
        </w:rPr>
        <w:t>:</w:t>
      </w:r>
    </w:p>
    <w:p w:rsidR="00096865" w:rsidRPr="00AE2768" w:rsidRDefault="00096865"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004D5671"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004D5671" w:rsidRPr="00AE2768">
        <w:rPr>
          <w:rFonts w:ascii="GHEA Grapalat" w:hAnsi="GHEA Grapalat" w:cs="Tahoma"/>
          <w:sz w:val="20"/>
        </w:rPr>
        <w:t>։</w:t>
      </w:r>
      <w:r w:rsidRPr="00AE2768">
        <w:rPr>
          <w:rFonts w:ascii="GHEA Grapalat" w:hAnsi="GHEA Grapalat" w:cs="Arial Unicode"/>
          <w:sz w:val="20"/>
          <w:lang w:val="af-ZA"/>
        </w:rPr>
        <w:t xml:space="preserve"> </w:t>
      </w:r>
    </w:p>
    <w:p w:rsidR="00581DC3" w:rsidRPr="00AE2768" w:rsidRDefault="005754F7"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D08B4">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D08B4">
        <w:rPr>
          <w:rFonts w:ascii="GHEA Grapalat" w:hAnsi="GHEA Grapalat" w:cs="Sylfaen"/>
          <w:sz w:val="20"/>
          <w:lang w:val="hy-AM"/>
        </w:rPr>
        <w:t xml:space="preserve"> </w:t>
      </w:r>
    </w:p>
    <w:p w:rsidR="00096865" w:rsidRPr="00AE2768" w:rsidRDefault="00096865" w:rsidP="00EF3662">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006265F4" w:rsidRPr="000D08B4">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004D5671" w:rsidRPr="00AE2768">
        <w:rPr>
          <w:rFonts w:ascii="GHEA Grapalat" w:hAnsi="GHEA Grapalat" w:cs="Tahoma"/>
          <w:sz w:val="20"/>
          <w:lang w:val="hy-AM"/>
        </w:rPr>
        <w:t>։</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lastRenderedPageBreak/>
        <w:t>դեպքում</w:t>
      </w:r>
      <w:r w:rsidRPr="00AE2768">
        <w:rPr>
          <w:rFonts w:ascii="GHEA Grapalat" w:hAnsi="GHEA Grapalat" w:cs="Arial Unicode"/>
          <w:sz w:val="20"/>
          <w:lang w:val="hy-AM"/>
        </w:rPr>
        <w:t xml:space="preserve"> </w:t>
      </w:r>
      <w:r w:rsidR="00051B7F" w:rsidRPr="00AE2768">
        <w:rPr>
          <w:rFonts w:ascii="GHEA Grapalat" w:hAnsi="GHEA Grapalat" w:cs="Sylfaen"/>
          <w:sz w:val="20"/>
          <w:lang w:val="hy-AM"/>
        </w:rPr>
        <w:t>մ</w:t>
      </w:r>
      <w:r w:rsidRPr="00AE2768">
        <w:rPr>
          <w:rFonts w:ascii="GHEA Grapalat" w:hAnsi="GHEA Grapalat" w:cs="Sylfaen"/>
          <w:sz w:val="20"/>
          <w:lang w:val="hy-AM"/>
        </w:rPr>
        <w:t>ասնակիցները</w:t>
      </w:r>
      <w:r w:rsidRPr="00AE2768">
        <w:rPr>
          <w:rFonts w:ascii="GHEA Grapalat" w:hAnsi="GHEA Grapalat" w:cs="Arial Unicode"/>
          <w:sz w:val="20"/>
          <w:lang w:val="hy-AM"/>
        </w:rPr>
        <w:t xml:space="preserve"> </w:t>
      </w:r>
      <w:r w:rsidRPr="00AE2768">
        <w:rPr>
          <w:rFonts w:ascii="GHEA Grapalat" w:hAnsi="GHEA Grapalat" w:cs="Sylfaen"/>
          <w:sz w:val="20"/>
          <w:lang w:val="hy-AM"/>
        </w:rPr>
        <w:t>պարտավոր</w:t>
      </w:r>
      <w:r w:rsidRPr="00AE2768">
        <w:rPr>
          <w:rFonts w:ascii="GHEA Grapalat" w:hAnsi="GHEA Grapalat" w:cs="Arial Unicode"/>
          <w:sz w:val="20"/>
          <w:lang w:val="hy-AM"/>
        </w:rPr>
        <w:t xml:space="preserve"> </w:t>
      </w:r>
      <w:r w:rsidRPr="00AE2768">
        <w:rPr>
          <w:rFonts w:ascii="GHEA Grapalat" w:hAnsi="GHEA Grapalat" w:cs="Sylfaen"/>
          <w:sz w:val="20"/>
          <w:lang w:val="hy-AM"/>
        </w:rPr>
        <w:t>են</w:t>
      </w:r>
      <w:r w:rsidRPr="00AE2768">
        <w:rPr>
          <w:rFonts w:ascii="GHEA Grapalat" w:hAnsi="GHEA Grapalat" w:cs="Arial Unicode"/>
          <w:sz w:val="20"/>
          <w:lang w:val="hy-AM"/>
        </w:rPr>
        <w:t xml:space="preserve"> </w:t>
      </w:r>
      <w:r w:rsidRPr="00AE2768">
        <w:rPr>
          <w:rFonts w:ascii="GHEA Grapalat" w:hAnsi="GHEA Grapalat" w:cs="Sylfaen"/>
          <w:sz w:val="20"/>
          <w:lang w:val="hy-AM"/>
        </w:rPr>
        <w:t>երկարաձգել</w:t>
      </w:r>
      <w:r w:rsidRPr="00AE2768">
        <w:rPr>
          <w:rFonts w:ascii="GHEA Grapalat" w:hAnsi="GHEA Grapalat" w:cs="Arial Unicode"/>
          <w:sz w:val="20"/>
          <w:lang w:val="hy-AM"/>
        </w:rPr>
        <w:t xml:space="preserve"> </w:t>
      </w:r>
      <w:r w:rsidRPr="00AE2768">
        <w:rPr>
          <w:rFonts w:ascii="GHEA Grapalat" w:hAnsi="GHEA Grapalat" w:cs="Sylfaen"/>
          <w:sz w:val="20"/>
          <w:lang w:val="hy-AM"/>
        </w:rPr>
        <w:t>իրենց</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ներկայացրած</w:t>
      </w:r>
      <w:r w:rsidRPr="00AE2768">
        <w:rPr>
          <w:rFonts w:ascii="GHEA Grapalat" w:hAnsi="GHEA Grapalat" w:cs="Arial Unicode"/>
          <w:sz w:val="20"/>
          <w:lang w:val="hy-AM"/>
        </w:rPr>
        <w:t xml:space="preserve"> </w:t>
      </w:r>
      <w:r w:rsidRPr="00AE2768">
        <w:rPr>
          <w:rFonts w:ascii="GHEA Grapalat" w:hAnsi="GHEA Grapalat" w:cs="Sylfaen"/>
          <w:sz w:val="20"/>
          <w:lang w:val="hy-AM"/>
        </w:rPr>
        <w:t>հայտի</w:t>
      </w:r>
      <w:r w:rsidRPr="00AE2768">
        <w:rPr>
          <w:rFonts w:ascii="GHEA Grapalat" w:hAnsi="GHEA Grapalat" w:cs="Arial Unicode"/>
          <w:sz w:val="20"/>
          <w:lang w:val="hy-AM"/>
        </w:rPr>
        <w:t xml:space="preserve"> </w:t>
      </w:r>
      <w:r w:rsidRPr="00AE2768">
        <w:rPr>
          <w:rFonts w:ascii="GHEA Grapalat" w:hAnsi="GHEA Grapalat" w:cs="Sylfaen"/>
          <w:sz w:val="20"/>
          <w:lang w:val="hy-AM"/>
        </w:rPr>
        <w:t>ապահովման</w:t>
      </w:r>
      <w:r w:rsidRPr="00AE2768">
        <w:rPr>
          <w:rFonts w:ascii="GHEA Grapalat" w:hAnsi="GHEA Grapalat" w:cs="Arial Unicode"/>
          <w:sz w:val="20"/>
          <w:lang w:val="hy-AM"/>
        </w:rPr>
        <w:t xml:space="preserve"> </w:t>
      </w:r>
      <w:r w:rsidR="00781688" w:rsidRPr="00AE2768">
        <w:rPr>
          <w:rFonts w:ascii="GHEA Grapalat" w:hAnsi="GHEA Grapalat" w:cs="Arial Unicode"/>
          <w:sz w:val="20"/>
          <w:lang w:val="hy-AM"/>
        </w:rPr>
        <w:t xml:space="preserve">վավերականության </w:t>
      </w:r>
      <w:r w:rsidRPr="00AE2768">
        <w:rPr>
          <w:rFonts w:ascii="GHEA Grapalat" w:hAnsi="GHEA Grapalat" w:cs="Sylfaen"/>
          <w:sz w:val="20"/>
          <w:lang w:val="hy-AM"/>
        </w:rPr>
        <w:t>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կամ</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w:t>
      </w:r>
      <w:r w:rsidRPr="00AE2768">
        <w:rPr>
          <w:rFonts w:ascii="GHEA Grapalat" w:hAnsi="GHEA Grapalat" w:cs="Arial Unicode"/>
          <w:sz w:val="20"/>
          <w:lang w:val="hy-AM"/>
        </w:rPr>
        <w:t xml:space="preserve"> </w:t>
      </w:r>
      <w:r w:rsidRPr="00AE2768">
        <w:rPr>
          <w:rFonts w:ascii="GHEA Grapalat" w:hAnsi="GHEA Grapalat" w:cs="Sylfaen"/>
          <w:sz w:val="20"/>
          <w:lang w:val="hy-AM"/>
        </w:rPr>
        <w:t>հայտի</w:t>
      </w:r>
      <w:r w:rsidRPr="00AE2768">
        <w:rPr>
          <w:rFonts w:ascii="GHEA Grapalat" w:hAnsi="GHEA Grapalat" w:cs="Arial Unicode"/>
          <w:sz w:val="20"/>
          <w:lang w:val="hy-AM"/>
        </w:rPr>
        <w:t xml:space="preserve"> </w:t>
      </w:r>
      <w:r w:rsidRPr="00AE2768">
        <w:rPr>
          <w:rFonts w:ascii="GHEA Grapalat" w:hAnsi="GHEA Grapalat" w:cs="Sylfaen"/>
          <w:sz w:val="20"/>
          <w:lang w:val="hy-AM"/>
        </w:rPr>
        <w:t>նոր</w:t>
      </w:r>
      <w:r w:rsidRPr="00AE2768">
        <w:rPr>
          <w:rFonts w:ascii="GHEA Grapalat" w:hAnsi="GHEA Grapalat" w:cs="Arial Unicode"/>
          <w:sz w:val="20"/>
          <w:lang w:val="hy-AM"/>
        </w:rPr>
        <w:t xml:space="preserve"> </w:t>
      </w:r>
      <w:r w:rsidRPr="00AE2768">
        <w:rPr>
          <w:rFonts w:ascii="GHEA Grapalat" w:hAnsi="GHEA Grapalat" w:cs="Sylfaen"/>
          <w:sz w:val="20"/>
          <w:lang w:val="hy-AM"/>
        </w:rPr>
        <w:t>ապահովում</w:t>
      </w:r>
      <w:r w:rsidR="00101F06" w:rsidRPr="00AE2768">
        <w:rPr>
          <w:rStyle w:val="af6"/>
          <w:rFonts w:ascii="GHEA Grapalat" w:hAnsi="GHEA Grapalat" w:cs="Sylfaen"/>
          <w:color w:val="FFFFFF"/>
          <w:sz w:val="20"/>
          <w:shd w:val="clear" w:color="auto" w:fill="FFFFFF"/>
          <w:lang w:val="ru-RU"/>
        </w:rPr>
        <w:footnoteReference w:id="1"/>
      </w:r>
      <w:r w:rsidR="004D5671" w:rsidRPr="00AE2768">
        <w:rPr>
          <w:rFonts w:ascii="GHEA Grapalat" w:hAnsi="GHEA Grapalat" w:cs="Tahoma"/>
          <w:sz w:val="20"/>
          <w:lang w:val="hy-AM"/>
        </w:rPr>
        <w:t>։</w:t>
      </w:r>
      <w:r w:rsidR="00AA1568" w:rsidRPr="00AE2768">
        <w:rPr>
          <w:rFonts w:ascii="GHEA Grapalat" w:hAnsi="GHEA Grapalat" w:cs="Tahoma"/>
          <w:sz w:val="20"/>
          <w:vertAlign w:val="superscript"/>
          <w:lang w:val="hy-AM"/>
        </w:rPr>
        <w:t>6</w:t>
      </w:r>
      <w:r w:rsidRPr="00AE2768">
        <w:rPr>
          <w:rFonts w:ascii="GHEA Grapalat" w:hAnsi="GHEA Grapalat" w:cs="Arial Unicode"/>
          <w:sz w:val="20"/>
          <w:lang w:val="hy-AM"/>
        </w:rPr>
        <w:t xml:space="preserve"> </w:t>
      </w:r>
    </w:p>
    <w:p w:rsidR="006C778B" w:rsidRPr="00AE2768" w:rsidRDefault="006C778B" w:rsidP="008E5C09">
      <w:pPr>
        <w:ind w:firstLine="567"/>
        <w:jc w:val="both"/>
        <w:rPr>
          <w:rFonts w:ascii="GHEA Grapalat" w:hAnsi="GHEA Grapalat" w:cs="Sylfaen"/>
          <w:sz w:val="20"/>
          <w:lang w:val="af-ZA"/>
        </w:rPr>
      </w:pPr>
    </w:p>
    <w:p w:rsidR="00B051BE" w:rsidRPr="00AE2768" w:rsidRDefault="00B051BE" w:rsidP="00EF3662">
      <w:pPr>
        <w:jc w:val="center"/>
        <w:rPr>
          <w:rFonts w:ascii="GHEA Grapalat" w:hAnsi="GHEA Grapalat"/>
          <w:b/>
          <w:sz w:val="20"/>
          <w:lang w:val="hy-AM"/>
        </w:rPr>
      </w:pPr>
    </w:p>
    <w:p w:rsidR="00096865" w:rsidRPr="00AE2768" w:rsidRDefault="00955A1E" w:rsidP="00EF3662">
      <w:pPr>
        <w:jc w:val="center"/>
        <w:rPr>
          <w:rFonts w:ascii="GHEA Grapalat" w:hAnsi="GHEA Grapalat" w:cs="Arial"/>
          <w:b/>
          <w:sz w:val="20"/>
          <w:lang w:val="hy-AM"/>
        </w:rPr>
      </w:pPr>
      <w:r w:rsidRPr="00AE2768">
        <w:rPr>
          <w:rFonts w:ascii="GHEA Grapalat" w:hAnsi="GHEA Grapalat"/>
          <w:b/>
          <w:sz w:val="20"/>
          <w:lang w:val="hy-AM"/>
        </w:rPr>
        <w:t xml:space="preserve">4.  </w:t>
      </w:r>
      <w:r w:rsidRPr="00AE2768">
        <w:rPr>
          <w:rFonts w:ascii="GHEA Grapalat" w:hAnsi="GHEA Grapalat" w:cs="Sylfaen"/>
          <w:b/>
          <w:sz w:val="20"/>
          <w:lang w:val="hy-AM"/>
        </w:rPr>
        <w:t>ՀԱՅՏԸ</w:t>
      </w:r>
      <w:r w:rsidRPr="00AE2768">
        <w:rPr>
          <w:rFonts w:ascii="GHEA Grapalat" w:hAnsi="GHEA Grapalat" w:cs="Arial"/>
          <w:b/>
          <w:sz w:val="20"/>
          <w:lang w:val="hy-AM"/>
        </w:rPr>
        <w:t xml:space="preserve"> </w:t>
      </w:r>
      <w:r w:rsidRPr="00AE2768">
        <w:rPr>
          <w:rFonts w:ascii="GHEA Grapalat" w:hAnsi="GHEA Grapalat" w:cs="Sylfaen"/>
          <w:b/>
          <w:sz w:val="20"/>
          <w:lang w:val="hy-AM"/>
        </w:rPr>
        <w:t>ՆԵՐԿԱՅԱՑՆԵԼՈՒ</w:t>
      </w:r>
      <w:r w:rsidRPr="00AE2768">
        <w:rPr>
          <w:rFonts w:ascii="GHEA Grapalat" w:hAnsi="GHEA Grapalat" w:cs="Arial"/>
          <w:b/>
          <w:sz w:val="20"/>
          <w:lang w:val="hy-AM"/>
        </w:rPr>
        <w:t xml:space="preserve"> </w:t>
      </w:r>
      <w:r w:rsidRPr="00AE2768">
        <w:rPr>
          <w:rFonts w:ascii="GHEA Grapalat" w:hAnsi="GHEA Grapalat" w:cs="Sylfaen"/>
          <w:b/>
          <w:sz w:val="20"/>
          <w:lang w:val="hy-AM"/>
        </w:rPr>
        <w:t>ԿԱՐԳԸ</w:t>
      </w:r>
    </w:p>
    <w:p w:rsidR="00096865" w:rsidRPr="00AE2768" w:rsidRDefault="00096865" w:rsidP="00EF3662">
      <w:pPr>
        <w:jc w:val="center"/>
        <w:rPr>
          <w:rFonts w:ascii="GHEA Grapalat" w:hAnsi="GHEA Grapalat"/>
          <w:b/>
          <w:sz w:val="20"/>
          <w:lang w:val="hy-AM"/>
        </w:rPr>
      </w:pPr>
      <w:r w:rsidRPr="00AE2768">
        <w:rPr>
          <w:rFonts w:ascii="GHEA Grapalat" w:hAnsi="GHEA Grapalat"/>
          <w:b/>
          <w:sz w:val="20"/>
          <w:lang w:val="hy-AM"/>
        </w:rPr>
        <w:t xml:space="preserve">  </w:t>
      </w:r>
    </w:p>
    <w:p w:rsidR="00096865" w:rsidRPr="00AE2768" w:rsidRDefault="00096865" w:rsidP="00EF3662">
      <w:pPr>
        <w:ind w:firstLine="567"/>
        <w:jc w:val="both"/>
        <w:rPr>
          <w:rFonts w:ascii="GHEA Grapalat" w:hAnsi="GHEA Grapalat"/>
          <w:sz w:val="20"/>
          <w:lang w:val="hy-AM"/>
        </w:rPr>
      </w:pPr>
      <w:r w:rsidRPr="00AE2768">
        <w:rPr>
          <w:rFonts w:ascii="GHEA Grapalat" w:hAnsi="GHEA Grapalat"/>
          <w:sz w:val="20"/>
          <w:lang w:val="hy-AM"/>
        </w:rPr>
        <w:t>4</w:t>
      </w:r>
      <w:r w:rsidRPr="00AE2768">
        <w:rPr>
          <w:rFonts w:ascii="GHEA Grapalat" w:hAnsi="GHEA Grapalat" w:cs="Sylfaen"/>
          <w:sz w:val="20"/>
          <w:lang w:val="hy-AM"/>
        </w:rPr>
        <w:t xml:space="preserve">.1 Սույն ընթացակարգին մասնակցելու համար </w:t>
      </w:r>
      <w:r w:rsidR="000946A3" w:rsidRPr="00AE2768">
        <w:rPr>
          <w:rFonts w:ascii="GHEA Grapalat" w:hAnsi="GHEA Grapalat" w:cs="Sylfaen"/>
          <w:sz w:val="20"/>
          <w:lang w:val="hy-AM"/>
        </w:rPr>
        <w:t xml:space="preserve">մասնակիցը </w:t>
      </w:r>
      <w:r w:rsidR="00926875" w:rsidRPr="00AE2768">
        <w:rPr>
          <w:rFonts w:ascii="GHEA Grapalat" w:hAnsi="GHEA Grapalat" w:cs="Sylfaen"/>
          <w:sz w:val="20"/>
          <w:lang w:val="hy-AM"/>
        </w:rPr>
        <w:t xml:space="preserve">հանձնաժողովին ներկայացնում է </w:t>
      </w:r>
      <w:r w:rsidR="000946A3" w:rsidRPr="00AE2768">
        <w:rPr>
          <w:rFonts w:ascii="GHEA Grapalat" w:hAnsi="GHEA Grapalat" w:cs="Sylfaen"/>
          <w:sz w:val="20"/>
          <w:lang w:val="hy-AM"/>
        </w:rPr>
        <w:t>հայտ</w:t>
      </w:r>
      <w:r w:rsidR="004D5671" w:rsidRPr="00AE2768">
        <w:rPr>
          <w:rFonts w:ascii="GHEA Grapalat" w:hAnsi="GHEA Grapalat" w:cs="Tahoma"/>
          <w:sz w:val="20"/>
          <w:lang w:val="hy-AM"/>
        </w:rPr>
        <w:t>։</w:t>
      </w:r>
      <w:r w:rsidRPr="00AE2768">
        <w:rPr>
          <w:rFonts w:ascii="GHEA Grapalat" w:hAnsi="GHEA Grapalat"/>
          <w:sz w:val="20"/>
          <w:lang w:val="hy-AM"/>
        </w:rPr>
        <w:t xml:space="preserve"> </w:t>
      </w:r>
      <w:r w:rsidR="00220ACB" w:rsidRPr="00AE2768">
        <w:rPr>
          <w:rFonts w:ascii="GHEA Grapalat" w:hAnsi="GHEA Grapalat" w:cs="Sylfaen"/>
          <w:sz w:val="20"/>
          <w:lang w:val="hy-AM"/>
        </w:rPr>
        <w:t xml:space="preserve">Հայտը սույն հրավերի հիման վրա </w:t>
      </w:r>
      <w:r w:rsidR="00051B7F" w:rsidRPr="00AE2768">
        <w:rPr>
          <w:rFonts w:ascii="GHEA Grapalat" w:hAnsi="GHEA Grapalat" w:cs="Sylfaen"/>
          <w:sz w:val="20"/>
          <w:lang w:val="hy-AM"/>
        </w:rPr>
        <w:t>մ</w:t>
      </w:r>
      <w:r w:rsidR="00220ACB" w:rsidRPr="00AE2768">
        <w:rPr>
          <w:rFonts w:ascii="GHEA Grapalat" w:hAnsi="GHEA Grapalat" w:cs="Sylfaen"/>
          <w:sz w:val="20"/>
          <w:lang w:val="hy-AM"/>
        </w:rPr>
        <w:t>ասնակցի կողմից ներկայացվող առաջարկն</w:t>
      </w:r>
      <w:r w:rsidR="005F1F95" w:rsidRPr="00AE2768">
        <w:rPr>
          <w:rFonts w:ascii="GHEA Grapalat" w:hAnsi="GHEA Grapalat" w:cs="Sylfaen"/>
          <w:sz w:val="20"/>
          <w:lang w:val="hy-AM"/>
        </w:rPr>
        <w:t xml:space="preserve"> է:</w:t>
      </w:r>
    </w:p>
    <w:p w:rsidR="00486B55" w:rsidRPr="00AE2768" w:rsidRDefault="00096865" w:rsidP="00EF3662">
      <w:pPr>
        <w:pStyle w:val="23"/>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000946A3" w:rsidRPr="00AE2768">
        <w:rPr>
          <w:rFonts w:ascii="GHEA Grapalat" w:hAnsi="GHEA Grapalat" w:cs="Sylfaen"/>
        </w:rPr>
        <w:t>է</w:t>
      </w:r>
      <w:r w:rsidR="000946A3"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0D08B4">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004D5671" w:rsidRPr="00AE2768">
        <w:rPr>
          <w:rFonts w:ascii="GHEA Grapalat" w:hAnsi="GHEA Grapalat" w:cs="Sylfaen"/>
          <w:szCs w:val="24"/>
          <w:lang w:val="hy-AM"/>
        </w:rPr>
        <w:t>։</w:t>
      </w:r>
      <w:r w:rsidRPr="00AE2768">
        <w:rPr>
          <w:rFonts w:ascii="GHEA Grapalat" w:hAnsi="GHEA Grapalat" w:cs="Sylfaen"/>
          <w:szCs w:val="24"/>
          <w:lang w:val="hy-AM"/>
        </w:rPr>
        <w:t xml:space="preserve">  </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այտը ներկայացվում </w:t>
      </w:r>
      <w:r w:rsidRPr="00AE2768">
        <w:rPr>
          <w:rFonts w:ascii="GHEA Grapalat" w:hAnsi="GHEA Grapalat" w:cs="Sylfaen"/>
          <w:szCs w:val="24"/>
          <w:lang w:val="hy-AM"/>
        </w:rPr>
        <w:t xml:space="preserve">է </w:t>
      </w:r>
      <w:r w:rsidR="00096865" w:rsidRPr="00AE2768">
        <w:rPr>
          <w:rFonts w:ascii="GHEA Grapalat" w:hAnsi="GHEA Grapalat" w:cs="Sylfaen"/>
          <w:szCs w:val="24"/>
          <w:lang w:val="hy-AM"/>
        </w:rPr>
        <w:t>մինչև դրա համար սույն հրավերով սահմանված ժամկետի ավարտը</w:t>
      </w:r>
      <w:r w:rsidR="004D5671" w:rsidRPr="00AE2768">
        <w:rPr>
          <w:rFonts w:ascii="GHEA Grapalat" w:hAnsi="GHEA Grapalat" w:cs="Sylfaen"/>
          <w:szCs w:val="24"/>
          <w:lang w:val="hy-AM"/>
        </w:rPr>
        <w:t>։</w:t>
      </w:r>
    </w:p>
    <w:p w:rsidR="00096865" w:rsidRPr="00AE2768" w:rsidRDefault="000946A3"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Հ</w:t>
      </w:r>
      <w:r w:rsidR="00096865" w:rsidRPr="00AE2768">
        <w:rPr>
          <w:rFonts w:ascii="GHEA Grapalat" w:hAnsi="GHEA Grapalat" w:cs="Sylfaen"/>
          <w:szCs w:val="24"/>
          <w:lang w:val="hy-AM"/>
        </w:rPr>
        <w:t xml:space="preserve">այտի պատրաստման կարգը նկարագրված է սույն հրավերի </w:t>
      </w:r>
      <w:r w:rsidR="00DD4F48" w:rsidRPr="00AE2768">
        <w:rPr>
          <w:rFonts w:ascii="GHEA Grapalat" w:hAnsi="GHEA Grapalat" w:cs="Sylfaen"/>
          <w:szCs w:val="24"/>
          <w:lang w:val="hy-AM"/>
        </w:rPr>
        <w:t>2-րդ</w:t>
      </w:r>
      <w:r w:rsidR="00096865" w:rsidRPr="00AE2768">
        <w:rPr>
          <w:rFonts w:ascii="GHEA Grapalat" w:hAnsi="GHEA Grapalat" w:cs="Sylfaen"/>
          <w:szCs w:val="24"/>
          <w:lang w:val="hy-AM"/>
        </w:rPr>
        <w:t xml:space="preserve"> մասում` </w:t>
      </w:r>
      <w:r w:rsidR="000D08B4">
        <w:rPr>
          <w:rFonts w:ascii="GHEA Grapalat" w:hAnsi="GHEA Grapalat" w:cs="Sylfaen"/>
          <w:szCs w:val="24"/>
          <w:lang w:val="hy-AM"/>
        </w:rPr>
        <w:t>գնանշման հարցում</w:t>
      </w:r>
      <w:r w:rsidR="00AE26C8" w:rsidRPr="00AE2768">
        <w:rPr>
          <w:rFonts w:ascii="GHEA Grapalat" w:hAnsi="GHEA Grapalat" w:cs="Sylfaen"/>
          <w:szCs w:val="24"/>
          <w:lang w:val="hy-AM"/>
        </w:rPr>
        <w:t xml:space="preserve">ի </w:t>
      </w:r>
      <w:r w:rsidR="00096865" w:rsidRPr="00AE2768">
        <w:rPr>
          <w:rFonts w:ascii="GHEA Grapalat" w:hAnsi="GHEA Grapalat" w:cs="Sylfaen"/>
          <w:szCs w:val="24"/>
          <w:lang w:val="hy-AM"/>
        </w:rPr>
        <w:t>հայտերը պատրաստելու հրահանգում</w:t>
      </w:r>
      <w:r w:rsidR="004D5671" w:rsidRPr="00AE2768">
        <w:rPr>
          <w:rFonts w:ascii="GHEA Grapalat" w:hAnsi="GHEA Grapalat" w:cs="Sylfaen"/>
          <w:szCs w:val="24"/>
          <w:lang w:val="hy-AM"/>
        </w:rPr>
        <w:t>։</w:t>
      </w:r>
    </w:p>
    <w:p w:rsidR="00A232D9" w:rsidRPr="00A32B72" w:rsidRDefault="00096865" w:rsidP="00EF3662">
      <w:pPr>
        <w:pStyle w:val="23"/>
        <w:spacing w:line="240" w:lineRule="auto"/>
        <w:ind w:firstLine="567"/>
        <w:rPr>
          <w:rFonts w:ascii="GHEA Grapalat" w:hAnsi="GHEA Grapalat" w:cs="Sylfaen"/>
          <w:color w:val="0070C0"/>
          <w:szCs w:val="24"/>
          <w:lang w:val="hy-AM"/>
        </w:rPr>
      </w:pPr>
      <w:r w:rsidRPr="00AE2768">
        <w:rPr>
          <w:rFonts w:ascii="GHEA Grapalat" w:hAnsi="GHEA Grapalat" w:cs="Sylfaen"/>
          <w:szCs w:val="24"/>
          <w:lang w:val="hy-AM"/>
        </w:rPr>
        <w:t xml:space="preserve">4.2  Ընթացակարգի հայտերն անհրաժեշտ է ներկայացնել </w:t>
      </w:r>
      <w:r w:rsidR="00E601A1" w:rsidRPr="000D08B4">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00E601A1" w:rsidRPr="000D08B4">
        <w:rPr>
          <w:rFonts w:ascii="GHEA Grapalat" w:hAnsi="GHEA Grapalat" w:cs="Sylfaen"/>
          <w:szCs w:val="24"/>
          <w:lang w:val="hy-AM"/>
        </w:rPr>
        <w:t xml:space="preserve">տեղեկագրում </w:t>
      </w:r>
      <w:r w:rsidR="00585E16" w:rsidRPr="00AE2768">
        <w:rPr>
          <w:rFonts w:ascii="GHEA Grapalat" w:hAnsi="GHEA Grapalat" w:cs="Sylfaen"/>
          <w:szCs w:val="24"/>
          <w:lang w:val="hy-AM"/>
        </w:rPr>
        <w:t>հ</w:t>
      </w:r>
      <w:r w:rsidRPr="00AE2768">
        <w:rPr>
          <w:rFonts w:ascii="GHEA Grapalat" w:hAnsi="GHEA Grapalat" w:cs="Sylfaen"/>
          <w:szCs w:val="24"/>
          <w:lang w:val="hy-AM"/>
        </w:rPr>
        <w:t xml:space="preserve">րապարակվելու </w:t>
      </w:r>
      <w:r w:rsidR="00E46DBA" w:rsidRPr="00AE2768">
        <w:rPr>
          <w:rFonts w:ascii="GHEA Grapalat" w:hAnsi="GHEA Grapalat" w:cs="Sylfaen"/>
          <w:szCs w:val="24"/>
          <w:lang w:val="hy-AM"/>
        </w:rPr>
        <w:t xml:space="preserve">օրվանից </w:t>
      </w:r>
      <w:r w:rsidRPr="00AE2768">
        <w:rPr>
          <w:rFonts w:ascii="GHEA Grapalat" w:hAnsi="GHEA Grapalat" w:cs="Sylfaen"/>
          <w:szCs w:val="24"/>
          <w:lang w:val="hy-AM"/>
        </w:rPr>
        <w:t xml:space="preserve">հաշված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szCs w:val="24"/>
          <w:lang w:val="hy-AM"/>
        </w:rPr>
        <w:t>7</w:t>
      </w:r>
      <w:r w:rsidRPr="00A32B72">
        <w:rPr>
          <w:rFonts w:ascii="GHEA Grapalat" w:hAnsi="GHEA Grapalat" w:cs="Sylfaen"/>
          <w:color w:val="0070C0"/>
          <w:szCs w:val="24"/>
          <w:lang w:val="hy-AM"/>
        </w:rPr>
        <w:t>-</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րդ օրվա ժամը </w:t>
      </w:r>
      <w:r w:rsidR="00A76C15" w:rsidRPr="00A32B72">
        <w:rPr>
          <w:rFonts w:ascii="GHEA Grapalat" w:hAnsi="GHEA Grapalat" w:cs="Sylfaen"/>
          <w:color w:val="0070C0"/>
          <w:szCs w:val="24"/>
          <w:lang w:val="hy-AM"/>
        </w:rPr>
        <w:t>«</w:t>
      </w:r>
      <w:r w:rsidR="00236D45" w:rsidRPr="00A32B72">
        <w:rPr>
          <w:rFonts w:ascii="GHEA Grapalat" w:hAnsi="GHEA Grapalat" w:cs="Sylfaen"/>
          <w:color w:val="0070C0"/>
          <w:lang w:val="hy-AM"/>
        </w:rPr>
        <w:t>12:00</w:t>
      </w:r>
      <w:r w:rsidR="00A76C15" w:rsidRPr="00A32B72">
        <w:rPr>
          <w:rFonts w:ascii="GHEA Grapalat" w:hAnsi="GHEA Grapalat" w:cs="Sylfaen"/>
          <w:color w:val="0070C0"/>
          <w:szCs w:val="24"/>
          <w:lang w:val="hy-AM"/>
        </w:rPr>
        <w:t>»</w:t>
      </w:r>
      <w:r w:rsidRPr="00A32B72">
        <w:rPr>
          <w:rFonts w:ascii="GHEA Grapalat" w:hAnsi="GHEA Grapalat" w:cs="Sylfaen"/>
          <w:color w:val="0070C0"/>
          <w:szCs w:val="24"/>
          <w:lang w:val="hy-AM"/>
        </w:rPr>
        <w:t>-ն</w:t>
      </w:r>
      <w:r w:rsidR="004A08CB" w:rsidRPr="00A32B72">
        <w:rPr>
          <w:rFonts w:ascii="GHEA Grapalat" w:hAnsi="GHEA Grapalat" w:cs="Sylfaen"/>
          <w:color w:val="0070C0"/>
          <w:szCs w:val="24"/>
          <w:lang w:val="hy-AM"/>
        </w:rPr>
        <w:t xml:space="preserve"> «</w:t>
      </w:r>
      <w:r w:rsidR="00236D45" w:rsidRPr="00A32B72">
        <w:rPr>
          <w:rFonts w:ascii="GHEA Grapalat" w:hAnsi="GHEA Grapalat"/>
          <w:i/>
          <w:color w:val="0070C0"/>
        </w:rPr>
        <w:t>ՀՀ Կոտայքի մարզ, գ. Քասախ Գ. Նժդեհի 2</w:t>
      </w:r>
      <w:r w:rsidR="004A08CB" w:rsidRPr="00A32B72">
        <w:rPr>
          <w:rFonts w:ascii="GHEA Grapalat" w:hAnsi="GHEA Grapalat" w:cs="Sylfaen"/>
          <w:color w:val="0070C0"/>
          <w:szCs w:val="24"/>
          <w:lang w:val="hy-AM"/>
        </w:rPr>
        <w:t>» հասցեով</w:t>
      </w:r>
      <w:r w:rsidR="004D5671" w:rsidRPr="00A32B72">
        <w:rPr>
          <w:rFonts w:ascii="GHEA Grapalat" w:hAnsi="GHEA Grapalat" w:cs="Sylfaen"/>
          <w:color w:val="0070C0"/>
          <w:szCs w:val="24"/>
          <w:lang w:val="hy-AM"/>
        </w:rPr>
        <w:t>։</w:t>
      </w:r>
      <w:r w:rsidRPr="00A32B72">
        <w:rPr>
          <w:rFonts w:ascii="GHEA Grapalat" w:hAnsi="GHEA Grapalat" w:cs="Sylfaen"/>
          <w:color w:val="0070C0"/>
          <w:szCs w:val="24"/>
          <w:lang w:val="hy-AM"/>
        </w:rPr>
        <w:t xml:space="preserve">  </w:t>
      </w:r>
    </w:p>
    <w:p w:rsidR="00A232D9" w:rsidRPr="000D08B4" w:rsidRDefault="00A232D9" w:rsidP="00A232D9">
      <w:pPr>
        <w:pStyle w:val="23"/>
        <w:spacing w:line="240" w:lineRule="auto"/>
        <w:ind w:firstLine="567"/>
        <w:rPr>
          <w:rFonts w:ascii="GHEA Grapalat" w:hAnsi="GHEA Grapalat" w:cs="Sylfaen"/>
          <w:szCs w:val="24"/>
          <w:lang w:val="hy-AM"/>
        </w:rPr>
      </w:pPr>
      <w:r w:rsidRPr="000D08B4">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E2768">
        <w:rPr>
          <w:rFonts w:ascii="GHEA Grapalat" w:hAnsi="GHEA Grapalat"/>
          <w:sz w:val="24"/>
          <w:szCs w:val="24"/>
        </w:rPr>
        <w:t>«</w:t>
      </w:r>
      <w:r w:rsidR="00236D45" w:rsidRPr="00236D45">
        <w:rPr>
          <w:rFonts w:ascii="GHEA Grapalat" w:hAnsi="GHEA Grapalat" w:cs="Sylfaen"/>
          <w:lang w:val="hy-AM"/>
        </w:rPr>
        <w:t>Աշխեն Հովհաննիսյան</w:t>
      </w:r>
      <w:r w:rsidRPr="00AE2768">
        <w:rPr>
          <w:rFonts w:ascii="GHEA Grapalat" w:hAnsi="GHEA Grapalat"/>
          <w:sz w:val="24"/>
          <w:szCs w:val="24"/>
        </w:rPr>
        <w:t>»</w:t>
      </w:r>
      <w:r w:rsidRPr="000D08B4">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E2768" w:rsidRDefault="00B67CCD"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4.</w:t>
      </w:r>
      <w:r w:rsidR="0028726A" w:rsidRPr="00AE2768">
        <w:rPr>
          <w:rFonts w:ascii="GHEA Grapalat" w:hAnsi="GHEA Grapalat" w:cs="Sylfaen"/>
          <w:szCs w:val="24"/>
          <w:lang w:val="hy-AM"/>
        </w:rPr>
        <w:t xml:space="preserve">3 </w:t>
      </w:r>
      <w:r w:rsidRPr="00AE2768">
        <w:rPr>
          <w:rFonts w:ascii="GHEA Grapalat" w:hAnsi="GHEA Grapalat" w:cs="Sylfaen"/>
          <w:szCs w:val="24"/>
          <w:lang w:val="hy-AM"/>
        </w:rPr>
        <w:t>Մասնակիցը հայտով ներկայացնում է`</w:t>
      </w:r>
    </w:p>
    <w:p w:rsidR="003850A0" w:rsidRPr="00AE2768" w:rsidRDefault="003850A0" w:rsidP="003850A0">
      <w:pPr>
        <w:pStyle w:val="23"/>
        <w:spacing w:line="240" w:lineRule="auto"/>
        <w:ind w:firstLine="567"/>
        <w:rPr>
          <w:rFonts w:ascii="GHEA Grapalat" w:hAnsi="GHEA Grapalat" w:cs="Sylfaen"/>
          <w:szCs w:val="24"/>
          <w:lang w:val="hy-AM"/>
        </w:rPr>
      </w:pPr>
      <w:bookmarkStart w:id="3"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E2768">
        <w:rPr>
          <w:rFonts w:ascii="GHEA Grapalat" w:hAnsi="GHEA Grapalat" w:cs="Sylfaen"/>
          <w:szCs w:val="24"/>
          <w:lang w:val="hy-AM"/>
        </w:rPr>
        <w:t>`</w:t>
      </w:r>
      <w:r w:rsidR="006818C6"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ա) </w:t>
      </w:r>
      <w:r w:rsidR="000356CC" w:rsidRPr="00AE2768">
        <w:rPr>
          <w:rFonts w:ascii="GHEA Grapalat" w:hAnsi="GHEA Grapalat" w:cs="Sylfaen"/>
          <w:szCs w:val="24"/>
          <w:lang w:val="hy-AM"/>
        </w:rPr>
        <w:t xml:space="preserve">հավաստում </w:t>
      </w:r>
      <w:r w:rsidRPr="00AE2768">
        <w:rPr>
          <w:rFonts w:ascii="GHEA Grapalat" w:hAnsi="GHEA Grapalat" w:cs="Sylfaen"/>
          <w:szCs w:val="24"/>
          <w:lang w:val="hy-AM"/>
        </w:rPr>
        <w:t>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rsidR="00C63E1C" w:rsidRPr="00AE2768" w:rsidRDefault="003850A0" w:rsidP="00972668">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00C63E1C" w:rsidRPr="00AE2768">
        <w:rPr>
          <w:rFonts w:ascii="GHEA Grapalat" w:hAnsi="GHEA Grapalat" w:cs="Sylfaen"/>
          <w:sz w:val="20"/>
          <w:lang w:val="hy-AM"/>
        </w:rPr>
        <w:t>հավաստում՝ ընտրված մասնակից ճանաչվելու դեպքում, սույն հրավեր</w:t>
      </w:r>
      <w:r w:rsidR="00EA68B2" w:rsidRPr="00AE2768">
        <w:rPr>
          <w:rFonts w:ascii="GHEA Grapalat" w:hAnsi="GHEA Grapalat" w:cs="Sylfaen"/>
          <w:sz w:val="20"/>
          <w:lang w:val="hy-AM"/>
        </w:rPr>
        <w:t xml:space="preserve">ի 1-ին մասի 2.4 կետով </w:t>
      </w:r>
      <w:r w:rsidR="00C63E1C" w:rsidRPr="00AE2768">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AE2768">
        <w:rPr>
          <w:rFonts w:ascii="GHEA Grapalat" w:hAnsi="GHEA Grapalat" w:cs="Sylfaen"/>
          <w:sz w:val="20"/>
          <w:lang w:val="hy-AM"/>
        </w:rPr>
        <w:t>.</w:t>
      </w:r>
      <w:r w:rsidR="00C63E1C" w:rsidRPr="00AE2768">
        <w:rPr>
          <w:rFonts w:ascii="GHEA Grapalat" w:hAnsi="GHEA Grapalat" w:cs="Sylfaen"/>
          <w:sz w:val="20"/>
          <w:lang w:val="hy-AM"/>
        </w:rPr>
        <w:t xml:space="preserve"> </w:t>
      </w:r>
    </w:p>
    <w:p w:rsidR="003850A0" w:rsidRPr="00AE2768" w:rsidRDefault="003850A0" w:rsidP="003850A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AE2768"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850A0" w:rsidRPr="00AE2768" w:rsidRDefault="0059404D" w:rsidP="00972668">
      <w:pPr>
        <w:pStyle w:val="norm"/>
        <w:spacing w:line="240" w:lineRule="auto"/>
        <w:ind w:firstLine="630"/>
        <w:rPr>
          <w:rFonts w:ascii="GHEA Grapalat" w:hAnsi="GHEA Grapalat" w:cs="Sylfaen"/>
          <w:szCs w:val="24"/>
          <w:lang w:val="hy-AM"/>
        </w:rPr>
      </w:pPr>
      <w:r w:rsidRPr="00AE2768">
        <w:rPr>
          <w:rFonts w:ascii="GHEA Grapalat" w:hAnsi="GHEA Grapalat"/>
          <w:sz w:val="20"/>
          <w:lang w:val="hy-AM"/>
        </w:rPr>
        <w:t xml:space="preserve">ե) </w:t>
      </w:r>
      <w:r w:rsidRPr="00AE2768">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w:t>
      </w:r>
      <w:r w:rsidRPr="00AE2768">
        <w:rPr>
          <w:rFonts w:ascii="GHEA Grapalat" w:hAnsi="GHEA Grapalat" w:cs="Sylfaen"/>
          <w:sz w:val="20"/>
          <w:lang w:val="hy-AM"/>
        </w:rPr>
        <w:lastRenderedPageBreak/>
        <w:t>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AE2768">
        <w:rPr>
          <w:rFonts w:ascii="GHEA Grapalat" w:hAnsi="GHEA Grapalat"/>
          <w:sz w:val="20"/>
          <w:lang w:val="hy-AM"/>
        </w:rPr>
        <w:t xml:space="preserve">: Ընդ որում </w:t>
      </w:r>
      <w:r w:rsidRPr="00AE2768">
        <w:rPr>
          <w:rFonts w:ascii="GHEA Grapalat" w:hAnsi="GHEA Grapalat" w:cs="Sylfaen"/>
          <w:sz w:val="20"/>
          <w:lang w:val="hy-AM"/>
        </w:rPr>
        <w:t>եթե մասնակիցը հայտարարվում է ըտրված մասնակից, ապա սույն պարբերությամբ նախատեսված տեղեկատվություն</w:t>
      </w:r>
      <w:r w:rsidR="00F9314A" w:rsidRPr="000D08B4">
        <w:rPr>
          <w:rFonts w:ascii="GHEA Grapalat" w:hAnsi="GHEA Grapalat" w:cs="Sylfaen"/>
          <w:sz w:val="20"/>
          <w:lang w:val="hy-AM"/>
        </w:rPr>
        <w:t xml:space="preserve">ը </w:t>
      </w:r>
      <w:r w:rsidRPr="00AE2768">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3850A0" w:rsidRPr="00AE2768">
        <w:rPr>
          <w:rFonts w:ascii="GHEA Grapalat" w:hAnsi="GHEA Grapalat" w:cs="Sylfaen"/>
          <w:szCs w:val="24"/>
          <w:lang w:val="hy-AM"/>
        </w:rPr>
        <w:t xml:space="preserve"> </w:t>
      </w:r>
    </w:p>
    <w:p w:rsidR="003850A0" w:rsidRPr="00AE2768" w:rsidRDefault="005A51C8" w:rsidP="003850A0">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 xml:space="preserve">2) </w:t>
      </w:r>
      <w:r w:rsidR="00737D93" w:rsidRPr="00AE2768">
        <w:rPr>
          <w:rFonts w:ascii="GHEA Grapalat" w:hAnsi="GHEA Grapalat" w:cs="Sylfaen"/>
          <w:sz w:val="20"/>
          <w:szCs w:val="24"/>
          <w:lang w:val="hy-AM" w:eastAsia="en-US"/>
        </w:rPr>
        <w:t xml:space="preserve">իր կողմից առաջարկվող </w:t>
      </w:r>
      <w:r w:rsidR="0028797C">
        <w:rPr>
          <w:rFonts w:ascii="GHEA Grapalat" w:hAnsi="GHEA Grapalat" w:cs="Sylfaen"/>
          <w:sz w:val="20"/>
          <w:szCs w:val="24"/>
          <w:lang w:val="hy-AM" w:eastAsia="en-US"/>
        </w:rPr>
        <w:t>ապրանքի տեխնիկական բնութագրերը</w:t>
      </w:r>
    </w:p>
    <w:bookmarkEnd w:id="4"/>
    <w:p w:rsidR="00B67CCD" w:rsidRPr="000D08B4"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2</w:t>
      </w:r>
      <w:r w:rsidR="003E3FD0" w:rsidRPr="00AE2768">
        <w:rPr>
          <w:rFonts w:ascii="GHEA Grapalat" w:hAnsi="GHEA Grapalat" w:cs="Sylfaen"/>
          <w:sz w:val="20"/>
          <w:szCs w:val="24"/>
          <w:lang w:val="hy-AM" w:eastAsia="en-US"/>
        </w:rPr>
        <w:t>)</w:t>
      </w:r>
      <w:r w:rsidR="00B67CCD" w:rsidRPr="00AE2768">
        <w:rPr>
          <w:rFonts w:ascii="GHEA Grapalat" w:hAnsi="GHEA Grapalat" w:cs="Sylfaen"/>
          <w:sz w:val="20"/>
          <w:szCs w:val="24"/>
          <w:lang w:val="hy-AM" w:eastAsia="en-US"/>
        </w:rPr>
        <w:t xml:space="preserve"> </w:t>
      </w:r>
      <w:r w:rsidR="0047117B" w:rsidRPr="00AE2768">
        <w:rPr>
          <w:rFonts w:ascii="GHEA Grapalat" w:hAnsi="GHEA Grapalat" w:cs="Sylfaen"/>
          <w:sz w:val="20"/>
          <w:szCs w:val="24"/>
          <w:lang w:val="hy-AM" w:eastAsia="en-US"/>
        </w:rPr>
        <w:t xml:space="preserve">իր կողմից հաստատված </w:t>
      </w:r>
      <w:r w:rsidR="00B67CCD" w:rsidRPr="00AE2768">
        <w:rPr>
          <w:rFonts w:ascii="GHEA Grapalat" w:hAnsi="GHEA Grapalat" w:cs="Sylfaen"/>
          <w:sz w:val="20"/>
          <w:szCs w:val="24"/>
          <w:lang w:val="hy-AM" w:eastAsia="en-US"/>
        </w:rPr>
        <w:t>գնային առաջարկ</w:t>
      </w:r>
      <w:r w:rsidRPr="000D08B4">
        <w:rPr>
          <w:rFonts w:ascii="GHEA Grapalat" w:hAnsi="GHEA Grapalat" w:cs="Sylfaen"/>
          <w:sz w:val="20"/>
          <w:szCs w:val="24"/>
          <w:lang w:val="hy-AM" w:eastAsia="en-US"/>
        </w:rPr>
        <w:t>.</w:t>
      </w:r>
    </w:p>
    <w:p w:rsidR="000845F6" w:rsidRPr="00AE2768" w:rsidRDefault="006265F4" w:rsidP="00A1339F">
      <w:pPr>
        <w:pStyle w:val="norm"/>
        <w:spacing w:line="240" w:lineRule="auto"/>
        <w:ind w:firstLine="0"/>
        <w:rPr>
          <w:rFonts w:ascii="GHEA Grapalat" w:hAnsi="GHEA Grapalat" w:cs="Sylfaen"/>
          <w:sz w:val="20"/>
          <w:szCs w:val="24"/>
          <w:lang w:val="hy-AM" w:eastAsia="en-US"/>
        </w:rPr>
      </w:pPr>
      <w:r w:rsidRPr="000D08B4">
        <w:rPr>
          <w:rFonts w:ascii="GHEA Grapalat" w:hAnsi="GHEA Grapalat" w:cs="Sylfaen"/>
          <w:sz w:val="20"/>
          <w:szCs w:val="24"/>
          <w:lang w:val="hy-AM" w:eastAsia="en-US"/>
        </w:rPr>
        <w:t>4</w:t>
      </w:r>
      <w:r w:rsidR="003E3FD0" w:rsidRPr="00AE2768">
        <w:rPr>
          <w:rFonts w:ascii="GHEA Grapalat" w:hAnsi="GHEA Grapalat" w:cs="Sylfaen"/>
          <w:sz w:val="20"/>
          <w:szCs w:val="24"/>
          <w:lang w:val="hy-AM" w:eastAsia="en-US"/>
        </w:rPr>
        <w:t>)</w:t>
      </w:r>
      <w:r w:rsidR="000845F6" w:rsidRPr="00AE2768">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E2768">
        <w:rPr>
          <w:rFonts w:ascii="GHEA Grapalat" w:hAnsi="GHEA Grapalat" w:cs="Sylfaen"/>
          <w:sz w:val="20"/>
          <w:szCs w:val="24"/>
          <w:lang w:val="hy-AM" w:eastAsia="en-US"/>
        </w:rPr>
        <w:t xml:space="preserve">կնքվելիք </w:t>
      </w:r>
      <w:r w:rsidR="000845F6" w:rsidRPr="00AE2768">
        <w:rPr>
          <w:rFonts w:ascii="GHEA Grapalat" w:hAnsi="GHEA Grapalat" w:cs="Sylfaen"/>
          <w:sz w:val="20"/>
          <w:szCs w:val="24"/>
          <w:lang w:val="hy-AM" w:eastAsia="en-US"/>
        </w:rPr>
        <w:t>պայմանագիրն իրականացվելու է գործակալության միջոցով:</w:t>
      </w:r>
    </w:p>
    <w:p w:rsidR="000845F6" w:rsidRPr="00AE2768" w:rsidRDefault="006265F4" w:rsidP="00EF3662">
      <w:pPr>
        <w:pStyle w:val="norm"/>
        <w:spacing w:line="240" w:lineRule="auto"/>
        <w:rPr>
          <w:rFonts w:ascii="GHEA Grapalat" w:hAnsi="GHEA Grapalat" w:cs="Sylfaen"/>
          <w:sz w:val="20"/>
          <w:szCs w:val="24"/>
          <w:lang w:val="hy-AM" w:eastAsia="en-US"/>
        </w:rPr>
      </w:pPr>
      <w:r w:rsidRPr="000D08B4">
        <w:rPr>
          <w:rFonts w:ascii="GHEA Grapalat" w:hAnsi="GHEA Grapalat" w:cs="Sylfaen"/>
          <w:sz w:val="20"/>
          <w:szCs w:val="24"/>
          <w:lang w:val="hy-AM" w:eastAsia="en-US"/>
        </w:rPr>
        <w:t>5</w:t>
      </w:r>
      <w:r w:rsidR="003E3FD0" w:rsidRPr="00AE2768">
        <w:rPr>
          <w:rFonts w:ascii="GHEA Grapalat" w:hAnsi="GHEA Grapalat" w:cs="Sylfaen"/>
          <w:sz w:val="20"/>
          <w:szCs w:val="24"/>
          <w:lang w:val="hy-AM" w:eastAsia="en-US"/>
        </w:rPr>
        <w:t>)</w:t>
      </w:r>
      <w:r w:rsidR="002B0AEA" w:rsidRPr="00AE2768">
        <w:rPr>
          <w:rFonts w:ascii="GHEA Grapalat" w:hAnsi="GHEA Grapalat" w:cs="Sylfaen"/>
          <w:sz w:val="20"/>
          <w:szCs w:val="24"/>
          <w:lang w:val="hy-AM" w:eastAsia="en-US"/>
        </w:rPr>
        <w:t xml:space="preserve"> համատեղ գործունեության պայմանագ</w:t>
      </w:r>
      <w:r w:rsidR="00B32124" w:rsidRPr="00AE2768">
        <w:rPr>
          <w:rFonts w:ascii="GHEA Grapalat" w:hAnsi="GHEA Grapalat" w:cs="Sylfaen"/>
          <w:sz w:val="20"/>
          <w:szCs w:val="24"/>
          <w:lang w:val="hy-AM" w:eastAsia="en-US"/>
        </w:rPr>
        <w:t>րի պատճենը</w:t>
      </w:r>
      <w:r w:rsidR="002B0AEA" w:rsidRPr="00AE2768">
        <w:rPr>
          <w:rFonts w:ascii="GHEA Grapalat" w:hAnsi="GHEA Grapalat" w:cs="Sylfaen"/>
          <w:sz w:val="20"/>
          <w:szCs w:val="24"/>
          <w:lang w:val="hy-AM" w:eastAsia="en-US"/>
        </w:rPr>
        <w:t xml:space="preserve">, եթե </w:t>
      </w:r>
      <w:r w:rsidR="00F97D3E" w:rsidRPr="00AE2768">
        <w:rPr>
          <w:rFonts w:ascii="GHEA Grapalat" w:hAnsi="GHEA Grapalat" w:cs="Sylfaen"/>
          <w:sz w:val="20"/>
          <w:szCs w:val="24"/>
          <w:lang w:val="hy-AM" w:eastAsia="en-US"/>
        </w:rPr>
        <w:t xml:space="preserve">մասնակիցները սույն </w:t>
      </w:r>
      <w:r w:rsidR="002B0AEA" w:rsidRPr="00AE2768">
        <w:rPr>
          <w:rFonts w:ascii="GHEA Grapalat" w:hAnsi="GHEA Grapalat" w:cs="Sylfaen"/>
          <w:sz w:val="20"/>
          <w:szCs w:val="24"/>
          <w:lang w:val="hy-AM" w:eastAsia="en-US"/>
        </w:rPr>
        <w:t xml:space="preserve">ընթացակարգին մասնակցում </w:t>
      </w:r>
      <w:r w:rsidR="00F97D3E" w:rsidRPr="00AE2768">
        <w:rPr>
          <w:rFonts w:ascii="GHEA Grapalat" w:hAnsi="GHEA Grapalat" w:cs="Sylfaen"/>
          <w:sz w:val="20"/>
          <w:szCs w:val="24"/>
          <w:lang w:val="hy-AM" w:eastAsia="en-US"/>
        </w:rPr>
        <w:t xml:space="preserve">են </w:t>
      </w:r>
      <w:r w:rsidR="002B0AEA" w:rsidRPr="00AE2768">
        <w:rPr>
          <w:rFonts w:ascii="GHEA Grapalat" w:hAnsi="GHEA Grapalat" w:cs="Sylfaen"/>
          <w:sz w:val="20"/>
          <w:szCs w:val="24"/>
          <w:lang w:val="hy-AM" w:eastAsia="en-US"/>
        </w:rPr>
        <w:t>համատեղ գործունեության կարգով (կոնսորցիումով):</w:t>
      </w:r>
    </w:p>
    <w:p w:rsidR="00E410D5" w:rsidRPr="00AE2768" w:rsidRDefault="00E410D5" w:rsidP="00E410D5">
      <w:pPr>
        <w:pStyle w:val="norm"/>
        <w:spacing w:line="240" w:lineRule="auto"/>
        <w:rPr>
          <w:rFonts w:ascii="GHEA Grapalat" w:hAnsi="GHEA Grapalat" w:cs="Sylfaen"/>
          <w:sz w:val="20"/>
          <w:szCs w:val="24"/>
          <w:lang w:val="hy-AM" w:eastAsia="en-US"/>
        </w:rPr>
      </w:pPr>
      <w:bookmarkStart w:id="5" w:name="_Hlk9262052"/>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E2768">
        <w:rPr>
          <w:rFonts w:ascii="GHEA Grapalat" w:hAnsi="GHEA Grapalat" w:cs="Sylfaen"/>
          <w:sz w:val="20"/>
          <w:szCs w:val="24"/>
          <w:lang w:val="hy-AM" w:eastAsia="en-US"/>
        </w:rPr>
        <w:t xml:space="preserve">(միևնույն չափաբաժնին) </w:t>
      </w:r>
      <w:r w:rsidRPr="00AE2768">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E2768"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AE2768" w:rsidRDefault="00037DDE" w:rsidP="00EF3662">
      <w:pPr>
        <w:pStyle w:val="norm"/>
        <w:spacing w:line="240" w:lineRule="auto"/>
        <w:rPr>
          <w:rFonts w:ascii="GHEA Grapalat" w:hAnsi="GHEA Grapalat" w:cs="Sylfaen"/>
          <w:sz w:val="20"/>
          <w:szCs w:val="24"/>
          <w:lang w:val="hy-AM" w:eastAsia="en-US"/>
        </w:rPr>
      </w:pPr>
    </w:p>
    <w:p w:rsidR="00A45946" w:rsidRPr="00AE2768" w:rsidRDefault="00C8055A" w:rsidP="00EF3662">
      <w:pPr>
        <w:jc w:val="center"/>
        <w:rPr>
          <w:rFonts w:ascii="GHEA Grapalat" w:hAnsi="GHEA Grapalat" w:cs="Arial"/>
          <w:b/>
          <w:sz w:val="20"/>
          <w:lang w:val="es-ES"/>
        </w:rPr>
      </w:pPr>
      <w:r w:rsidRPr="00AE2768">
        <w:rPr>
          <w:rFonts w:ascii="GHEA Grapalat" w:hAnsi="GHEA Grapalat"/>
          <w:b/>
          <w:sz w:val="20"/>
          <w:lang w:val="es-ES"/>
        </w:rPr>
        <w:t>5</w:t>
      </w:r>
      <w:r w:rsidR="00A45946" w:rsidRPr="00AE2768">
        <w:rPr>
          <w:rFonts w:ascii="GHEA Grapalat" w:hAnsi="GHEA Grapalat"/>
          <w:b/>
          <w:sz w:val="20"/>
          <w:lang w:val="es-ES"/>
        </w:rPr>
        <w:t xml:space="preserve">.   </w:t>
      </w:r>
      <w:r w:rsidR="00A45946" w:rsidRPr="00AE2768">
        <w:rPr>
          <w:rFonts w:ascii="GHEA Grapalat" w:hAnsi="GHEA Grapalat" w:cs="Sylfaen"/>
          <w:b/>
          <w:sz w:val="20"/>
          <w:lang w:val="es-ES"/>
        </w:rPr>
        <w:t>ՀԱՅՏԻ</w:t>
      </w:r>
      <w:r w:rsidR="00A45946" w:rsidRPr="00AE2768">
        <w:rPr>
          <w:rFonts w:ascii="GHEA Grapalat" w:hAnsi="GHEA Grapalat" w:cs="Arial"/>
          <w:b/>
          <w:sz w:val="20"/>
          <w:lang w:val="es-ES"/>
        </w:rPr>
        <w:t xml:space="preserve">   </w:t>
      </w:r>
      <w:r w:rsidR="00A45946" w:rsidRPr="00AE2768">
        <w:rPr>
          <w:rFonts w:ascii="GHEA Grapalat" w:hAnsi="GHEA Grapalat" w:cs="Sylfaen"/>
          <w:b/>
          <w:sz w:val="20"/>
          <w:lang w:val="es-ES"/>
        </w:rPr>
        <w:t>ԳՆԱՅԻՆ</w:t>
      </w:r>
      <w:r w:rsidR="00A45946" w:rsidRPr="00AE2768">
        <w:rPr>
          <w:rFonts w:ascii="GHEA Grapalat" w:hAnsi="GHEA Grapalat" w:cs="Arial"/>
          <w:b/>
          <w:sz w:val="20"/>
          <w:lang w:val="es-ES"/>
        </w:rPr>
        <w:t xml:space="preserve">  </w:t>
      </w:r>
      <w:r w:rsidR="00A45946" w:rsidRPr="00AE2768">
        <w:rPr>
          <w:rFonts w:ascii="GHEA Grapalat" w:hAnsi="GHEA Grapalat" w:cs="Sylfaen"/>
          <w:b/>
          <w:sz w:val="20"/>
          <w:lang w:val="es-ES"/>
        </w:rPr>
        <w:t>ԱՌԱՋԱՐԿԸ</w:t>
      </w:r>
      <w:r w:rsidR="00A45946" w:rsidRPr="00AE2768">
        <w:rPr>
          <w:rFonts w:ascii="GHEA Grapalat" w:hAnsi="GHEA Grapalat" w:cs="Arial"/>
          <w:b/>
          <w:sz w:val="20"/>
          <w:lang w:val="es-ES"/>
        </w:rPr>
        <w:t xml:space="preserve"> </w:t>
      </w:r>
    </w:p>
    <w:p w:rsidR="00A45946" w:rsidRPr="00AE2768" w:rsidRDefault="00A45946" w:rsidP="00EF3662">
      <w:pPr>
        <w:jc w:val="center"/>
        <w:rPr>
          <w:rFonts w:ascii="GHEA Grapalat" w:hAnsi="GHEA Grapalat" w:cs="Arial"/>
          <w:b/>
          <w:sz w:val="20"/>
          <w:lang w:val="es-ES"/>
        </w:rPr>
      </w:pPr>
    </w:p>
    <w:p w:rsidR="00A45946" w:rsidRPr="00AE2768" w:rsidRDefault="00C8055A" w:rsidP="00EF3662">
      <w:pPr>
        <w:ind w:firstLine="567"/>
        <w:jc w:val="both"/>
        <w:rPr>
          <w:rFonts w:ascii="GHEA Grapalat" w:hAnsi="GHEA Grapalat"/>
          <w:sz w:val="20"/>
          <w:lang w:val="es-ES"/>
        </w:rPr>
      </w:pPr>
      <w:r w:rsidRPr="00AE2768">
        <w:rPr>
          <w:rFonts w:ascii="GHEA Grapalat" w:hAnsi="GHEA Grapalat" w:cs="Sylfaen"/>
          <w:sz w:val="20"/>
          <w:lang w:val="es-ES"/>
        </w:rPr>
        <w:t>5</w:t>
      </w:r>
      <w:r w:rsidR="00A45946" w:rsidRPr="00AE2768">
        <w:rPr>
          <w:rFonts w:ascii="GHEA Grapalat" w:hAnsi="GHEA Grapalat" w:cs="Sylfaen"/>
          <w:sz w:val="20"/>
          <w:lang w:val="es-ES"/>
        </w:rPr>
        <w:t xml:space="preserve">.1 </w:t>
      </w:r>
      <w:r w:rsidR="00A45946" w:rsidRPr="00AE2768">
        <w:rPr>
          <w:rFonts w:ascii="GHEA Grapalat" w:hAnsi="GHEA Grapalat" w:cs="Sylfaen"/>
          <w:sz w:val="20"/>
          <w:lang w:val="hy-AM"/>
        </w:rPr>
        <w:t>Առաջարկվող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գինը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ապրանքի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բացի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ներառում</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է</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փոխադրման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ապահովագրման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տուրքերի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հարկերի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այլ</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վճարումների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գծով</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ծախսերը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և</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չի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կարող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պակաս</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լինել</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դրանց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ինքնարժեքից</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Առաջարկվող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գնի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հաշվարկը</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պետք</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է</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ներկայացվի</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hy-AM"/>
        </w:rPr>
        <w:t>հայտով</w:t>
      </w:r>
      <w:r w:rsidR="00A45946" w:rsidRPr="00AE2768">
        <w:rPr>
          <w:rFonts w:ascii="GHEA Grapalat" w:hAnsi="GHEA Grapalat"/>
          <w:sz w:val="20"/>
          <w:lang w:val="es-ES"/>
        </w:rPr>
        <w:t>:</w:t>
      </w:r>
    </w:p>
    <w:p w:rsidR="00B95FE0" w:rsidRPr="00AE2768" w:rsidRDefault="00C8055A" w:rsidP="00EF3662">
      <w:pPr>
        <w:pStyle w:val="norm"/>
        <w:spacing w:line="240" w:lineRule="auto"/>
        <w:ind w:firstLine="567"/>
        <w:rPr>
          <w:rFonts w:ascii="GHEA Grapalat" w:hAnsi="GHEA Grapalat" w:cs="Sylfaen"/>
          <w:sz w:val="20"/>
          <w:szCs w:val="24"/>
          <w:lang w:val="es-ES" w:eastAsia="en-U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2</w:t>
      </w:r>
      <w:r w:rsidR="00A45946" w:rsidRPr="00AE2768">
        <w:rPr>
          <w:rFonts w:ascii="GHEA Grapalat" w:hAnsi="GHEA Grapalat" w:cs="Sylfaen"/>
          <w:sz w:val="20"/>
          <w:lang w:val="es-ES"/>
        </w:rPr>
        <w:t xml:space="preserve"> Մ</w:t>
      </w:r>
      <w:r w:rsidR="00A45946" w:rsidRPr="00AE2768">
        <w:rPr>
          <w:rFonts w:ascii="GHEA Grapalat" w:hAnsi="GHEA Grapalat" w:cs="Sylfaen"/>
          <w:sz w:val="20"/>
          <w:szCs w:val="24"/>
          <w:lang w:val="hy-AM" w:eastAsia="en-US"/>
        </w:rPr>
        <w:t xml:space="preserve">ասնակիցը գնային առաջարկը ներկայացնում է </w:t>
      </w:r>
      <w:r w:rsidR="00417553" w:rsidRPr="00AE2768">
        <w:rPr>
          <w:rFonts w:ascii="GHEA Grapalat" w:hAnsi="GHEA Grapalat" w:cs="Sylfaen"/>
          <w:sz w:val="20"/>
          <w:lang w:val="hy-AM"/>
        </w:rPr>
        <w:t>ինքնարժեք, շահույթ</w:t>
      </w:r>
      <w:r w:rsidR="00A45946" w:rsidRPr="00AE2768">
        <w:rPr>
          <w:rFonts w:ascii="GHEA Grapalat" w:hAnsi="GHEA Grapalat" w:cs="Sylfaen"/>
          <w:szCs w:val="22"/>
          <w:lang w:val="es-ES"/>
        </w:rPr>
        <w:t xml:space="preserve"> </w:t>
      </w:r>
      <w:r w:rsidR="00A45946" w:rsidRPr="00AE2768">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17553" w:rsidRPr="00AE2768">
        <w:rPr>
          <w:rFonts w:ascii="GHEA Grapalat" w:hAnsi="GHEA Grapalat" w:cs="Sylfaen"/>
          <w:sz w:val="20"/>
          <w:szCs w:val="24"/>
          <w:lang w:val="hy-AM" w:eastAsia="en-US"/>
        </w:rPr>
        <w:t xml:space="preserve">Ինքնարժեքի </w:t>
      </w:r>
      <w:r w:rsidR="00A45946" w:rsidRPr="00AE2768">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E2768">
        <w:rPr>
          <w:rFonts w:ascii="GHEA Grapalat" w:hAnsi="GHEA Grapalat" w:cs="Sylfaen"/>
          <w:sz w:val="20"/>
          <w:szCs w:val="24"/>
          <w:lang w:val="es-ES" w:eastAsia="en-US"/>
        </w:rPr>
        <w:t xml:space="preserve"> </w:t>
      </w:r>
      <w:r w:rsidR="00A45946" w:rsidRPr="00AE2768">
        <w:rPr>
          <w:rFonts w:ascii="GHEA Grapalat" w:hAnsi="GHEA Grapalat" w:cs="Sylfaen"/>
          <w:sz w:val="20"/>
          <w:lang w:val="ru-RU"/>
        </w:rPr>
        <w:t>ներկայաց</w:t>
      </w:r>
      <w:r w:rsidR="00A45946" w:rsidRPr="00AE2768">
        <w:rPr>
          <w:rFonts w:ascii="GHEA Grapalat" w:hAnsi="GHEA Grapalat" w:cs="Sylfaen"/>
          <w:sz w:val="20"/>
        </w:rPr>
        <w:t>վող</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ru-RU"/>
        </w:rPr>
        <w:t>գնային</w:t>
      </w:r>
      <w:r w:rsidR="00A45946" w:rsidRPr="00AE2768">
        <w:rPr>
          <w:rFonts w:ascii="GHEA Grapalat" w:hAnsi="GHEA Grapalat" w:cs="Sylfaen"/>
          <w:sz w:val="20"/>
          <w:lang w:val="es-ES"/>
        </w:rPr>
        <w:t xml:space="preserve"> </w:t>
      </w:r>
      <w:r w:rsidR="00A45946" w:rsidRPr="00AE2768">
        <w:rPr>
          <w:rFonts w:ascii="GHEA Grapalat" w:hAnsi="GHEA Grapalat" w:cs="Sylfaen"/>
          <w:sz w:val="20"/>
          <w:lang w:val="ru-RU"/>
        </w:rPr>
        <w:t>առաջարկում</w:t>
      </w:r>
      <w:r w:rsidR="00A45946" w:rsidRPr="00AE2768">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E2768">
        <w:rPr>
          <w:rFonts w:ascii="GHEA Grapalat" w:hAnsi="GHEA Grapalat" w:cs="Sylfaen"/>
          <w:sz w:val="20"/>
          <w:szCs w:val="24"/>
          <w:lang w:val="es-ES" w:eastAsia="en-US"/>
        </w:rPr>
        <w:t xml:space="preserve"> </w:t>
      </w:r>
    </w:p>
    <w:p w:rsidR="00B95FE0" w:rsidRPr="00AE2768" w:rsidRDefault="00B95FE0" w:rsidP="006C1D25">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eastAsia="en-US"/>
        </w:rPr>
        <w:t>Մ</w:t>
      </w:r>
      <w:r w:rsidR="00A45946" w:rsidRPr="00AE2768">
        <w:rPr>
          <w:rFonts w:ascii="GHEA Grapalat" w:hAnsi="GHEA Grapalat" w:cs="Sylfaen"/>
          <w:sz w:val="20"/>
          <w:szCs w:val="24"/>
          <w:lang w:val="hy-AM" w:eastAsia="en-US"/>
        </w:rPr>
        <w:t xml:space="preserve">ասնակիցների գնային առաջարկների </w:t>
      </w:r>
      <w:r w:rsidR="00934B33" w:rsidRPr="00AE2768">
        <w:rPr>
          <w:rFonts w:ascii="GHEA Grapalat" w:hAnsi="GHEA Grapalat" w:cs="Sylfaen"/>
          <w:sz w:val="20"/>
          <w:szCs w:val="24"/>
          <w:lang w:val="hy-AM" w:eastAsia="en-US"/>
        </w:rPr>
        <w:t>գնահատում</w:t>
      </w:r>
      <w:r w:rsidR="00934B33" w:rsidRPr="00AE2768">
        <w:rPr>
          <w:rFonts w:ascii="GHEA Grapalat" w:hAnsi="GHEA Grapalat" w:cs="Sylfaen"/>
          <w:sz w:val="20"/>
          <w:szCs w:val="24"/>
          <w:lang w:eastAsia="en-US"/>
        </w:rPr>
        <w:t>ն</w:t>
      </w:r>
      <w:r w:rsidR="00934B33" w:rsidRPr="00AE2768">
        <w:rPr>
          <w:rFonts w:ascii="GHEA Grapalat" w:hAnsi="GHEA Grapalat" w:cs="Sylfaen"/>
          <w:sz w:val="20"/>
          <w:szCs w:val="24"/>
          <w:lang w:val="hy-AM" w:eastAsia="en-US"/>
        </w:rPr>
        <w:t xml:space="preserve"> </w:t>
      </w:r>
      <w:r w:rsidR="00934B33" w:rsidRPr="00AE2768">
        <w:rPr>
          <w:rFonts w:ascii="GHEA Grapalat" w:hAnsi="GHEA Grapalat" w:cs="Sylfaen"/>
          <w:sz w:val="20"/>
          <w:szCs w:val="24"/>
          <w:lang w:eastAsia="en-US"/>
        </w:rPr>
        <w:t>ու</w:t>
      </w:r>
      <w:r w:rsidR="00A45946" w:rsidRPr="00AE2768">
        <w:rPr>
          <w:rFonts w:ascii="GHEA Grapalat" w:hAnsi="GHEA Grapalat" w:cs="Sylfaen"/>
          <w:sz w:val="20"/>
          <w:szCs w:val="24"/>
          <w:lang w:val="hy-AM" w:eastAsia="en-US"/>
        </w:rPr>
        <w:t xml:space="preserve"> համեմատումն իրականացվում </w:t>
      </w:r>
      <w:r w:rsidR="00934B33" w:rsidRPr="00AE2768">
        <w:rPr>
          <w:rFonts w:ascii="GHEA Grapalat" w:hAnsi="GHEA Grapalat" w:cs="Sylfaen"/>
          <w:sz w:val="20"/>
          <w:szCs w:val="24"/>
          <w:lang w:eastAsia="en-US"/>
        </w:rPr>
        <w:t>են</w:t>
      </w:r>
      <w:r w:rsidR="00A45946" w:rsidRPr="00AE2768">
        <w:rPr>
          <w:rFonts w:ascii="GHEA Grapalat" w:hAnsi="GHEA Grapalat" w:cs="Sylfaen"/>
          <w:sz w:val="20"/>
          <w:szCs w:val="24"/>
          <w:lang w:val="hy-AM" w:eastAsia="en-US"/>
        </w:rPr>
        <w:t xml:space="preserve"> առանց սույն կետում նշված հարկի գումարի հաշվարկման:</w:t>
      </w:r>
      <w:r w:rsidRPr="00AE2768">
        <w:rPr>
          <w:rFonts w:ascii="GHEA Grapalat" w:hAnsi="GHEA Grapalat" w:cs="Sylfaen"/>
          <w:sz w:val="20"/>
          <w:szCs w:val="24"/>
          <w:lang w:val="hy-AM" w:eastAsia="en-US"/>
        </w:rPr>
        <w:t xml:space="preserve"> Ընդ որում, մասնակցի հայտը ենթակա չէ մերժման, եթե`</w:t>
      </w:r>
    </w:p>
    <w:p w:rsidR="00B95FE0" w:rsidRPr="00AE2768" w:rsidRDefault="00B95FE0" w:rsidP="00877F7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ա. գնային առաջարկի </w:t>
      </w:r>
      <w:r w:rsidR="00052F61"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E2768" w:rsidRDefault="00B95FE0" w:rsidP="00C75A7D">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 xml:space="preserve">բ. գնային առաջարկի </w:t>
      </w:r>
      <w:r w:rsidR="0042084B" w:rsidRPr="00AE2768">
        <w:rPr>
          <w:rFonts w:ascii="GHEA Grapalat" w:hAnsi="GHEA Grapalat" w:cs="Sylfaen"/>
          <w:sz w:val="20"/>
          <w:szCs w:val="24"/>
          <w:lang w:val="hy-AM" w:eastAsia="en-US"/>
        </w:rPr>
        <w:t>ինքնարժեք, շահույթ</w:t>
      </w:r>
      <w:r w:rsidRPr="00AE2768">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E2768" w:rsidRDefault="00B95FE0" w:rsidP="001E17BA">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E2768">
        <w:rPr>
          <w:rFonts w:ascii="GHEA Grapalat" w:hAnsi="GHEA Grapalat" w:cs="Sylfaen"/>
          <w:sz w:val="20"/>
          <w:szCs w:val="24"/>
          <w:lang w:val="hy-AM" w:eastAsia="en-US"/>
        </w:rPr>
        <w:t>.</w:t>
      </w:r>
    </w:p>
    <w:p w:rsidR="00A63118" w:rsidRPr="00AE2768" w:rsidRDefault="00A63118" w:rsidP="0097266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xml:space="preserve">      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ավելին՝ դեպի վերև ամբողջ թիվը.  </w:t>
      </w:r>
    </w:p>
    <w:p w:rsidR="00A63118" w:rsidRPr="00AE2768" w:rsidRDefault="00A63118" w:rsidP="00972668">
      <w:pPr>
        <w:tabs>
          <w:tab w:val="left" w:pos="0"/>
        </w:tabs>
        <w:ind w:firstLine="360"/>
        <w:jc w:val="both"/>
        <w:rPr>
          <w:rFonts w:ascii="GHEA Grapalat" w:hAnsi="GHEA Grapalat" w:cs="Sylfaen"/>
          <w:sz w:val="20"/>
          <w:lang w:val="hy-AM"/>
        </w:rPr>
      </w:pPr>
      <w:r w:rsidRPr="00AE2768">
        <w:rPr>
          <w:rFonts w:ascii="GHEA Grapalat" w:hAnsi="GHEA Grapalat" w:cs="Sylfaen"/>
          <w:sz w:val="20"/>
          <w:lang w:val="hy-AM"/>
        </w:rPr>
        <w:t xml:space="preserve">       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A63118" w:rsidRPr="00AE2768" w:rsidRDefault="00A63118" w:rsidP="00A63118">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lastRenderedPageBreak/>
        <w:t xml:space="preserve">  զ. գնային առաջարկի սյունակներում տառերով լրացված գումարների մեջ լումաները նշված են թվերով </w:t>
      </w:r>
      <w:r w:rsidR="008128C9" w:rsidRPr="00AE2768">
        <w:rPr>
          <w:rFonts w:ascii="GHEA Grapalat" w:hAnsi="GHEA Grapalat" w:cs="Sylfaen"/>
          <w:sz w:val="20"/>
          <w:szCs w:val="24"/>
          <w:lang w:val="hy-AM" w:eastAsia="en-US"/>
        </w:rPr>
        <w:t>:</w:t>
      </w:r>
    </w:p>
    <w:p w:rsidR="00A45946" w:rsidRPr="00AE2768" w:rsidRDefault="00C8055A" w:rsidP="00EF3662">
      <w:pPr>
        <w:pStyle w:val="norm"/>
        <w:spacing w:line="240" w:lineRule="auto"/>
        <w:ind w:firstLine="567"/>
        <w:rPr>
          <w:rFonts w:ascii="GHEA Grapalat" w:hAnsi="GHEA Grapalat"/>
          <w:sz w:val="20"/>
          <w:lang w:val="es-ES"/>
        </w:rPr>
      </w:pPr>
      <w:r w:rsidRPr="00AE2768">
        <w:rPr>
          <w:rFonts w:ascii="GHEA Grapalat" w:hAnsi="GHEA Grapalat"/>
          <w:sz w:val="20"/>
          <w:lang w:val="es-ES"/>
        </w:rPr>
        <w:t>5</w:t>
      </w:r>
      <w:r w:rsidR="00A45946" w:rsidRPr="00AE2768">
        <w:rPr>
          <w:rFonts w:ascii="GHEA Grapalat" w:hAnsi="GHEA Grapalat"/>
          <w:sz w:val="20"/>
          <w:lang w:val="es-ES"/>
        </w:rPr>
        <w:t>.</w:t>
      </w:r>
      <w:r w:rsidR="00A45946" w:rsidRPr="00AE2768">
        <w:rPr>
          <w:rFonts w:ascii="GHEA Grapalat" w:hAnsi="GHEA Grapalat"/>
          <w:sz w:val="20"/>
          <w:lang w:val="hy-AM"/>
        </w:rPr>
        <w:t>3</w:t>
      </w:r>
      <w:r w:rsidR="00A45946" w:rsidRPr="00AE2768">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E2768">
        <w:rPr>
          <w:rFonts w:ascii="GHEA Grapalat" w:hAnsi="GHEA Grapalat"/>
          <w:sz w:val="20"/>
          <w:lang w:val="es-ES"/>
        </w:rPr>
        <w:t xml:space="preserve">: </w:t>
      </w:r>
      <w:r w:rsidR="00A45946" w:rsidRPr="00AE2768">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E2768">
        <w:rPr>
          <w:rFonts w:ascii="GHEA Grapalat" w:hAnsi="GHEA Grapalat"/>
          <w:sz w:val="20"/>
          <w:lang w:val="es-ES"/>
        </w:rPr>
        <w:t>մ</w:t>
      </w:r>
      <w:r w:rsidR="00A45946" w:rsidRPr="00AE2768">
        <w:rPr>
          <w:rFonts w:ascii="GHEA Grapalat" w:hAnsi="GHEA Grapalat"/>
          <w:sz w:val="20"/>
          <w:lang w:val="es-ES"/>
        </w:rPr>
        <w:t>ասնակցի շահույթի չափը չի կարող հրավերով սահմանափակվել:</w:t>
      </w:r>
    </w:p>
    <w:p w:rsidR="00096865" w:rsidRPr="00AE2768" w:rsidRDefault="00096865" w:rsidP="00EF3662">
      <w:pPr>
        <w:pStyle w:val="23"/>
        <w:spacing w:line="240" w:lineRule="auto"/>
        <w:ind w:firstLine="567"/>
        <w:rPr>
          <w:rFonts w:ascii="GHEA Grapalat" w:hAnsi="GHEA Grapalat"/>
          <w:lang w:val="es-ES"/>
        </w:rPr>
      </w:pPr>
    </w:p>
    <w:p w:rsidR="00096865" w:rsidRPr="00AE2768" w:rsidRDefault="00220C7C" w:rsidP="00EF3662">
      <w:pPr>
        <w:jc w:val="center"/>
        <w:rPr>
          <w:rFonts w:ascii="GHEA Grapalat" w:hAnsi="GHEA Grapalat"/>
          <w:b/>
          <w:sz w:val="20"/>
          <w:lang w:val="es-ES"/>
        </w:rPr>
      </w:pPr>
      <w:r w:rsidRPr="00AE2768">
        <w:rPr>
          <w:rFonts w:ascii="GHEA Grapalat" w:hAnsi="GHEA Grapalat"/>
          <w:b/>
          <w:sz w:val="20"/>
          <w:lang w:val="es-ES"/>
        </w:rPr>
        <w:t>6</w:t>
      </w:r>
      <w:r w:rsidR="00955A1E" w:rsidRPr="00AE2768">
        <w:rPr>
          <w:rFonts w:ascii="GHEA Grapalat" w:hAnsi="GHEA Grapalat"/>
          <w:b/>
          <w:sz w:val="20"/>
          <w:lang w:val="es-ES"/>
        </w:rPr>
        <w:t xml:space="preserve">. </w:t>
      </w:r>
      <w:r w:rsidR="00955A1E" w:rsidRPr="00AE2768">
        <w:rPr>
          <w:rFonts w:ascii="GHEA Grapalat" w:hAnsi="GHEA Grapalat"/>
          <w:b/>
          <w:sz w:val="20"/>
        </w:rPr>
        <w:t>ՀԱՅՏԻ</w:t>
      </w:r>
      <w:r w:rsidR="00955A1E" w:rsidRPr="00AE2768">
        <w:rPr>
          <w:rFonts w:ascii="GHEA Grapalat" w:hAnsi="GHEA Grapalat"/>
          <w:b/>
          <w:sz w:val="20"/>
          <w:lang w:val="es-ES"/>
        </w:rPr>
        <w:t xml:space="preserve"> </w:t>
      </w:r>
      <w:r w:rsidR="00955A1E" w:rsidRPr="00AE2768">
        <w:rPr>
          <w:rFonts w:ascii="GHEA Grapalat" w:hAnsi="GHEA Grapalat"/>
          <w:b/>
          <w:sz w:val="20"/>
        </w:rPr>
        <w:t>ԳՈՐԾՈՂՈՒԹՅԱՆ</w:t>
      </w:r>
      <w:r w:rsidR="00955A1E" w:rsidRPr="00AE2768">
        <w:rPr>
          <w:rFonts w:ascii="GHEA Grapalat" w:hAnsi="GHEA Grapalat"/>
          <w:b/>
          <w:sz w:val="20"/>
          <w:lang w:val="es-ES"/>
        </w:rPr>
        <w:t xml:space="preserve"> </w:t>
      </w:r>
      <w:r w:rsidR="00955A1E" w:rsidRPr="00AE2768">
        <w:rPr>
          <w:rFonts w:ascii="GHEA Grapalat" w:hAnsi="GHEA Grapalat"/>
          <w:b/>
          <w:sz w:val="20"/>
        </w:rPr>
        <w:t>ԺԱՄԿԵՏԸ</w:t>
      </w:r>
      <w:r w:rsidR="00955A1E" w:rsidRPr="00AE2768">
        <w:rPr>
          <w:rFonts w:ascii="GHEA Grapalat" w:hAnsi="GHEA Grapalat"/>
          <w:b/>
          <w:sz w:val="20"/>
          <w:lang w:val="es-ES"/>
        </w:rPr>
        <w:t xml:space="preserve">, </w:t>
      </w:r>
      <w:r w:rsidR="00955A1E" w:rsidRPr="00AE2768">
        <w:rPr>
          <w:rFonts w:ascii="GHEA Grapalat" w:hAnsi="GHEA Grapalat"/>
          <w:b/>
          <w:sz w:val="20"/>
        </w:rPr>
        <w:t>ՀԱՅՏԵՐՈՒՄ</w:t>
      </w:r>
      <w:r w:rsidR="00955A1E" w:rsidRPr="00AE2768">
        <w:rPr>
          <w:rFonts w:ascii="GHEA Grapalat" w:hAnsi="GHEA Grapalat"/>
          <w:b/>
          <w:sz w:val="20"/>
          <w:lang w:val="es-ES"/>
        </w:rPr>
        <w:t xml:space="preserve"> </w:t>
      </w:r>
      <w:r w:rsidR="00955A1E" w:rsidRPr="00AE2768">
        <w:rPr>
          <w:rFonts w:ascii="GHEA Grapalat" w:hAnsi="GHEA Grapalat"/>
          <w:b/>
          <w:sz w:val="20"/>
        </w:rPr>
        <w:t>ՓՈՓՈԽՈՒԹՅՈՒՆ</w:t>
      </w:r>
      <w:r w:rsidR="00955A1E" w:rsidRPr="00AE2768">
        <w:rPr>
          <w:rFonts w:ascii="GHEA Grapalat" w:hAnsi="GHEA Grapalat"/>
          <w:b/>
          <w:sz w:val="20"/>
          <w:lang w:val="es-ES"/>
        </w:rPr>
        <w:t xml:space="preserve"> </w:t>
      </w:r>
      <w:r w:rsidR="00955A1E" w:rsidRPr="00AE2768">
        <w:rPr>
          <w:rFonts w:ascii="GHEA Grapalat" w:hAnsi="GHEA Grapalat"/>
          <w:b/>
          <w:sz w:val="20"/>
        </w:rPr>
        <w:t>ԿԱՏԱՐԵԼՈՒ</w:t>
      </w:r>
    </w:p>
    <w:p w:rsidR="00096865" w:rsidRPr="00AE2768" w:rsidRDefault="00955A1E" w:rsidP="00EF3662">
      <w:pPr>
        <w:jc w:val="center"/>
        <w:rPr>
          <w:rFonts w:ascii="GHEA Grapalat" w:hAnsi="GHEA Grapalat"/>
          <w:b/>
          <w:sz w:val="20"/>
          <w:lang w:val="es-ES"/>
        </w:rPr>
      </w:pPr>
      <w:r w:rsidRPr="00AE2768">
        <w:rPr>
          <w:rFonts w:ascii="GHEA Grapalat" w:hAnsi="GHEA Grapalat"/>
          <w:b/>
          <w:sz w:val="20"/>
        </w:rPr>
        <w:t>ԵՎ</w:t>
      </w:r>
      <w:r w:rsidRPr="00AE2768">
        <w:rPr>
          <w:rFonts w:ascii="GHEA Grapalat" w:hAnsi="GHEA Grapalat"/>
          <w:b/>
          <w:sz w:val="20"/>
          <w:lang w:val="es-ES"/>
        </w:rPr>
        <w:t xml:space="preserve"> </w:t>
      </w:r>
      <w:r w:rsidRPr="00AE2768">
        <w:rPr>
          <w:rFonts w:ascii="GHEA Grapalat" w:hAnsi="GHEA Grapalat"/>
          <w:b/>
          <w:sz w:val="20"/>
        </w:rPr>
        <w:t>ԴՐԱՆՔ</w:t>
      </w:r>
      <w:r w:rsidRPr="00AE2768">
        <w:rPr>
          <w:rFonts w:ascii="GHEA Grapalat" w:hAnsi="GHEA Grapalat"/>
          <w:b/>
          <w:sz w:val="20"/>
          <w:lang w:val="es-ES"/>
        </w:rPr>
        <w:t xml:space="preserve"> </w:t>
      </w:r>
      <w:r w:rsidRPr="00AE2768">
        <w:rPr>
          <w:rFonts w:ascii="GHEA Grapalat" w:hAnsi="GHEA Grapalat"/>
          <w:b/>
          <w:sz w:val="20"/>
        </w:rPr>
        <w:t>ՀԵՏ</w:t>
      </w:r>
      <w:r w:rsidRPr="00AE2768">
        <w:rPr>
          <w:rFonts w:ascii="GHEA Grapalat" w:hAnsi="GHEA Grapalat"/>
          <w:b/>
          <w:sz w:val="20"/>
          <w:lang w:val="es-ES"/>
        </w:rPr>
        <w:t xml:space="preserve"> </w:t>
      </w:r>
      <w:r w:rsidRPr="00AE2768">
        <w:rPr>
          <w:rFonts w:ascii="GHEA Grapalat" w:hAnsi="GHEA Grapalat"/>
          <w:b/>
          <w:sz w:val="20"/>
        </w:rPr>
        <w:t>ՎԵՐՑՆԵԼՈՒ</w:t>
      </w:r>
      <w:r w:rsidRPr="00AE2768">
        <w:rPr>
          <w:rFonts w:ascii="GHEA Grapalat" w:hAnsi="GHEA Grapalat"/>
          <w:b/>
          <w:sz w:val="20"/>
          <w:lang w:val="es-ES"/>
        </w:rPr>
        <w:t xml:space="preserve"> </w:t>
      </w:r>
      <w:r w:rsidRPr="00AE2768">
        <w:rPr>
          <w:rFonts w:ascii="GHEA Grapalat" w:hAnsi="GHEA Grapalat"/>
          <w:b/>
          <w:sz w:val="20"/>
        </w:rPr>
        <w:t>ԿԱՐԳԸ</w:t>
      </w:r>
    </w:p>
    <w:p w:rsidR="00096865" w:rsidRPr="00AE2768" w:rsidRDefault="00096865" w:rsidP="00EF3662">
      <w:pPr>
        <w:pStyle w:val="a3"/>
        <w:spacing w:line="240" w:lineRule="auto"/>
        <w:ind w:firstLine="567"/>
        <w:rPr>
          <w:rFonts w:ascii="GHEA Grapalat" w:hAnsi="GHEA Grapalat"/>
          <w:b/>
          <w:lang w:val="af-ZA"/>
        </w:rPr>
      </w:pP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i w:val="0"/>
          <w:lang w:val="af-ZA"/>
        </w:rPr>
        <w:t>6</w:t>
      </w:r>
      <w:r w:rsidR="00096865" w:rsidRPr="00AE2768">
        <w:rPr>
          <w:rFonts w:ascii="GHEA Grapalat" w:hAnsi="GHEA Grapalat"/>
          <w:i w:val="0"/>
          <w:lang w:val="af-ZA"/>
        </w:rPr>
        <w:t>.1</w:t>
      </w:r>
      <w:r w:rsidR="00096865" w:rsidRPr="00AE2768">
        <w:rPr>
          <w:rFonts w:ascii="GHEA Grapalat" w:hAnsi="GHEA Grapalat"/>
          <w:lang w:val="af-ZA"/>
        </w:rPr>
        <w:t xml:space="preserve"> </w:t>
      </w:r>
      <w:r w:rsidR="00096865" w:rsidRPr="00AE2768">
        <w:rPr>
          <w:rFonts w:ascii="GHEA Grapalat" w:hAnsi="GHEA Grapalat" w:cs="Sylfaen"/>
          <w:i w:val="0"/>
          <w:szCs w:val="24"/>
          <w:lang w:val="ru-RU"/>
        </w:rPr>
        <w:t>Օրենքի</w:t>
      </w:r>
      <w:r w:rsidR="00096865" w:rsidRPr="00AE2768">
        <w:rPr>
          <w:rFonts w:ascii="GHEA Grapalat" w:hAnsi="GHEA Grapalat" w:cs="Sylfaen"/>
          <w:i w:val="0"/>
          <w:szCs w:val="24"/>
          <w:lang w:val="af-ZA"/>
        </w:rPr>
        <w:t xml:space="preserve"> </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հոդվածի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վավեր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Օրենքին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համապատասխան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պայմանագրի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կնքումը</w:t>
      </w:r>
      <w:r w:rsidR="00096865" w:rsidRPr="00AE2768">
        <w:rPr>
          <w:rFonts w:ascii="GHEA Grapalat" w:hAnsi="GHEA Grapalat" w:cs="Sylfaen"/>
          <w:i w:val="0"/>
          <w:szCs w:val="24"/>
          <w:lang w:val="af-ZA"/>
        </w:rPr>
        <w:t xml:space="preserve">, </w:t>
      </w:r>
      <w:r w:rsidR="00705706"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ասնակցի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կողմից</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հետ</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վերցնելը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մերժումը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402941" w:rsidRPr="00AE2768">
        <w:rPr>
          <w:rFonts w:ascii="GHEA Grapalat" w:hAnsi="GHEA Grapalat" w:cs="Sylfaen"/>
          <w:i w:val="0"/>
          <w:szCs w:val="24"/>
          <w:lang w:val="af-ZA"/>
        </w:rPr>
        <w:t xml:space="preserve">սույն </w:t>
      </w:r>
      <w:r w:rsidR="00096865" w:rsidRPr="00AE2768">
        <w:rPr>
          <w:rFonts w:ascii="GHEA Grapalat" w:hAnsi="GHEA Grapalat" w:cs="Sylfaen"/>
          <w:i w:val="0"/>
          <w:szCs w:val="24"/>
          <w:lang w:val="ru-RU"/>
        </w:rPr>
        <w:t>ընթացակարգը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չկայացած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հայտարարվելը</w:t>
      </w:r>
      <w:r w:rsidR="004D5671" w:rsidRPr="00AE2768">
        <w:rPr>
          <w:rFonts w:ascii="GHEA Grapalat" w:hAnsi="GHEA Grapalat" w:cs="Sylfaen"/>
          <w:i w:val="0"/>
          <w:szCs w:val="24"/>
          <w:lang w:val="ru-RU"/>
        </w:rPr>
        <w:t>։</w:t>
      </w:r>
    </w:p>
    <w:p w:rsidR="00096865" w:rsidRPr="00AE2768" w:rsidRDefault="00220C7C"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6</w:t>
      </w:r>
      <w:r w:rsidR="00096865" w:rsidRPr="00AE2768">
        <w:rPr>
          <w:rFonts w:ascii="GHEA Grapalat" w:hAnsi="GHEA Grapalat" w:cs="Sylfaen"/>
          <w:i w:val="0"/>
          <w:szCs w:val="24"/>
          <w:lang w:val="af-ZA"/>
        </w:rPr>
        <w:t xml:space="preserve">.2 </w:t>
      </w:r>
      <w:r w:rsidR="00F20DA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Օրենքի</w:t>
      </w:r>
      <w:r w:rsidR="00096865" w:rsidRPr="00AE2768">
        <w:rPr>
          <w:rFonts w:ascii="GHEA Grapalat" w:hAnsi="GHEA Grapalat" w:cs="Sylfaen"/>
          <w:i w:val="0"/>
          <w:szCs w:val="24"/>
          <w:lang w:val="af-ZA"/>
        </w:rPr>
        <w:t xml:space="preserve"> </w:t>
      </w:r>
      <w:r w:rsidR="00A64339" w:rsidRPr="00AE2768">
        <w:rPr>
          <w:rFonts w:ascii="GHEA Grapalat" w:hAnsi="GHEA Grapalat" w:cs="Sylfaen"/>
          <w:i w:val="0"/>
          <w:szCs w:val="24"/>
          <w:lang w:val="af-ZA"/>
        </w:rPr>
        <w:t>31</w:t>
      </w:r>
      <w:r w:rsidR="00096865" w:rsidRPr="00AE2768">
        <w:rPr>
          <w:rFonts w:ascii="GHEA Grapalat" w:hAnsi="GHEA Grapalat" w:cs="Sylfaen"/>
          <w:i w:val="0"/>
          <w:szCs w:val="24"/>
          <w:lang w:val="af-ZA"/>
        </w:rPr>
        <w:t>-</w:t>
      </w:r>
      <w:r w:rsidR="00096865" w:rsidRPr="00AE2768">
        <w:rPr>
          <w:rFonts w:ascii="GHEA Grapalat" w:hAnsi="GHEA Grapalat" w:cs="Sylfaen"/>
          <w:i w:val="0"/>
          <w:szCs w:val="24"/>
          <w:lang w:val="ru-RU"/>
        </w:rPr>
        <w:t>րդ</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հոդվածի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w:t>
      </w:r>
      <w:r w:rsidR="00096865" w:rsidRPr="00AE2768">
        <w:rPr>
          <w:rFonts w:ascii="GHEA Grapalat" w:hAnsi="GHEA Grapalat" w:cs="Sylfaen"/>
          <w:i w:val="0"/>
          <w:szCs w:val="24"/>
          <w:lang w:val="af-ZA"/>
        </w:rPr>
        <w:t xml:space="preserve">` </w:t>
      </w:r>
      <w:r w:rsidR="00F70E55" w:rsidRPr="00AE2768">
        <w:rPr>
          <w:rFonts w:ascii="GHEA Grapalat" w:hAnsi="GHEA Grapalat" w:cs="Sylfaen"/>
          <w:i w:val="0"/>
          <w:szCs w:val="24"/>
          <w:lang w:val="en-US"/>
        </w:rPr>
        <w:t>մ</w:t>
      </w:r>
      <w:r w:rsidR="00096865" w:rsidRPr="00AE2768">
        <w:rPr>
          <w:rFonts w:ascii="GHEA Grapalat" w:hAnsi="GHEA Grapalat" w:cs="Sylfaen"/>
          <w:i w:val="0"/>
          <w:szCs w:val="24"/>
          <w:lang w:val="ru-RU"/>
        </w:rPr>
        <w:t>ասնակիցը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սույն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հրավերի</w:t>
      </w:r>
      <w:r w:rsidR="00096865" w:rsidRPr="00AE2768">
        <w:rPr>
          <w:rFonts w:ascii="GHEA Grapalat" w:hAnsi="GHEA Grapalat" w:cs="Sylfaen"/>
          <w:i w:val="0"/>
          <w:szCs w:val="24"/>
          <w:lang w:val="af-ZA"/>
        </w:rPr>
        <w:t xml:space="preserve"> </w:t>
      </w:r>
      <w:r w:rsidRPr="00AE2768">
        <w:rPr>
          <w:rFonts w:ascii="GHEA Grapalat" w:hAnsi="GHEA Grapalat" w:cs="Sylfaen"/>
          <w:i w:val="0"/>
          <w:szCs w:val="24"/>
          <w:lang w:val="af-ZA"/>
        </w:rPr>
        <w:t xml:space="preserve">1-ին մասի </w:t>
      </w:r>
      <w:r w:rsidR="00096865" w:rsidRPr="00AE2768">
        <w:rPr>
          <w:rFonts w:ascii="GHEA Grapalat" w:hAnsi="GHEA Grapalat" w:cs="Sylfaen"/>
          <w:i w:val="0"/>
          <w:szCs w:val="24"/>
          <w:lang w:val="af-ZA"/>
        </w:rPr>
        <w:t xml:space="preserve">4.2 </w:t>
      </w:r>
      <w:r w:rsidR="00096865" w:rsidRPr="00AE2768">
        <w:rPr>
          <w:rFonts w:ascii="GHEA Grapalat" w:hAnsi="GHEA Grapalat" w:cs="Sylfaen"/>
          <w:i w:val="0"/>
          <w:szCs w:val="24"/>
          <w:lang w:val="ru-RU"/>
        </w:rPr>
        <w:t>կետում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նշված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ներկայացման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վերջնաժամկետը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հետ</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վերցնել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իր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հայտը</w:t>
      </w:r>
      <w:r w:rsidR="004D5671" w:rsidRPr="00AE2768">
        <w:rPr>
          <w:rFonts w:ascii="GHEA Grapalat" w:hAnsi="GHEA Grapalat" w:cs="Sylfaen"/>
          <w:i w:val="0"/>
          <w:szCs w:val="24"/>
          <w:lang w:val="ru-RU"/>
        </w:rPr>
        <w:t>։</w:t>
      </w:r>
    </w:p>
    <w:p w:rsidR="00FA0E41" w:rsidRPr="00AE2768" w:rsidRDefault="00FA0E41" w:rsidP="00EF3662">
      <w:pPr>
        <w:ind w:firstLine="567"/>
        <w:jc w:val="center"/>
        <w:rPr>
          <w:rFonts w:ascii="GHEA Grapalat" w:hAnsi="GHEA Grapalat"/>
          <w:b/>
          <w:sz w:val="20"/>
          <w:lang w:val="af-ZA"/>
        </w:rPr>
      </w:pPr>
    </w:p>
    <w:p w:rsidR="00807178" w:rsidRPr="00AE2768" w:rsidRDefault="00FD2748" w:rsidP="00EF3662">
      <w:pPr>
        <w:ind w:firstLine="567"/>
        <w:jc w:val="center"/>
        <w:rPr>
          <w:rFonts w:ascii="GHEA Grapalat" w:hAnsi="GHEA Grapalat"/>
          <w:b/>
          <w:sz w:val="20"/>
          <w:lang w:val="hy-AM"/>
        </w:rPr>
      </w:pPr>
      <w:r w:rsidRPr="00AE2768">
        <w:rPr>
          <w:rFonts w:ascii="GHEA Grapalat" w:hAnsi="GHEA Grapalat"/>
          <w:b/>
          <w:sz w:val="20"/>
          <w:lang w:val="af-ZA"/>
        </w:rPr>
        <w:t>8</w:t>
      </w:r>
      <w:r w:rsidR="008D5016" w:rsidRPr="00AE2768">
        <w:rPr>
          <w:rFonts w:ascii="GHEA Grapalat" w:hAnsi="GHEA Grapalat"/>
          <w:b/>
          <w:sz w:val="20"/>
          <w:lang w:val="af-ZA"/>
        </w:rPr>
        <w:t>.  ՀԱՅՏԵՐԻ ԲԱՑՈՒՄԸ</w:t>
      </w:r>
      <w:r w:rsidR="00807178" w:rsidRPr="00AE2768">
        <w:rPr>
          <w:rFonts w:ascii="GHEA Grapalat" w:hAnsi="GHEA Grapalat"/>
          <w:b/>
          <w:sz w:val="20"/>
          <w:lang w:val="hy-AM"/>
        </w:rPr>
        <w:t xml:space="preserve">, </w:t>
      </w:r>
      <w:r w:rsidR="00807178" w:rsidRPr="00AE2768">
        <w:rPr>
          <w:rFonts w:ascii="GHEA Grapalat" w:hAnsi="GHEA Grapalat"/>
          <w:b/>
          <w:sz w:val="20"/>
          <w:lang w:val="af-ZA"/>
        </w:rPr>
        <w:t xml:space="preserve">ԳՆԱՀԱՏՈՒՄԸ  ԵՎ  </w:t>
      </w:r>
    </w:p>
    <w:p w:rsidR="00096865" w:rsidRPr="00AE2768" w:rsidRDefault="00807178" w:rsidP="00EF3662">
      <w:pPr>
        <w:ind w:firstLine="567"/>
        <w:jc w:val="center"/>
        <w:rPr>
          <w:rFonts w:ascii="GHEA Grapalat" w:hAnsi="GHEA Grapalat"/>
          <w:b/>
          <w:sz w:val="20"/>
          <w:lang w:val="af-ZA"/>
        </w:rPr>
      </w:pPr>
      <w:r w:rsidRPr="00AE2768">
        <w:rPr>
          <w:rFonts w:ascii="GHEA Grapalat" w:hAnsi="GHEA Grapalat"/>
          <w:b/>
          <w:sz w:val="20"/>
          <w:lang w:val="af-ZA"/>
        </w:rPr>
        <w:t>ԱՐԴՅՈՒՆՔՆԵՐԻ ԱՄՓՈՓՈՒՄԸ</w:t>
      </w:r>
      <w:r w:rsidR="008D5016" w:rsidRPr="00AE2768">
        <w:rPr>
          <w:rFonts w:ascii="GHEA Grapalat" w:hAnsi="GHEA Grapalat"/>
          <w:b/>
          <w:sz w:val="20"/>
          <w:lang w:val="af-ZA"/>
        </w:rPr>
        <w:t xml:space="preserve"> </w:t>
      </w:r>
    </w:p>
    <w:p w:rsidR="00096865" w:rsidRPr="00AE2768" w:rsidRDefault="00096865" w:rsidP="00EF3662">
      <w:pPr>
        <w:ind w:firstLine="567"/>
        <w:jc w:val="both"/>
        <w:rPr>
          <w:rFonts w:ascii="GHEA Grapalat" w:hAnsi="GHEA Grapalat"/>
          <w:b/>
          <w:sz w:val="20"/>
          <w:lang w:val="af-ZA"/>
        </w:rPr>
      </w:pPr>
    </w:p>
    <w:p w:rsidR="004348F9" w:rsidRPr="00AE2768" w:rsidRDefault="00FD2748" w:rsidP="004348F9">
      <w:pPr>
        <w:pStyle w:val="23"/>
        <w:spacing w:line="240" w:lineRule="auto"/>
        <w:ind w:firstLine="567"/>
        <w:rPr>
          <w:rFonts w:ascii="GHEA Grapalat" w:hAnsi="GHEA Grapalat" w:cs="Tahoma"/>
        </w:rPr>
      </w:pPr>
      <w:r w:rsidRPr="00AE2768">
        <w:rPr>
          <w:rFonts w:ascii="GHEA Grapalat" w:hAnsi="GHEA Grapalat"/>
        </w:rPr>
        <w:t>8</w:t>
      </w:r>
      <w:r w:rsidR="00096865" w:rsidRPr="00AE2768">
        <w:rPr>
          <w:rFonts w:ascii="GHEA Grapalat" w:hAnsi="GHEA Grapalat"/>
        </w:rPr>
        <w:t xml:space="preserve">.1 </w:t>
      </w:r>
      <w:r w:rsidR="002C3CAA" w:rsidRPr="00AE2768">
        <w:rPr>
          <w:rFonts w:ascii="GHEA Grapalat" w:hAnsi="GHEA Grapalat" w:cs="Sylfaen"/>
          <w:lang w:val="ru-RU"/>
        </w:rPr>
        <w:t>Հայտերի</w:t>
      </w:r>
      <w:r w:rsidR="002C3CAA" w:rsidRPr="00AE2768">
        <w:rPr>
          <w:rFonts w:ascii="GHEA Grapalat" w:hAnsi="GHEA Grapalat" w:cs="Sylfaen"/>
        </w:rPr>
        <w:t xml:space="preserve"> </w:t>
      </w:r>
      <w:r w:rsidR="002C3CAA" w:rsidRPr="00AE2768">
        <w:rPr>
          <w:rFonts w:ascii="GHEA Grapalat" w:hAnsi="GHEA Grapalat" w:cs="Sylfaen"/>
          <w:lang w:val="ru-RU"/>
        </w:rPr>
        <w:t>բացումը</w:t>
      </w:r>
      <w:r w:rsidR="002C3CAA" w:rsidRPr="00AE2768">
        <w:rPr>
          <w:rFonts w:ascii="GHEA Grapalat" w:hAnsi="GHEA Grapalat" w:cs="Sylfaen"/>
        </w:rPr>
        <w:t xml:space="preserve"> </w:t>
      </w:r>
      <w:r w:rsidR="002C3CAA" w:rsidRPr="00AE2768">
        <w:rPr>
          <w:rFonts w:ascii="GHEA Grapalat" w:hAnsi="GHEA Grapalat" w:cs="Sylfaen"/>
          <w:lang w:val="ru-RU"/>
        </w:rPr>
        <w:t>կկատարվի</w:t>
      </w:r>
      <w:r w:rsidR="002C3CAA" w:rsidRPr="00AE2768">
        <w:rPr>
          <w:rFonts w:ascii="GHEA Grapalat" w:hAnsi="GHEA Grapalat" w:cs="Sylfaen"/>
        </w:rPr>
        <w:t xml:space="preserve"> </w:t>
      </w:r>
      <w:r w:rsidR="004348F9" w:rsidRPr="00AE2768">
        <w:rPr>
          <w:rFonts w:ascii="GHEA Grapalat" w:hAnsi="GHEA Grapalat" w:cs="Sylfaen"/>
        </w:rPr>
        <w:t xml:space="preserve">հանձնաժողովի՝ հայտերի բացման և գնահատման նիստում՝ </w:t>
      </w:r>
      <w:r w:rsidR="004348F9" w:rsidRPr="00AE2768">
        <w:rPr>
          <w:rFonts w:ascii="GHEA Grapalat" w:hAnsi="GHEA Grapalat" w:cs="Sylfaen"/>
          <w:szCs w:val="24"/>
          <w:lang w:val="ru-RU"/>
        </w:rPr>
        <w:t>սույն</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ընթացակարգի</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հայտարարությունը</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և</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հրավերը</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համակարգում</w:t>
      </w:r>
      <w:r w:rsidR="004348F9" w:rsidRPr="000D08B4">
        <w:rPr>
          <w:rFonts w:ascii="GHEA Grapalat" w:hAnsi="GHEA Grapalat" w:cs="Sylfaen"/>
          <w:szCs w:val="24"/>
        </w:rPr>
        <w:t xml:space="preserve"> </w:t>
      </w:r>
      <w:r w:rsidR="004348F9" w:rsidRPr="00AE2768">
        <w:rPr>
          <w:rFonts w:ascii="GHEA Grapalat" w:hAnsi="GHEA Grapalat" w:cs="Sylfaen"/>
          <w:szCs w:val="24"/>
          <w:lang w:val="en-US"/>
        </w:rPr>
        <w:t>հ</w:t>
      </w:r>
      <w:r w:rsidR="004348F9" w:rsidRPr="00AE2768">
        <w:rPr>
          <w:rFonts w:ascii="GHEA Grapalat" w:hAnsi="GHEA Grapalat" w:cs="Sylfaen"/>
          <w:szCs w:val="24"/>
          <w:lang w:val="ru-RU"/>
        </w:rPr>
        <w:t>րապարակվելու</w:t>
      </w:r>
      <w:r w:rsidR="004348F9" w:rsidRPr="000D08B4">
        <w:rPr>
          <w:rFonts w:ascii="GHEA Grapalat" w:hAnsi="GHEA Grapalat" w:cs="Sylfaen"/>
          <w:szCs w:val="24"/>
        </w:rPr>
        <w:t xml:space="preserve"> </w:t>
      </w:r>
      <w:r w:rsidR="004348F9" w:rsidRPr="00AE2768">
        <w:rPr>
          <w:rFonts w:ascii="GHEA Grapalat" w:hAnsi="GHEA Grapalat" w:cs="Sylfaen"/>
          <w:szCs w:val="24"/>
          <w:lang w:val="en-US"/>
        </w:rPr>
        <w:t>օրվանից</w:t>
      </w:r>
      <w:r w:rsidR="004348F9" w:rsidRPr="00AE2768">
        <w:rPr>
          <w:rFonts w:ascii="GHEA Grapalat" w:hAnsi="GHEA Grapalat" w:cs="Sylfaen"/>
          <w:szCs w:val="24"/>
        </w:rPr>
        <w:t xml:space="preserve"> </w:t>
      </w:r>
      <w:r w:rsidR="004348F9" w:rsidRPr="00AE2768">
        <w:rPr>
          <w:rFonts w:ascii="GHEA Grapalat" w:hAnsi="GHEA Grapalat" w:cs="Sylfaen"/>
          <w:szCs w:val="24"/>
          <w:lang w:val="ru-RU"/>
        </w:rPr>
        <w:t>հաշված</w:t>
      </w:r>
      <w:r w:rsidR="004348F9" w:rsidRPr="00AE2768">
        <w:rPr>
          <w:rFonts w:ascii="GHEA Grapalat" w:hAnsi="GHEA Grapalat" w:cs="Sylfaen"/>
          <w:szCs w:val="24"/>
        </w:rPr>
        <w:t xml:space="preserve"> «</w:t>
      </w:r>
      <w:r w:rsidR="00D66E86">
        <w:rPr>
          <w:rFonts w:ascii="GHEA Grapalat" w:hAnsi="GHEA Grapalat" w:cs="Sylfaen"/>
          <w:szCs w:val="24"/>
          <w:lang w:val="hy-AM"/>
        </w:rPr>
        <w:t>7</w:t>
      </w:r>
      <w:r w:rsidR="004348F9" w:rsidRPr="00AE2768">
        <w:rPr>
          <w:rFonts w:ascii="GHEA Grapalat" w:hAnsi="GHEA Grapalat" w:cs="Sylfaen"/>
          <w:szCs w:val="24"/>
        </w:rPr>
        <w:t>»</w:t>
      </w:r>
      <w:r w:rsidR="004348F9" w:rsidRPr="00AE2768">
        <w:rPr>
          <w:rFonts w:ascii="GHEA Grapalat" w:hAnsi="GHEA Grapalat" w:cs="Sylfaen"/>
          <w:szCs w:val="24"/>
          <w:lang w:val="ru-RU"/>
        </w:rPr>
        <w:t>րդ</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օրվա</w:t>
      </w:r>
      <w:r w:rsidR="004348F9" w:rsidRPr="000D08B4">
        <w:rPr>
          <w:rFonts w:ascii="GHEA Grapalat" w:hAnsi="GHEA Grapalat" w:cs="Sylfaen"/>
          <w:szCs w:val="24"/>
        </w:rPr>
        <w:t xml:space="preserve"> </w:t>
      </w:r>
      <w:r w:rsidR="004348F9" w:rsidRPr="00AE2768">
        <w:rPr>
          <w:rFonts w:ascii="GHEA Grapalat" w:hAnsi="GHEA Grapalat" w:cs="Sylfaen"/>
          <w:szCs w:val="24"/>
          <w:lang w:val="ru-RU"/>
        </w:rPr>
        <w:t>ժամը</w:t>
      </w:r>
      <w:r w:rsidR="004348F9" w:rsidRPr="00AE2768">
        <w:rPr>
          <w:rFonts w:ascii="GHEA Grapalat" w:hAnsi="GHEA Grapalat" w:cs="Sylfaen"/>
          <w:szCs w:val="24"/>
        </w:rPr>
        <w:t xml:space="preserve"> «</w:t>
      </w:r>
      <w:r w:rsidR="00D66E86">
        <w:rPr>
          <w:rFonts w:ascii="GHEA Grapalat" w:hAnsi="GHEA Grapalat" w:cs="Sylfaen"/>
          <w:lang w:val="hy-AM"/>
        </w:rPr>
        <w:t>12:00</w:t>
      </w:r>
      <w:r w:rsidR="004348F9" w:rsidRPr="00AE2768">
        <w:rPr>
          <w:rFonts w:ascii="GHEA Grapalat" w:hAnsi="GHEA Grapalat" w:cs="Sylfaen"/>
          <w:szCs w:val="24"/>
        </w:rPr>
        <w:t xml:space="preserve"> »-</w:t>
      </w:r>
      <w:r w:rsidR="004348F9" w:rsidRPr="00AE2768">
        <w:rPr>
          <w:rFonts w:ascii="GHEA Grapalat" w:hAnsi="GHEA Grapalat" w:cs="Sylfaen"/>
          <w:szCs w:val="24"/>
          <w:lang w:val="en-US"/>
        </w:rPr>
        <w:t>ի</w:t>
      </w:r>
      <w:r w:rsidR="004348F9" w:rsidRPr="00AE2768">
        <w:rPr>
          <w:rFonts w:ascii="GHEA Grapalat" w:hAnsi="GHEA Grapalat" w:cs="Sylfaen"/>
          <w:szCs w:val="24"/>
          <w:lang w:val="ru-RU"/>
        </w:rPr>
        <w:t>ն։</w:t>
      </w:r>
      <w:r w:rsidR="004348F9" w:rsidRPr="000D08B4">
        <w:rPr>
          <w:rFonts w:ascii="GHEA Grapalat" w:hAnsi="GHEA Grapalat" w:cs="Sylfaen"/>
          <w:szCs w:val="24"/>
        </w:rPr>
        <w:t xml:space="preserve"> </w:t>
      </w:r>
    </w:p>
    <w:p w:rsidR="004348F9" w:rsidRPr="000D08B4" w:rsidRDefault="004348F9" w:rsidP="004348F9">
      <w:pPr>
        <w:ind w:firstLine="567"/>
        <w:jc w:val="both"/>
        <w:rPr>
          <w:rFonts w:ascii="GHEA Grapalat" w:hAnsi="GHEA Grapalat" w:cs="Sylfaen"/>
          <w:sz w:val="20"/>
          <w:lang w:val="af-ZA"/>
        </w:rPr>
      </w:pPr>
      <w:r w:rsidRPr="00AE2768">
        <w:rPr>
          <w:rFonts w:ascii="GHEA Grapalat" w:hAnsi="GHEA Grapalat" w:cs="Sylfaen"/>
          <w:sz w:val="20"/>
          <w:lang w:val="ru-RU"/>
        </w:rPr>
        <w:t>Հայտերի</w:t>
      </w:r>
      <w:r w:rsidRPr="00AE2768">
        <w:rPr>
          <w:rFonts w:ascii="GHEA Grapalat" w:hAnsi="GHEA Grapalat" w:cs="Sylfaen"/>
          <w:sz w:val="20"/>
          <w:lang w:val="af-ZA"/>
        </w:rPr>
        <w:t xml:space="preserve"> </w:t>
      </w:r>
      <w:r w:rsidRPr="00AE2768">
        <w:rPr>
          <w:rFonts w:ascii="GHEA Grapalat" w:hAnsi="GHEA Grapalat" w:cs="Sylfaen"/>
          <w:sz w:val="20"/>
          <w:lang w:val="ru-RU"/>
        </w:rPr>
        <w:t>բացման</w:t>
      </w:r>
      <w:r w:rsidRPr="000D08B4">
        <w:rPr>
          <w:rFonts w:ascii="GHEA Grapalat" w:hAnsi="GHEA Grapalat" w:cs="Sylfaen"/>
          <w:sz w:val="20"/>
          <w:lang w:val="af-ZA"/>
        </w:rPr>
        <w:t xml:space="preserve"> </w:t>
      </w:r>
      <w:r w:rsidRPr="00AE2768">
        <w:rPr>
          <w:rFonts w:ascii="GHEA Grapalat" w:hAnsi="GHEA Grapalat" w:cs="Sylfaen"/>
          <w:sz w:val="20"/>
        </w:rPr>
        <w:t>և</w:t>
      </w:r>
      <w:r w:rsidRPr="000D08B4">
        <w:rPr>
          <w:rFonts w:ascii="GHEA Grapalat" w:hAnsi="GHEA Grapalat" w:cs="Sylfaen"/>
          <w:sz w:val="20"/>
          <w:lang w:val="af-ZA"/>
        </w:rPr>
        <w:t xml:space="preserve"> </w:t>
      </w:r>
      <w:r w:rsidRPr="00AE2768">
        <w:rPr>
          <w:rFonts w:ascii="GHEA Grapalat" w:hAnsi="GHEA Grapalat" w:cs="Sylfaen"/>
          <w:sz w:val="20"/>
        </w:rPr>
        <w:t>գնահատման</w:t>
      </w:r>
      <w:r w:rsidRPr="00AE2768">
        <w:rPr>
          <w:rFonts w:ascii="GHEA Grapalat" w:hAnsi="GHEA Grapalat" w:cs="Sylfaen"/>
          <w:sz w:val="20"/>
          <w:lang w:val="af-ZA"/>
        </w:rPr>
        <w:t xml:space="preserve"> </w:t>
      </w:r>
      <w:r w:rsidRPr="00AE2768">
        <w:rPr>
          <w:rFonts w:ascii="GHEA Grapalat" w:hAnsi="GHEA Grapalat" w:cs="Sylfaen"/>
          <w:sz w:val="20"/>
          <w:lang w:val="ru-RU"/>
        </w:rPr>
        <w:t>նիստում</w:t>
      </w:r>
      <w:r w:rsidRPr="00AE2768">
        <w:rPr>
          <w:rFonts w:ascii="GHEA Grapalat" w:hAnsi="GHEA Grapalat" w:cs="Sylfaen"/>
          <w:sz w:val="20"/>
        </w:rPr>
        <w:t>՝</w:t>
      </w:r>
    </w:p>
    <w:p w:rsidR="004348F9" w:rsidRPr="00AE2768" w:rsidRDefault="004348F9" w:rsidP="004348F9">
      <w:pPr>
        <w:ind w:firstLine="567"/>
        <w:jc w:val="both"/>
        <w:rPr>
          <w:rFonts w:ascii="GHEA Grapalat" w:hAnsi="GHEA Grapalat" w:cs="Sylfaen"/>
          <w:sz w:val="20"/>
          <w:lang w:val="af-ZA"/>
        </w:rPr>
      </w:pPr>
      <w:r w:rsidRPr="000D08B4">
        <w:rPr>
          <w:rFonts w:ascii="GHEA Grapalat" w:hAnsi="GHEA Grapalat" w:cs="Sylfaen"/>
          <w:sz w:val="20"/>
          <w:lang w:val="af-ZA"/>
        </w:rPr>
        <w:t>1)</w:t>
      </w:r>
      <w:r w:rsidRPr="00AE2768">
        <w:rPr>
          <w:rFonts w:ascii="GHEA Grapalat" w:hAnsi="GHEA Grapalat" w:cs="Sylfaen"/>
          <w:sz w:val="20"/>
          <w:lang w:val="af-ZA"/>
        </w:rPr>
        <w:t xml:space="preserve"> </w:t>
      </w:r>
      <w:r w:rsidRPr="00AE2768">
        <w:rPr>
          <w:rFonts w:ascii="GHEA Grapalat" w:hAnsi="GHEA Grapalat" w:cs="Sylfaen"/>
          <w:sz w:val="20"/>
        </w:rPr>
        <w:t>հանձնաժողովի</w:t>
      </w:r>
      <w:r w:rsidRPr="00AE2768">
        <w:rPr>
          <w:rFonts w:ascii="GHEA Grapalat" w:hAnsi="GHEA Grapalat" w:cs="Sylfaen"/>
          <w:sz w:val="20"/>
          <w:lang w:val="af-ZA"/>
        </w:rPr>
        <w:t xml:space="preserve"> </w:t>
      </w:r>
      <w:r w:rsidRPr="00AE2768">
        <w:rPr>
          <w:rFonts w:ascii="GHEA Grapalat" w:hAnsi="GHEA Grapalat" w:cs="Sylfaen"/>
          <w:sz w:val="20"/>
        </w:rPr>
        <w:t>նախագահը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նախագահողը</w:t>
      </w:r>
      <w:r w:rsidRPr="00AE2768">
        <w:rPr>
          <w:rFonts w:ascii="GHEA Grapalat" w:hAnsi="GHEA Grapalat" w:cs="Sylfaen"/>
          <w:sz w:val="20"/>
          <w:lang w:val="af-ZA"/>
        </w:rPr>
        <w:t xml:space="preserve">) </w:t>
      </w:r>
      <w:r w:rsidRPr="00AE2768">
        <w:rPr>
          <w:rFonts w:ascii="GHEA Grapalat" w:hAnsi="GHEA Grapalat" w:cs="Sylfaen"/>
          <w:sz w:val="20"/>
          <w:lang w:val="hy-AM"/>
        </w:rPr>
        <w:t>նիստը</w:t>
      </w:r>
      <w:r w:rsidRPr="00AE2768">
        <w:rPr>
          <w:rFonts w:ascii="GHEA Grapalat" w:hAnsi="GHEA Grapalat" w:cs="Sylfaen"/>
          <w:sz w:val="20"/>
          <w:lang w:val="af-ZA"/>
        </w:rPr>
        <w:t xml:space="preserve"> </w:t>
      </w:r>
      <w:r w:rsidRPr="00AE2768">
        <w:rPr>
          <w:rFonts w:ascii="GHEA Grapalat" w:hAnsi="GHEA Grapalat" w:cs="Sylfaen"/>
          <w:sz w:val="20"/>
          <w:lang w:val="hy-AM"/>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բացված</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հրապա</w:t>
      </w:r>
      <w:r w:rsidRPr="00AE2768">
        <w:rPr>
          <w:rFonts w:ascii="GHEA Grapalat" w:hAnsi="GHEA Grapalat" w:cs="Sylfaen"/>
          <w:sz w:val="20"/>
          <w:lang w:val="hy-AM"/>
        </w:rPr>
        <w:softHyphen/>
        <w:t>րակում է գնման հայտով սահմանված</w:t>
      </w:r>
      <w:r w:rsidRPr="00AE2768">
        <w:rPr>
          <w:rFonts w:ascii="GHEA Grapalat" w:hAnsi="GHEA Grapalat" w:cs="Sylfaen"/>
          <w:sz w:val="20"/>
          <w:lang w:val="af-ZA"/>
        </w:rPr>
        <w:t>`</w:t>
      </w:r>
      <w:r w:rsidRPr="00AE2768">
        <w:rPr>
          <w:rFonts w:ascii="GHEA Grapalat" w:hAnsi="GHEA Grapalat" w:cs="Sylfaen"/>
          <w:sz w:val="20"/>
          <w:lang w:val="hy-AM"/>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ընթացակարգի</w:t>
      </w:r>
      <w:r w:rsidRPr="00AE2768">
        <w:rPr>
          <w:rFonts w:ascii="GHEA Grapalat" w:hAnsi="GHEA Grapalat" w:cs="Sylfaen"/>
          <w:sz w:val="20"/>
          <w:lang w:val="af-ZA"/>
        </w:rPr>
        <w:t xml:space="preserve"> </w:t>
      </w:r>
      <w:r w:rsidRPr="00AE2768">
        <w:rPr>
          <w:rFonts w:ascii="GHEA Grapalat" w:hAnsi="GHEA Grapalat" w:cs="Sylfaen"/>
          <w:sz w:val="20"/>
        </w:rPr>
        <w:t>շրջանակում</w:t>
      </w:r>
      <w:r w:rsidRPr="00AE2768">
        <w:rPr>
          <w:rFonts w:ascii="GHEA Grapalat" w:hAnsi="GHEA Grapalat" w:cs="Sylfaen"/>
          <w:sz w:val="20"/>
          <w:lang w:val="af-ZA"/>
        </w:rPr>
        <w:t xml:space="preserve"> </w:t>
      </w:r>
      <w:r w:rsidRPr="00AE2768">
        <w:rPr>
          <w:rFonts w:ascii="GHEA Grapalat" w:hAnsi="GHEA Grapalat" w:cs="Sylfaen"/>
          <w:sz w:val="20"/>
        </w:rPr>
        <w:t>գնվելիք</w:t>
      </w:r>
      <w:r w:rsidRPr="00AE2768">
        <w:rPr>
          <w:rFonts w:ascii="GHEA Grapalat" w:hAnsi="GHEA Grapalat" w:cs="Sylfaen"/>
          <w:sz w:val="20"/>
          <w:lang w:val="af-ZA"/>
        </w:rPr>
        <w:t xml:space="preserve"> </w:t>
      </w:r>
      <w:r w:rsidRPr="00AE2768">
        <w:rPr>
          <w:rFonts w:ascii="GHEA Grapalat" w:hAnsi="GHEA Grapalat" w:cs="Sylfaen"/>
          <w:sz w:val="20"/>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hy-AM"/>
        </w:rPr>
        <w:t>գինը՝</w:t>
      </w:r>
      <w:r w:rsidRPr="00AE2768">
        <w:rPr>
          <w:rFonts w:ascii="GHEA Grapalat" w:hAnsi="GHEA Grapalat" w:cs="Sylfaen"/>
          <w:sz w:val="20"/>
          <w:lang w:val="af-ZA"/>
        </w:rPr>
        <w:t xml:space="preserve"> </w:t>
      </w:r>
      <w:r w:rsidRPr="00AE2768">
        <w:rPr>
          <w:rFonts w:ascii="GHEA Grapalat" w:hAnsi="GHEA Grapalat" w:cs="Sylfaen"/>
          <w:sz w:val="20"/>
          <w:lang w:val="hy-AM"/>
        </w:rPr>
        <w:t>մեկ</w:t>
      </w:r>
      <w:r w:rsidRPr="00AE2768">
        <w:rPr>
          <w:rFonts w:ascii="GHEA Grapalat" w:hAnsi="GHEA Grapalat" w:cs="Sylfaen"/>
          <w:sz w:val="20"/>
          <w:lang w:val="af-ZA"/>
        </w:rPr>
        <w:t xml:space="preserve"> </w:t>
      </w:r>
      <w:r w:rsidRPr="00AE2768">
        <w:rPr>
          <w:rFonts w:ascii="GHEA Grapalat" w:hAnsi="GHEA Grapalat" w:cs="Sylfaen"/>
          <w:sz w:val="20"/>
          <w:lang w:val="hy-AM"/>
        </w:rPr>
        <w:t>թվով</w:t>
      </w:r>
      <w:r w:rsidRPr="00AE2768">
        <w:rPr>
          <w:rFonts w:ascii="GHEA Grapalat" w:hAnsi="GHEA Grapalat" w:cs="Sylfaen"/>
          <w:sz w:val="20"/>
          <w:lang w:val="af-ZA"/>
        </w:rPr>
        <w:t xml:space="preserve"> </w:t>
      </w:r>
      <w:r w:rsidRPr="00AE2768">
        <w:rPr>
          <w:rFonts w:ascii="GHEA Grapalat" w:hAnsi="GHEA Grapalat" w:cs="Sylfaen"/>
          <w:sz w:val="20"/>
          <w:lang w:val="hy-AM"/>
        </w:rPr>
        <w:t>արտահայտված</w:t>
      </w:r>
      <w:r w:rsidRPr="00AE2768">
        <w:rPr>
          <w:rFonts w:ascii="GHEA Grapalat" w:hAnsi="GHEA Grapalat" w:cs="Sylfaen"/>
          <w:sz w:val="20"/>
          <w:lang w:val="af-ZA"/>
        </w:rPr>
        <w:t xml:space="preserve">, </w:t>
      </w:r>
      <w:r w:rsidRPr="00AE2768">
        <w:rPr>
          <w:rFonts w:ascii="GHEA Grapalat" w:hAnsi="GHEA Grapalat" w:cs="Sylfaen"/>
          <w:sz w:val="20"/>
        </w:rPr>
        <w:t>ինչպես</w:t>
      </w:r>
      <w:r w:rsidRPr="00AE2768">
        <w:rPr>
          <w:rFonts w:ascii="GHEA Grapalat" w:hAnsi="GHEA Grapalat" w:cs="Sylfaen"/>
          <w:sz w:val="20"/>
          <w:lang w:val="af-ZA"/>
        </w:rPr>
        <w:t xml:space="preserve"> </w:t>
      </w:r>
      <w:r w:rsidRPr="00AE2768">
        <w:rPr>
          <w:rFonts w:ascii="GHEA Grapalat" w:hAnsi="GHEA Grapalat" w:cs="Sylfaen"/>
          <w:sz w:val="20"/>
        </w:rPr>
        <w:t>նաև</w:t>
      </w:r>
      <w:r w:rsidRPr="00AE2768">
        <w:rPr>
          <w:rFonts w:ascii="GHEA Grapalat" w:hAnsi="GHEA Grapalat" w:cs="Sylfaen"/>
          <w:sz w:val="20"/>
          <w:lang w:val="af-ZA"/>
        </w:rPr>
        <w:t xml:space="preserve"> </w:t>
      </w:r>
      <w:r w:rsidRPr="00AE2768">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D08B4">
        <w:rPr>
          <w:rFonts w:ascii="GHEA Grapalat" w:hAnsi="GHEA Grapalat" w:cs="Sylfaen"/>
          <w:sz w:val="20"/>
          <w:lang w:val="af-ZA"/>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sz w:val="20"/>
          <w:szCs w:val="20"/>
          <w:lang w:val="hy-AM"/>
        </w:rPr>
        <w:t xml:space="preserve">2) </w:t>
      </w:r>
      <w:r w:rsidRPr="00AE2768">
        <w:rPr>
          <w:rFonts w:ascii="GHEA Grapalat" w:hAnsi="GHEA Grapalat" w:cs="Sylfaen"/>
          <w:sz w:val="20"/>
          <w:szCs w:val="20"/>
          <w:lang w:val="hy-AM"/>
        </w:rPr>
        <w:t>սույն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կետի</w:t>
      </w:r>
      <w:r w:rsidRPr="00AE2768">
        <w:rPr>
          <w:rFonts w:ascii="GHEA Grapalat" w:hAnsi="GHEA Grapalat"/>
          <w:sz w:val="20"/>
          <w:szCs w:val="20"/>
          <w:lang w:val="hy-AM"/>
        </w:rPr>
        <w:t xml:space="preserve"> 1-</w:t>
      </w:r>
      <w:r w:rsidRPr="00AE2768">
        <w:rPr>
          <w:rFonts w:ascii="GHEA Grapalat" w:hAnsi="GHEA Grapalat" w:cs="Sylfaen"/>
          <w:sz w:val="20"/>
          <w:szCs w:val="20"/>
          <w:lang w:val="hy-AM"/>
        </w:rPr>
        <w:t>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ենթակետում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նշված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նախագահին</w:t>
      </w:r>
      <w:r w:rsidRPr="00AE2768">
        <w:rPr>
          <w:rFonts w:ascii="GHEA Grapalat" w:hAnsi="GHEA Grapalat"/>
          <w:sz w:val="20"/>
          <w:szCs w:val="20"/>
          <w:lang w:val="hy-AM"/>
        </w:rPr>
        <w:t xml:space="preserve"> (նիստը նախագահողին) </w:t>
      </w:r>
      <w:r w:rsidRPr="00AE2768">
        <w:rPr>
          <w:rFonts w:ascii="GHEA Grapalat" w:hAnsi="GHEA Grapalat" w:cs="Sylfaen"/>
          <w:sz w:val="20"/>
          <w:szCs w:val="20"/>
          <w:lang w:val="hy-AM"/>
        </w:rPr>
        <w:t>փոխանցվելուց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հետո</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հանձնաժողովը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ա</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պարունակող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ներկայացնելու</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կարգին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գնահատված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հայտերը</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sz w:val="20"/>
          <w:szCs w:val="20"/>
          <w:lang w:val="hy-AM"/>
        </w:rPr>
      </w:pPr>
      <w:r w:rsidRPr="00AE2768">
        <w:rPr>
          <w:rFonts w:ascii="GHEA Grapalat" w:hAnsi="GHEA Grapalat" w:cs="Sylfaen"/>
          <w:sz w:val="20"/>
          <w:szCs w:val="20"/>
          <w:lang w:val="hy-AM"/>
        </w:rPr>
        <w:t>բ</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բացված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յուրաքանչյուր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ծրարում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պահանջվող</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նախատեսված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փաստաթղթերի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առկայությունը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դրանց</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կազմման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համապատասխանությունը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հրավերով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սահմանված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վավերապայմաններին</w:t>
      </w:r>
      <w:r w:rsidRPr="00AE2768">
        <w:rPr>
          <w:rFonts w:ascii="GHEA Grapalat" w:hAnsi="GHEA Grapalat"/>
          <w:sz w:val="20"/>
          <w:szCs w:val="20"/>
          <w:lang w:val="hy-AM"/>
        </w:rPr>
        <w:t>.</w:t>
      </w:r>
    </w:p>
    <w:p w:rsidR="004348F9" w:rsidRPr="00AE2768" w:rsidRDefault="004348F9" w:rsidP="004348F9">
      <w:pPr>
        <w:ind w:firstLine="567"/>
        <w:jc w:val="both"/>
        <w:rPr>
          <w:rFonts w:ascii="GHEA Grapalat" w:hAnsi="GHEA Grapalat" w:cs="Sylfaen"/>
          <w:sz w:val="20"/>
          <w:lang w:val="hy-AM"/>
        </w:rPr>
      </w:pPr>
      <w:r w:rsidRPr="00AE2768">
        <w:rPr>
          <w:rFonts w:ascii="GHEA Grapalat" w:hAnsi="GHEA Grapalat"/>
          <w:sz w:val="20"/>
          <w:szCs w:val="20"/>
          <w:lang w:val="hy-AM"/>
        </w:rPr>
        <w:t xml:space="preserve">3) </w:t>
      </w:r>
      <w:r w:rsidRPr="00AE2768">
        <w:rPr>
          <w:rFonts w:ascii="GHEA Grapalat" w:hAnsi="GHEA Grapalat" w:cs="Sylfaen"/>
          <w:sz w:val="20"/>
          <w:szCs w:val="20"/>
          <w:lang w:val="hy-AM"/>
        </w:rPr>
        <w:t>հանձնաժողովի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նախագահը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հայտարարում</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է</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հայտեր</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ներկայացրած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մասնակիցների</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գնային</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առաջարկները՝</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մեկ</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թվով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արտահայտված,</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հիմք</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ընդունելով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տառերով</w:t>
      </w:r>
      <w:r w:rsidRPr="00AE2768">
        <w:rPr>
          <w:rFonts w:ascii="GHEA Grapalat" w:hAnsi="GHEA Grapalat"/>
          <w:sz w:val="20"/>
          <w:szCs w:val="20"/>
          <w:lang w:val="hy-AM"/>
        </w:rPr>
        <w:t xml:space="preserve"> </w:t>
      </w:r>
      <w:r w:rsidRPr="00AE2768">
        <w:rPr>
          <w:rFonts w:ascii="GHEA Grapalat" w:hAnsi="GHEA Grapalat" w:cs="Sylfaen"/>
          <w:sz w:val="20"/>
          <w:szCs w:val="20"/>
          <w:lang w:val="hy-AM"/>
        </w:rPr>
        <w:t>գրվածը:</w:t>
      </w:r>
    </w:p>
    <w:p w:rsidR="009A796C" w:rsidRPr="00DE66DE" w:rsidRDefault="00FD2748" w:rsidP="00EF3662">
      <w:pPr>
        <w:ind w:firstLine="567"/>
        <w:jc w:val="both"/>
        <w:rPr>
          <w:rFonts w:ascii="GHEA Grapalat" w:hAnsi="GHEA Grapalat" w:cs="Sylfaen"/>
          <w:color w:val="FF0000"/>
          <w:sz w:val="20"/>
          <w:lang w:val="af-ZA"/>
        </w:rPr>
      </w:pPr>
      <w:r w:rsidRPr="00DE66DE">
        <w:rPr>
          <w:rFonts w:ascii="GHEA Grapalat" w:hAnsi="GHEA Grapalat" w:cs="Sylfaen"/>
          <w:color w:val="FF0000"/>
          <w:sz w:val="20"/>
          <w:lang w:val="af-ZA"/>
        </w:rPr>
        <w:t>8</w:t>
      </w:r>
      <w:r w:rsidR="00152564" w:rsidRPr="00DE66DE">
        <w:rPr>
          <w:rFonts w:ascii="GHEA Grapalat" w:hAnsi="GHEA Grapalat" w:cs="Sylfaen"/>
          <w:color w:val="FF0000"/>
          <w:sz w:val="20"/>
          <w:lang w:val="af-ZA"/>
        </w:rPr>
        <w:t>.</w:t>
      </w:r>
      <w:r w:rsidR="00C029B6" w:rsidRPr="00DE66DE">
        <w:rPr>
          <w:rFonts w:ascii="GHEA Grapalat" w:hAnsi="GHEA Grapalat" w:cs="Sylfaen"/>
          <w:color w:val="FF0000"/>
          <w:sz w:val="20"/>
          <w:lang w:val="af-ZA"/>
        </w:rPr>
        <w:t>2</w:t>
      </w:r>
      <w:r w:rsidR="00152564"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Հայտերը</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գնահատվում</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են</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սույն</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հրավերով</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սահմանված</w:t>
      </w:r>
      <w:r w:rsidR="00F61898" w:rsidRPr="00DE66DE">
        <w:rPr>
          <w:rFonts w:ascii="GHEA Grapalat" w:hAnsi="GHEA Grapalat" w:cs="Sylfaen"/>
          <w:color w:val="FF0000"/>
          <w:sz w:val="20"/>
          <w:lang w:val="af-ZA"/>
        </w:rPr>
        <w:t xml:space="preserve"> </w:t>
      </w:r>
      <w:r w:rsidR="00F61898" w:rsidRPr="00DE66DE">
        <w:rPr>
          <w:rFonts w:ascii="GHEA Grapalat" w:hAnsi="GHEA Grapalat" w:cs="Sylfaen"/>
          <w:color w:val="FF0000"/>
          <w:sz w:val="20"/>
          <w:lang w:val="hy-AM"/>
        </w:rPr>
        <w:t>կարգով</w:t>
      </w:r>
      <w:r w:rsidR="00152564" w:rsidRPr="00DE66DE">
        <w:rPr>
          <w:rFonts w:ascii="GHEA Grapalat" w:hAnsi="GHEA Grapalat" w:cs="Sylfaen"/>
          <w:color w:val="FF0000"/>
          <w:sz w:val="20"/>
          <w:lang w:val="af-ZA"/>
        </w:rPr>
        <w:t>:</w:t>
      </w:r>
      <w:r w:rsidR="00B46279" w:rsidRPr="00DE66DE">
        <w:rPr>
          <w:rFonts w:ascii="GHEA Grapalat" w:hAnsi="GHEA Grapalat" w:cs="Sylfaen"/>
          <w:color w:val="FF0000"/>
          <w:sz w:val="20"/>
          <w:lang w:val="af-ZA"/>
        </w:rPr>
        <w:t xml:space="preserve"> </w:t>
      </w:r>
    </w:p>
    <w:p w:rsidR="009A796C" w:rsidRPr="00DE66DE" w:rsidRDefault="00F7009A" w:rsidP="00F7009A">
      <w:pPr>
        <w:ind w:firstLine="567"/>
        <w:jc w:val="both"/>
        <w:rPr>
          <w:rFonts w:ascii="GHEA Grapalat" w:hAnsi="GHEA Grapalat" w:cs="Sylfaen"/>
          <w:color w:val="FF0000"/>
          <w:sz w:val="20"/>
          <w:lang w:val="af-ZA"/>
        </w:rPr>
      </w:pPr>
      <w:r w:rsidRPr="00DE66DE">
        <w:rPr>
          <w:rFonts w:ascii="GHEA Grapalat" w:hAnsi="GHEA Grapalat" w:cs="Sylfaen"/>
          <w:color w:val="FF0000"/>
          <w:sz w:val="20"/>
        </w:rPr>
        <w:t>Գնման</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ընթացակարգի</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չափաբաժինների</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քանակը</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յոթանասունհինգը</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չգերազանցելու</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դեպքում</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հ</w:t>
      </w:r>
      <w:r w:rsidR="009A796C" w:rsidRPr="00DE66DE">
        <w:rPr>
          <w:rFonts w:ascii="GHEA Grapalat" w:hAnsi="GHEA Grapalat" w:cs="Sylfaen"/>
          <w:color w:val="FF0000"/>
          <w:sz w:val="20"/>
        </w:rPr>
        <w:t>այտերի</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գնահատումն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իրականացվում</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է</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դրանց</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ներկայացման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վերջնաժամկետը</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լրանալու</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օրվանից</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հաշված</w:t>
      </w:r>
      <w:r w:rsidR="009A796C" w:rsidRPr="00DE66DE">
        <w:rPr>
          <w:rFonts w:ascii="GHEA Grapalat" w:hAnsi="GHEA Grapalat" w:cs="Sylfaen"/>
          <w:color w:val="FF0000"/>
          <w:sz w:val="20"/>
          <w:lang w:val="af-ZA"/>
        </w:rPr>
        <w:t xml:space="preserve"> </w:t>
      </w:r>
      <w:r w:rsidR="00DA10C9"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տաս</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իսկ</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գերազանցելու</w:t>
      </w:r>
      <w:r w:rsidRPr="00DE66DE">
        <w:rPr>
          <w:rFonts w:ascii="GHEA Grapalat" w:hAnsi="GHEA Grapalat" w:cs="Sylfaen"/>
          <w:color w:val="FF0000"/>
          <w:sz w:val="20"/>
          <w:lang w:val="af-ZA"/>
        </w:rPr>
        <w:t xml:space="preserve"> </w:t>
      </w:r>
      <w:r w:rsidRPr="00DE66DE">
        <w:rPr>
          <w:rFonts w:ascii="GHEA Grapalat" w:hAnsi="GHEA Grapalat" w:cs="Sylfaen"/>
          <w:color w:val="FF0000"/>
          <w:sz w:val="20"/>
        </w:rPr>
        <w:t>դեպքում՝</w:t>
      </w:r>
      <w:r w:rsidR="009A796C" w:rsidRPr="00DE66DE">
        <w:rPr>
          <w:rFonts w:ascii="GHEA Grapalat" w:hAnsi="GHEA Grapalat" w:cs="Sylfaen"/>
          <w:color w:val="FF0000"/>
          <w:sz w:val="20"/>
          <w:lang w:val="af-ZA"/>
        </w:rPr>
        <w:t xml:space="preserve"> </w:t>
      </w:r>
      <w:r w:rsidRPr="00DE66DE">
        <w:rPr>
          <w:rFonts w:ascii="GHEA Grapalat" w:hAnsi="GHEA Grapalat" w:cs="Sylfaen"/>
          <w:color w:val="FF0000"/>
          <w:sz w:val="20"/>
          <w:lang w:val="af-ZA"/>
        </w:rPr>
        <w:t xml:space="preserve">տասնհինգ </w:t>
      </w:r>
      <w:r w:rsidR="009A796C" w:rsidRPr="00DE66DE">
        <w:rPr>
          <w:rFonts w:ascii="GHEA Grapalat" w:hAnsi="GHEA Grapalat" w:cs="Sylfaen"/>
          <w:color w:val="FF0000"/>
          <w:sz w:val="20"/>
        </w:rPr>
        <w:t>աշխատանքային</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օրվա</w:t>
      </w:r>
      <w:r w:rsidR="009A796C" w:rsidRPr="00DE66DE">
        <w:rPr>
          <w:rFonts w:ascii="GHEA Grapalat" w:hAnsi="GHEA Grapalat" w:cs="Sylfaen"/>
          <w:color w:val="FF0000"/>
          <w:sz w:val="20"/>
          <w:lang w:val="af-ZA"/>
        </w:rPr>
        <w:t xml:space="preserve"> </w:t>
      </w:r>
      <w:r w:rsidR="009A796C" w:rsidRPr="00DE66DE">
        <w:rPr>
          <w:rFonts w:ascii="GHEA Grapalat" w:hAnsi="GHEA Grapalat" w:cs="Sylfaen"/>
          <w:color w:val="FF0000"/>
          <w:sz w:val="20"/>
        </w:rPr>
        <w:t>ընթացքում</w:t>
      </w:r>
      <w:r w:rsidR="009A796C" w:rsidRPr="00DE66DE">
        <w:rPr>
          <w:rFonts w:ascii="GHEA Grapalat" w:hAnsi="GHEA Grapalat" w:cs="Sylfaen"/>
          <w:color w:val="FF0000"/>
          <w:sz w:val="20"/>
          <w:lang w:val="af-ZA"/>
        </w:rPr>
        <w:t>:</w:t>
      </w:r>
      <w:r w:rsidR="001E17BA" w:rsidRPr="00DE66DE">
        <w:rPr>
          <w:rFonts w:ascii="GHEA Grapalat" w:hAnsi="GHEA Grapalat" w:cs="Sylfaen"/>
          <w:color w:val="FF0000"/>
          <w:sz w:val="20"/>
          <w:lang w:val="af-ZA"/>
        </w:rPr>
        <w:t xml:space="preserve"> </w:t>
      </w:r>
    </w:p>
    <w:p w:rsidR="00ED6836" w:rsidRPr="00AE2768" w:rsidRDefault="00745561" w:rsidP="00EF3662">
      <w:pPr>
        <w:ind w:firstLine="567"/>
        <w:jc w:val="both"/>
        <w:rPr>
          <w:rFonts w:ascii="GHEA Grapalat" w:hAnsi="GHEA Grapalat" w:cs="Sylfaen"/>
          <w:sz w:val="20"/>
          <w:lang w:val="af-ZA"/>
        </w:rPr>
      </w:pPr>
      <w:r w:rsidRPr="00AE2768">
        <w:rPr>
          <w:rFonts w:ascii="GHEA Grapalat" w:hAnsi="GHEA Grapalat" w:cs="Sylfaen"/>
          <w:sz w:val="20"/>
        </w:rPr>
        <w:t>Բավարար</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սույն</w:t>
      </w:r>
      <w:r w:rsidRPr="00AE2768">
        <w:rPr>
          <w:rFonts w:ascii="GHEA Grapalat" w:hAnsi="GHEA Grapalat" w:cs="Sylfaen"/>
          <w:sz w:val="20"/>
          <w:lang w:val="af-ZA"/>
        </w:rPr>
        <w:t xml:space="preserve"> </w:t>
      </w:r>
      <w:r w:rsidRPr="00AE2768">
        <w:rPr>
          <w:rFonts w:ascii="GHEA Grapalat" w:hAnsi="GHEA Grapalat" w:cs="Sylfaen"/>
          <w:sz w:val="20"/>
        </w:rPr>
        <w:t>հրավերով</w:t>
      </w:r>
      <w:r w:rsidRPr="00AE2768">
        <w:rPr>
          <w:rFonts w:ascii="GHEA Grapalat" w:hAnsi="GHEA Grapalat" w:cs="Sylfaen"/>
          <w:sz w:val="20"/>
          <w:lang w:val="af-ZA"/>
        </w:rPr>
        <w:t xml:space="preserve"> </w:t>
      </w:r>
      <w:r w:rsidRPr="00AE2768">
        <w:rPr>
          <w:rFonts w:ascii="GHEA Grapalat" w:hAnsi="GHEA Grapalat" w:cs="Sylfaen"/>
          <w:sz w:val="20"/>
        </w:rPr>
        <w:t>նախատեսված</w:t>
      </w:r>
      <w:r w:rsidRPr="00AE2768">
        <w:rPr>
          <w:rFonts w:ascii="GHEA Grapalat" w:hAnsi="GHEA Grapalat" w:cs="Sylfaen"/>
          <w:sz w:val="20"/>
          <w:lang w:val="af-ZA"/>
        </w:rPr>
        <w:t xml:space="preserve"> </w:t>
      </w:r>
      <w:r w:rsidRPr="00AE2768">
        <w:rPr>
          <w:rFonts w:ascii="GHEA Grapalat" w:hAnsi="GHEA Grapalat" w:cs="Sylfaen"/>
          <w:sz w:val="20"/>
        </w:rPr>
        <w:t>պայմաններին</w:t>
      </w:r>
      <w:r w:rsidRPr="00AE2768">
        <w:rPr>
          <w:rFonts w:ascii="GHEA Grapalat" w:hAnsi="GHEA Grapalat" w:cs="Sylfaen"/>
          <w:sz w:val="20"/>
          <w:lang w:val="af-ZA"/>
        </w:rPr>
        <w:t xml:space="preserve"> </w:t>
      </w:r>
      <w:r w:rsidRPr="00AE2768">
        <w:rPr>
          <w:rFonts w:ascii="GHEA Grapalat" w:hAnsi="GHEA Grapalat" w:cs="Sylfaen"/>
          <w:sz w:val="20"/>
        </w:rPr>
        <w:t>համապատասխանող</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հակառակ</w:t>
      </w:r>
      <w:r w:rsidRPr="00AE2768">
        <w:rPr>
          <w:rFonts w:ascii="GHEA Grapalat" w:hAnsi="GHEA Grapalat" w:cs="Sylfaen"/>
          <w:sz w:val="20"/>
          <w:lang w:val="af-ZA"/>
        </w:rPr>
        <w:t xml:space="preserve"> </w:t>
      </w:r>
      <w:r w:rsidRPr="00AE2768">
        <w:rPr>
          <w:rFonts w:ascii="GHEA Grapalat" w:hAnsi="GHEA Grapalat" w:cs="Sylfaen"/>
          <w:sz w:val="20"/>
        </w:rPr>
        <w:t>դեպքում</w:t>
      </w:r>
      <w:r w:rsidRPr="00AE2768">
        <w:rPr>
          <w:rFonts w:ascii="GHEA Grapalat" w:hAnsi="GHEA Grapalat" w:cs="Sylfaen"/>
          <w:sz w:val="20"/>
          <w:lang w:val="af-ZA"/>
        </w:rPr>
        <w:t xml:space="preserve"> </w:t>
      </w:r>
      <w:r w:rsidRPr="00AE2768">
        <w:rPr>
          <w:rFonts w:ascii="GHEA Grapalat" w:hAnsi="GHEA Grapalat" w:cs="Sylfaen"/>
          <w:sz w:val="20"/>
        </w:rPr>
        <w:t>հայտերը</w:t>
      </w:r>
      <w:r w:rsidRPr="00AE2768">
        <w:rPr>
          <w:rFonts w:ascii="GHEA Grapalat" w:hAnsi="GHEA Grapalat" w:cs="Sylfaen"/>
          <w:sz w:val="20"/>
          <w:lang w:val="af-ZA"/>
        </w:rPr>
        <w:t xml:space="preserve"> </w:t>
      </w:r>
      <w:r w:rsidRPr="00AE2768">
        <w:rPr>
          <w:rFonts w:ascii="GHEA Grapalat" w:hAnsi="GHEA Grapalat" w:cs="Sylfaen"/>
          <w:sz w:val="20"/>
        </w:rPr>
        <w:t>գնահատվում</w:t>
      </w:r>
      <w:r w:rsidRPr="00AE2768">
        <w:rPr>
          <w:rFonts w:ascii="GHEA Grapalat" w:hAnsi="GHEA Grapalat" w:cs="Sylfaen"/>
          <w:sz w:val="20"/>
          <w:lang w:val="af-ZA"/>
        </w:rPr>
        <w:t xml:space="preserve"> </w:t>
      </w:r>
      <w:r w:rsidRPr="00AE2768">
        <w:rPr>
          <w:rFonts w:ascii="GHEA Grapalat" w:hAnsi="GHEA Grapalat" w:cs="Sylfaen"/>
          <w:sz w:val="20"/>
        </w:rPr>
        <w:t>են</w:t>
      </w:r>
      <w:r w:rsidRPr="00AE2768">
        <w:rPr>
          <w:rFonts w:ascii="GHEA Grapalat" w:hAnsi="GHEA Grapalat" w:cs="Sylfaen"/>
          <w:sz w:val="20"/>
          <w:lang w:val="af-ZA"/>
        </w:rPr>
        <w:t xml:space="preserve"> </w:t>
      </w:r>
      <w:r w:rsidRPr="00AE2768">
        <w:rPr>
          <w:rFonts w:ascii="GHEA Grapalat" w:hAnsi="GHEA Grapalat" w:cs="Sylfaen"/>
          <w:sz w:val="20"/>
        </w:rPr>
        <w:t>անբավարար</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մերժվում</w:t>
      </w:r>
      <w:r w:rsidRPr="00AE2768">
        <w:rPr>
          <w:rFonts w:ascii="GHEA Grapalat" w:hAnsi="GHEA Grapalat" w:cs="Sylfaen"/>
          <w:sz w:val="20"/>
          <w:lang w:val="af-ZA"/>
        </w:rPr>
        <w:t xml:space="preserve"> </w:t>
      </w:r>
      <w:r w:rsidRPr="00AE2768">
        <w:rPr>
          <w:rFonts w:ascii="GHEA Grapalat" w:hAnsi="GHEA Grapalat" w:cs="Sylfaen"/>
          <w:sz w:val="20"/>
        </w:rPr>
        <w:t>են</w:t>
      </w:r>
      <w:r w:rsidR="00F20DA5" w:rsidRPr="00AE2768">
        <w:rPr>
          <w:rFonts w:ascii="GHEA Grapalat" w:hAnsi="GHEA Grapalat" w:cs="Sylfaen"/>
          <w:sz w:val="20"/>
          <w:lang w:val="af-ZA"/>
        </w:rPr>
        <w:t>:</w:t>
      </w:r>
      <w:r w:rsidRPr="00AE2768">
        <w:rPr>
          <w:rFonts w:ascii="GHEA Grapalat" w:hAnsi="GHEA Grapalat" w:cs="Sylfaen"/>
          <w:sz w:val="20"/>
          <w:lang w:val="af-ZA"/>
        </w:rPr>
        <w:t xml:space="preserve"> </w:t>
      </w:r>
      <w:r w:rsidR="00B46279" w:rsidRPr="00AE2768">
        <w:rPr>
          <w:rFonts w:ascii="GHEA Grapalat" w:hAnsi="GHEA Grapalat" w:cs="Sylfaen"/>
          <w:sz w:val="20"/>
        </w:rPr>
        <w:t>Ընդ</w:t>
      </w:r>
      <w:r w:rsidR="00B46279" w:rsidRPr="00AE2768">
        <w:rPr>
          <w:rFonts w:ascii="GHEA Grapalat" w:hAnsi="GHEA Grapalat" w:cs="Sylfaen"/>
          <w:sz w:val="20"/>
          <w:lang w:val="af-ZA"/>
        </w:rPr>
        <w:t xml:space="preserve"> որում հայտերի բացման </w:t>
      </w:r>
      <w:r w:rsidR="00F7009A" w:rsidRPr="00AE2768">
        <w:rPr>
          <w:rFonts w:ascii="GHEA Grapalat" w:hAnsi="GHEA Grapalat" w:cs="Sylfaen"/>
          <w:sz w:val="20"/>
          <w:lang w:val="af-ZA"/>
        </w:rPr>
        <w:t xml:space="preserve">և գնահատման </w:t>
      </w:r>
      <w:r w:rsidR="00B46279" w:rsidRPr="00AE2768">
        <w:rPr>
          <w:rFonts w:ascii="GHEA Grapalat" w:hAnsi="GHEA Grapalat" w:cs="Sylfaen"/>
          <w:sz w:val="20"/>
          <w:lang w:val="af-ZA"/>
        </w:rPr>
        <w:t xml:space="preserve">նիստում հանձնաժողովը մերժում է այն հայտերը, </w:t>
      </w:r>
      <w:r w:rsidR="00B46279" w:rsidRPr="00AE2768">
        <w:rPr>
          <w:rFonts w:ascii="GHEA Grapalat" w:hAnsi="GHEA Grapalat" w:cs="Sylfaen"/>
          <w:sz w:val="20"/>
        </w:rPr>
        <w:t>որոնցում</w:t>
      </w:r>
      <w:r w:rsidR="00B46279" w:rsidRPr="00AE2768">
        <w:rPr>
          <w:rFonts w:ascii="GHEA Grapalat" w:hAnsi="GHEA Grapalat" w:cs="Sylfaen"/>
          <w:sz w:val="20"/>
          <w:lang w:val="af-ZA"/>
        </w:rPr>
        <w:t xml:space="preserve"> </w:t>
      </w:r>
      <w:r w:rsidR="00ED6836" w:rsidRPr="00AE2768">
        <w:rPr>
          <w:rFonts w:ascii="GHEA Grapalat" w:hAnsi="GHEA Grapalat" w:cs="Sylfaen"/>
          <w:sz w:val="20"/>
        </w:rPr>
        <w:t>բացակայում</w:t>
      </w:r>
      <w:r w:rsidR="00ED6836" w:rsidRPr="00AE2768">
        <w:rPr>
          <w:rFonts w:ascii="GHEA Grapalat" w:hAnsi="GHEA Grapalat" w:cs="Sylfaen"/>
          <w:sz w:val="20"/>
          <w:lang w:val="af-ZA"/>
        </w:rPr>
        <w:t xml:space="preserve"> </w:t>
      </w:r>
      <w:r w:rsidR="00763EF7" w:rsidRPr="00AE2768">
        <w:rPr>
          <w:rFonts w:ascii="GHEA Grapalat" w:hAnsi="GHEA Grapalat" w:cs="Sylfaen"/>
          <w:sz w:val="20"/>
          <w:lang w:val="hy-AM"/>
        </w:rPr>
        <w:t>է</w:t>
      </w:r>
      <w:r w:rsidR="00763EF7" w:rsidRPr="00AE2768">
        <w:rPr>
          <w:rFonts w:ascii="GHEA Grapalat" w:hAnsi="GHEA Grapalat" w:cs="Sylfaen"/>
          <w:sz w:val="20"/>
          <w:lang w:val="af-ZA"/>
        </w:rPr>
        <w:t xml:space="preserve"> </w:t>
      </w:r>
      <w:r w:rsidR="00ED6836" w:rsidRPr="00AE2768">
        <w:rPr>
          <w:rFonts w:ascii="GHEA Grapalat" w:hAnsi="GHEA Grapalat" w:cs="Sylfaen"/>
          <w:sz w:val="20"/>
        </w:rPr>
        <w:t>գնային</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առաջարկ</w:t>
      </w:r>
      <w:r w:rsidR="00771A92" w:rsidRPr="00AE2768">
        <w:rPr>
          <w:rFonts w:ascii="GHEA Grapalat" w:hAnsi="GHEA Grapalat" w:cs="Sylfaen"/>
          <w:sz w:val="20"/>
        </w:rPr>
        <w:t>ներ</w:t>
      </w:r>
      <w:r w:rsidR="00ED6836" w:rsidRPr="00AE2768">
        <w:rPr>
          <w:rFonts w:ascii="GHEA Grapalat" w:hAnsi="GHEA Grapalat" w:cs="Sylfaen"/>
          <w:sz w:val="20"/>
        </w:rPr>
        <w:t>ը</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կամ</w:t>
      </w:r>
      <w:r w:rsidR="00ED6836" w:rsidRPr="00AE2768">
        <w:rPr>
          <w:rFonts w:ascii="GHEA Grapalat" w:hAnsi="GHEA Grapalat" w:cs="Sylfaen"/>
          <w:sz w:val="20"/>
          <w:lang w:val="af-ZA"/>
        </w:rPr>
        <w:t xml:space="preserve"> </w:t>
      </w:r>
      <w:r w:rsidR="00771A92" w:rsidRPr="00AE2768">
        <w:rPr>
          <w:rFonts w:ascii="GHEA Grapalat" w:hAnsi="GHEA Grapalat" w:cs="Sylfaen"/>
          <w:sz w:val="20"/>
          <w:lang w:val="af-ZA"/>
        </w:rPr>
        <w:t xml:space="preserve">դրանք </w:t>
      </w:r>
      <w:r w:rsidR="00ED6836" w:rsidRPr="00AE2768">
        <w:rPr>
          <w:rFonts w:ascii="GHEA Grapalat" w:hAnsi="GHEA Grapalat" w:cs="Sylfaen"/>
          <w:sz w:val="20"/>
        </w:rPr>
        <w:t>ներկայացված</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են</w:t>
      </w:r>
      <w:r w:rsidR="00B1695D" w:rsidRPr="00AE2768">
        <w:rPr>
          <w:rFonts w:ascii="GHEA Grapalat" w:hAnsi="GHEA Grapalat" w:cs="Sylfaen"/>
          <w:sz w:val="20"/>
          <w:lang w:val="af-ZA"/>
        </w:rPr>
        <w:t xml:space="preserve"> </w:t>
      </w:r>
      <w:r w:rsidR="00ED6836" w:rsidRPr="00AE2768">
        <w:rPr>
          <w:rFonts w:ascii="GHEA Grapalat" w:hAnsi="GHEA Grapalat" w:cs="Sylfaen"/>
          <w:sz w:val="20"/>
        </w:rPr>
        <w:t>հրավերի</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պահանջներին</w:t>
      </w:r>
      <w:r w:rsidR="00ED6836" w:rsidRPr="00AE2768">
        <w:rPr>
          <w:rFonts w:ascii="GHEA Grapalat" w:hAnsi="GHEA Grapalat" w:cs="Sylfaen"/>
          <w:sz w:val="20"/>
          <w:lang w:val="af-ZA"/>
        </w:rPr>
        <w:t xml:space="preserve"> </w:t>
      </w:r>
      <w:r w:rsidR="00ED6836" w:rsidRPr="00AE2768">
        <w:rPr>
          <w:rFonts w:ascii="GHEA Grapalat" w:hAnsi="GHEA Grapalat" w:cs="Sylfaen"/>
          <w:sz w:val="20"/>
        </w:rPr>
        <w:t>անհամապատասխան</w:t>
      </w:r>
      <w:r w:rsidR="004348F9" w:rsidRPr="000D08B4">
        <w:rPr>
          <w:rFonts w:ascii="GHEA Grapalat" w:hAnsi="GHEA Grapalat" w:cs="Sylfaen"/>
          <w:sz w:val="20"/>
          <w:lang w:val="af-ZA"/>
        </w:rPr>
        <w:t>:</w:t>
      </w:r>
    </w:p>
    <w:p w:rsidR="00B514E8" w:rsidRPr="00AE2768" w:rsidRDefault="00FD2748"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00096865" w:rsidRPr="00AE2768">
        <w:rPr>
          <w:rFonts w:ascii="GHEA Grapalat" w:hAnsi="GHEA Grapalat" w:cs="Sylfaen"/>
          <w:szCs w:val="24"/>
        </w:rPr>
        <w:t>.</w:t>
      </w:r>
      <w:r w:rsidR="004348F9" w:rsidRPr="00AE2768">
        <w:rPr>
          <w:rFonts w:ascii="GHEA Grapalat" w:hAnsi="GHEA Grapalat" w:cs="Sylfaen"/>
          <w:szCs w:val="24"/>
        </w:rPr>
        <w:t>3</w:t>
      </w:r>
      <w:r w:rsidR="00D7435F" w:rsidRPr="00AE2768">
        <w:rPr>
          <w:rFonts w:ascii="GHEA Grapalat" w:hAnsi="GHEA Grapalat" w:cs="Sylfaen"/>
          <w:szCs w:val="24"/>
        </w:rPr>
        <w:t xml:space="preserve"> </w:t>
      </w:r>
      <w:r w:rsidR="00A85E5D" w:rsidRPr="00AE2768">
        <w:rPr>
          <w:rFonts w:ascii="GHEA Grapalat" w:hAnsi="GHEA Grapalat" w:cs="Sylfaen"/>
          <w:szCs w:val="24"/>
          <w:lang w:val="hy-AM"/>
        </w:rPr>
        <w:t>Ընտրված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մասնակիցը</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որոշվում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բավարար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գնահատված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հայտեր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ներկայացրած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մասնակիցների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թվից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նվազագույն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գնային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առաջարկ</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ներկայացրած</w:t>
      </w:r>
      <w:r w:rsidR="00B514E8" w:rsidRPr="00AE2768">
        <w:rPr>
          <w:rFonts w:ascii="GHEA Grapalat" w:hAnsi="GHEA Grapalat" w:cs="Sylfaen"/>
          <w:szCs w:val="24"/>
        </w:rPr>
        <w:t xml:space="preserve"> </w:t>
      </w:r>
      <w:r w:rsidR="00153C87" w:rsidRPr="00AE2768">
        <w:rPr>
          <w:rFonts w:ascii="GHEA Grapalat" w:hAnsi="GHEA Grapalat" w:cs="Sylfaen"/>
          <w:szCs w:val="24"/>
          <w:lang w:val="en-US"/>
        </w:rPr>
        <w:t>մ</w:t>
      </w:r>
      <w:r w:rsidR="00153C87" w:rsidRPr="00AE2768">
        <w:rPr>
          <w:rFonts w:ascii="GHEA Grapalat" w:hAnsi="GHEA Grapalat" w:cs="Sylfaen"/>
          <w:szCs w:val="24"/>
          <w:lang w:val="ru-RU"/>
        </w:rPr>
        <w:t>ասնակցին</w:t>
      </w:r>
      <w:r w:rsidR="00153C87" w:rsidRPr="00AE2768">
        <w:rPr>
          <w:rFonts w:ascii="GHEA Grapalat" w:hAnsi="GHEA Grapalat" w:cs="Sylfaen"/>
          <w:szCs w:val="24"/>
        </w:rPr>
        <w:t xml:space="preserve"> </w:t>
      </w:r>
      <w:r w:rsidR="00B514E8" w:rsidRPr="00AE2768">
        <w:rPr>
          <w:rFonts w:ascii="GHEA Grapalat" w:hAnsi="GHEA Grapalat" w:cs="Sylfaen"/>
          <w:szCs w:val="24"/>
          <w:lang w:val="ru-RU"/>
        </w:rPr>
        <w:t>նախապատվություն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տալու</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սկզբունքով։</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Ընդ</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հանձնաժողովի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կողմից</w:t>
      </w:r>
      <w:r w:rsidR="00B514E8" w:rsidRPr="00AE2768">
        <w:rPr>
          <w:rFonts w:ascii="GHEA Grapalat" w:hAnsi="GHEA Grapalat" w:cs="Sylfaen"/>
          <w:szCs w:val="24"/>
        </w:rPr>
        <w:t xml:space="preserve"> </w:t>
      </w:r>
      <w:r w:rsidR="00A85E5D" w:rsidRPr="00AE2768">
        <w:rPr>
          <w:rFonts w:ascii="GHEA Grapalat" w:hAnsi="GHEA Grapalat" w:cs="Sylfaen"/>
          <w:szCs w:val="24"/>
          <w:lang w:val="hy-AM"/>
        </w:rPr>
        <w:t>ընտրված</w:t>
      </w:r>
      <w:r w:rsidR="00A85E5D" w:rsidRPr="00AE2768">
        <w:rPr>
          <w:rFonts w:ascii="GHEA Grapalat" w:hAnsi="GHEA Grapalat" w:cs="Sylfaen"/>
          <w:szCs w:val="24"/>
        </w:rPr>
        <w:t xml:space="preserve"> </w:t>
      </w:r>
      <w:r w:rsidR="00B514E8" w:rsidRPr="00AE2768">
        <w:rPr>
          <w:rFonts w:ascii="GHEA Grapalat" w:hAnsi="GHEA Grapalat" w:cs="Sylfaen"/>
          <w:szCs w:val="24"/>
          <w:lang w:val="en-US"/>
        </w:rPr>
        <w:t>և</w:t>
      </w:r>
      <w:r w:rsidR="00B514E8" w:rsidRPr="00AE2768">
        <w:rPr>
          <w:rFonts w:ascii="GHEA Grapalat" w:hAnsi="GHEA Grapalat" w:cs="Sylfaen"/>
          <w:szCs w:val="24"/>
        </w:rPr>
        <w:t xml:space="preserve"> </w:t>
      </w:r>
      <w:r w:rsidR="00B514E8" w:rsidRPr="00AE2768">
        <w:rPr>
          <w:rFonts w:ascii="GHEA Grapalat" w:hAnsi="GHEA Grapalat" w:cs="Sylfaen"/>
          <w:szCs w:val="24"/>
          <w:lang w:val="en-US"/>
        </w:rPr>
        <w:t>հաջորդաբար</w:t>
      </w:r>
      <w:r w:rsidR="00B514E8" w:rsidRPr="00AE2768">
        <w:rPr>
          <w:rFonts w:ascii="GHEA Grapalat" w:hAnsi="GHEA Grapalat" w:cs="Sylfaen"/>
          <w:szCs w:val="24"/>
        </w:rPr>
        <w:t xml:space="preserve"> </w:t>
      </w:r>
      <w:r w:rsidR="00B514E8" w:rsidRPr="00AE2768">
        <w:rPr>
          <w:rFonts w:ascii="GHEA Grapalat" w:hAnsi="GHEA Grapalat" w:cs="Sylfaen"/>
          <w:szCs w:val="24"/>
          <w:lang w:val="en-US"/>
        </w:rPr>
        <w:t>տեղեր</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զբաղեցրած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մասնակիցներին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որոշելիս</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գնային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առաջարկների</w:t>
      </w:r>
      <w:r w:rsidR="00B514E8" w:rsidRPr="00AE2768">
        <w:rPr>
          <w:rFonts w:ascii="GHEA Grapalat" w:hAnsi="GHEA Grapalat" w:cs="Sylfaen"/>
          <w:szCs w:val="24"/>
        </w:rPr>
        <w:t xml:space="preserve"> գնահատումը և </w:t>
      </w:r>
      <w:r w:rsidR="00B514E8" w:rsidRPr="00AE2768">
        <w:rPr>
          <w:rFonts w:ascii="GHEA Grapalat" w:hAnsi="GHEA Grapalat" w:cs="Sylfaen"/>
          <w:szCs w:val="24"/>
          <w:lang w:val="ru-RU"/>
        </w:rPr>
        <w:t>համեմատումն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իրականացվում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է</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առանց</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սույն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հրավերի</w:t>
      </w:r>
      <w:r w:rsidR="00B514E8" w:rsidRPr="00AE2768">
        <w:rPr>
          <w:rFonts w:ascii="GHEA Grapalat" w:hAnsi="GHEA Grapalat" w:cs="Sylfaen"/>
          <w:szCs w:val="24"/>
        </w:rPr>
        <w:t xml:space="preserve"> </w:t>
      </w:r>
      <w:r w:rsidR="00AE4008" w:rsidRPr="00AE2768">
        <w:rPr>
          <w:rFonts w:ascii="GHEA Grapalat" w:hAnsi="GHEA Grapalat" w:cs="Sylfaen"/>
          <w:szCs w:val="24"/>
        </w:rPr>
        <w:t>1-ին</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մասի</w:t>
      </w:r>
      <w:r w:rsidR="00B514E8" w:rsidRPr="00AE2768">
        <w:rPr>
          <w:rFonts w:ascii="GHEA Grapalat" w:hAnsi="GHEA Grapalat" w:cs="Sylfaen"/>
          <w:szCs w:val="24"/>
        </w:rPr>
        <w:t xml:space="preserve"> </w:t>
      </w:r>
      <w:r w:rsidR="00AE4008" w:rsidRPr="00AE2768">
        <w:rPr>
          <w:rFonts w:ascii="GHEA Grapalat" w:hAnsi="GHEA Grapalat" w:cs="Sylfaen"/>
          <w:szCs w:val="24"/>
        </w:rPr>
        <w:t>5</w:t>
      </w:r>
      <w:r w:rsidR="00B514E8" w:rsidRPr="00AE2768">
        <w:rPr>
          <w:rFonts w:ascii="GHEA Grapalat" w:hAnsi="GHEA Grapalat" w:cs="Sylfaen"/>
          <w:szCs w:val="24"/>
        </w:rPr>
        <w:t>.2</w:t>
      </w:r>
      <w:r w:rsidR="00F20DA5" w:rsidRPr="00AE2768">
        <w:rPr>
          <w:rFonts w:ascii="GHEA Grapalat" w:hAnsi="GHEA Grapalat" w:cs="Sylfaen"/>
          <w:szCs w:val="24"/>
        </w:rPr>
        <w:t>-րդ</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կետում</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նշված</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հարկի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գումարի</w:t>
      </w:r>
      <w:r w:rsidR="00B514E8" w:rsidRPr="00AE2768">
        <w:rPr>
          <w:rFonts w:ascii="GHEA Grapalat" w:hAnsi="GHEA Grapalat" w:cs="Sylfaen"/>
          <w:szCs w:val="24"/>
        </w:rPr>
        <w:t xml:space="preserve"> </w:t>
      </w:r>
      <w:r w:rsidR="00B514E8" w:rsidRPr="00AE2768">
        <w:rPr>
          <w:rFonts w:ascii="GHEA Grapalat" w:hAnsi="GHEA Grapalat" w:cs="Sylfaen"/>
          <w:szCs w:val="24"/>
          <w:lang w:val="ru-RU"/>
        </w:rPr>
        <w:t>հաշվարկման</w:t>
      </w:r>
      <w:r w:rsidR="00F61898" w:rsidRPr="00AE2768">
        <w:rPr>
          <w:rFonts w:ascii="GHEA Grapalat" w:hAnsi="GHEA Grapalat" w:cs="Sylfaen"/>
          <w:lang w:val="hy-AM"/>
        </w:rPr>
        <w:t>:</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4</w:t>
      </w:r>
      <w:r w:rsidR="00D7435F"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Եթե</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հայտում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անհամապատասխանություն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տեղ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գտել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տառերով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թվերով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գումարների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ապա</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հիմք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է</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ընդունվում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տառերով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hy-AM"/>
        </w:rPr>
        <w:t>գումարը</w:t>
      </w:r>
      <w:r w:rsidR="004D5671" w:rsidRPr="00AE2768">
        <w:rPr>
          <w:rFonts w:ascii="GHEA Grapalat" w:hAnsi="GHEA Grapalat" w:cs="Sylfaen"/>
          <w:i w:val="0"/>
          <w:szCs w:val="24"/>
          <w:lang w:val="hy-AM"/>
        </w:rPr>
        <w:t>։</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Եթե</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առաջարկվող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գները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ներկայացված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երկու</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ավելի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արժույթներով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ապա</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դրանք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համեմատվում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Հայաստանի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Հանրապետության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դրամով</w:t>
      </w:r>
      <w:r w:rsidR="00096865" w:rsidRPr="00AE2768">
        <w:rPr>
          <w:rFonts w:ascii="GHEA Grapalat" w:hAnsi="GHEA Grapalat" w:cs="Sylfaen"/>
          <w:i w:val="0"/>
          <w:szCs w:val="24"/>
          <w:lang w:val="af-ZA"/>
        </w:rPr>
        <w:t xml:space="preserve">` </w:t>
      </w:r>
      <w:r w:rsidR="00DE66DE" w:rsidRPr="00DE66DE">
        <w:rPr>
          <w:rFonts w:ascii="GHEA Grapalat" w:hAnsi="GHEA Grapalat" w:cs="Sylfaen"/>
          <w:i w:val="0"/>
          <w:color w:val="FF0000"/>
          <w:szCs w:val="24"/>
          <w:lang w:val="hy-AM"/>
        </w:rPr>
        <w:t>475</w:t>
      </w:r>
      <w:r w:rsidR="00616808" w:rsidRPr="00AE2768">
        <w:rPr>
          <w:rFonts w:ascii="GHEA Grapalat" w:hAnsi="GHEA Grapalat" w:cs="Sylfaen"/>
          <w:i w:val="0"/>
          <w:szCs w:val="24"/>
          <w:vertAlign w:val="superscript"/>
          <w:lang w:val="af-ZA"/>
        </w:rPr>
        <w:t>1</w:t>
      </w:r>
      <w:r w:rsidR="006265F4" w:rsidRPr="00AE2768">
        <w:rPr>
          <w:rFonts w:ascii="GHEA Grapalat" w:hAnsi="GHEA Grapalat" w:cs="Sylfaen"/>
          <w:i w:val="0"/>
          <w:szCs w:val="24"/>
          <w:vertAlign w:val="superscript"/>
          <w:lang w:val="af-ZA"/>
        </w:rPr>
        <w:t>0</w:t>
      </w:r>
      <w:r w:rsidR="00F11794" w:rsidRPr="00AE2768">
        <w:rPr>
          <w:rStyle w:val="af6"/>
          <w:rFonts w:ascii="GHEA Grapalat" w:hAnsi="GHEA Grapalat" w:cs="Sylfaen"/>
          <w:i w:val="0"/>
          <w:color w:val="FFFFFF"/>
          <w:szCs w:val="24"/>
          <w:lang w:val="af-ZA"/>
        </w:rPr>
        <w:footnoteReference w:id="2"/>
      </w:r>
      <w:r w:rsidR="00F11794"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փոխարժեքով</w:t>
      </w:r>
      <w:r w:rsidR="004D5671" w:rsidRPr="00AE2768">
        <w:rPr>
          <w:rFonts w:ascii="GHEA Grapalat" w:hAnsi="GHEA Grapalat" w:cs="Sylfaen"/>
          <w:i w:val="0"/>
          <w:szCs w:val="24"/>
          <w:lang w:val="ru-RU"/>
        </w:rPr>
        <w:t>։</w:t>
      </w:r>
      <w:r w:rsidR="00507FEA" w:rsidRPr="00AE2768">
        <w:rPr>
          <w:rFonts w:ascii="GHEA Grapalat" w:hAnsi="GHEA Grapalat" w:cs="Sylfaen"/>
          <w:i w:val="0"/>
          <w:szCs w:val="24"/>
          <w:lang w:val="af-ZA"/>
        </w:rPr>
        <w:t xml:space="preserve"> </w:t>
      </w:r>
    </w:p>
    <w:p w:rsidR="00096865" w:rsidRPr="00AE2768" w:rsidRDefault="00FD274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8</w:t>
      </w:r>
      <w:r w:rsidR="00096865" w:rsidRPr="00AE2768">
        <w:rPr>
          <w:rFonts w:ascii="GHEA Grapalat" w:hAnsi="GHEA Grapalat" w:cs="Sylfaen"/>
          <w:i w:val="0"/>
          <w:szCs w:val="24"/>
          <w:lang w:val="af-ZA"/>
        </w:rPr>
        <w:t>.</w:t>
      </w:r>
      <w:r w:rsidR="004348F9" w:rsidRPr="00AE2768">
        <w:rPr>
          <w:rFonts w:ascii="GHEA Grapalat" w:hAnsi="GHEA Grapalat" w:cs="Sylfaen"/>
          <w:i w:val="0"/>
          <w:szCs w:val="24"/>
          <w:lang w:val="af-ZA"/>
        </w:rPr>
        <w:t>5</w:t>
      </w:r>
      <w:r w:rsidR="00D7435F"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Հ</w:t>
      </w:r>
      <w:r w:rsidR="00096865" w:rsidRPr="00AE2768">
        <w:rPr>
          <w:rFonts w:ascii="GHEA Grapalat" w:hAnsi="GHEA Grapalat" w:cs="Sylfaen"/>
          <w:i w:val="0"/>
          <w:szCs w:val="24"/>
          <w:lang w:val="ru-RU"/>
        </w:rPr>
        <w:t>անձնաժողովի</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w:t>
      </w:r>
      <w:r w:rsidR="00153C87" w:rsidRPr="00AE2768">
        <w:rPr>
          <w:rFonts w:ascii="GHEA Grapalat" w:hAnsi="GHEA Grapalat" w:cs="Sylfaen"/>
          <w:i w:val="0"/>
          <w:szCs w:val="24"/>
          <w:lang w:val="ru-RU"/>
        </w:rPr>
        <w:t>ատվիրատուի</w:t>
      </w:r>
      <w:r w:rsidR="00153C87"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և</w:t>
      </w:r>
      <w:r w:rsidR="00096865"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մ</w:t>
      </w:r>
      <w:r w:rsidR="00153C87" w:rsidRPr="00AE2768">
        <w:rPr>
          <w:rFonts w:ascii="GHEA Grapalat" w:hAnsi="GHEA Grapalat" w:cs="Sylfaen"/>
          <w:i w:val="0"/>
          <w:szCs w:val="24"/>
          <w:lang w:val="ru-RU"/>
        </w:rPr>
        <w:t>ասնակիցների</w:t>
      </w:r>
      <w:r w:rsidR="00153C87"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միջև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բանակցություններն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արգելվում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բացառությամբ</w:t>
      </w:r>
      <w:r w:rsidR="00096865" w:rsidRPr="00AE2768">
        <w:rPr>
          <w:rFonts w:ascii="GHEA Grapalat" w:hAnsi="GHEA Grapalat" w:cs="Sylfaen"/>
          <w:i w:val="0"/>
          <w:szCs w:val="24"/>
          <w:lang w:val="af-ZA"/>
        </w:rPr>
        <w:t>`</w:t>
      </w:r>
    </w:p>
    <w:p w:rsidR="00096865" w:rsidRPr="00AE2768" w:rsidRDefault="00096865" w:rsidP="00EF3662">
      <w:pPr>
        <w:pStyle w:val="a3"/>
        <w:spacing w:line="240" w:lineRule="auto"/>
        <w:rPr>
          <w:rFonts w:ascii="GHEA Grapalat" w:hAnsi="GHEA Grapalat" w:cs="Sylfaen"/>
          <w:i w:val="0"/>
          <w:szCs w:val="24"/>
          <w:lang w:val="af-ZA"/>
        </w:rPr>
      </w:pPr>
      <w:r w:rsidRPr="00AE2768">
        <w:rPr>
          <w:rFonts w:ascii="GHEA Grapalat" w:hAnsi="GHEA Grapalat" w:cs="Sylfaen"/>
          <w:i w:val="0"/>
          <w:szCs w:val="24"/>
          <w:lang w:val="af-ZA"/>
        </w:rPr>
        <w:lastRenderedPageBreak/>
        <w:t xml:space="preserve">1) </w:t>
      </w:r>
      <w:r w:rsidRPr="00AE2768">
        <w:rPr>
          <w:rFonts w:ascii="GHEA Grapalat" w:hAnsi="GHEA Grapalat" w:cs="Sylfaen"/>
          <w:i w:val="0"/>
          <w:szCs w:val="24"/>
          <w:lang w:val="ru-RU"/>
        </w:rPr>
        <w:t>երբ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ընթացակարգին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ասնակից</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որի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ներկայացրած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արդյունքում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պահանջներին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համապատասխան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է</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գնահատվել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մեկ</w:t>
      </w:r>
      <w:r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af-ZA"/>
        </w:rPr>
        <w:t>մ</w:t>
      </w:r>
      <w:r w:rsidR="00153C87" w:rsidRPr="00AE2768">
        <w:rPr>
          <w:rFonts w:ascii="GHEA Grapalat" w:hAnsi="GHEA Grapalat" w:cs="Sylfaen"/>
          <w:i w:val="0"/>
          <w:szCs w:val="24"/>
          <w:lang w:val="ru-RU"/>
        </w:rPr>
        <w:t>ասնակցի</w:t>
      </w:r>
      <w:r w:rsidR="00153C87"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հայտ</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առաջարկված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նվազագույն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հավասարության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դեպքում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եթե</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ոչ</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գնային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պայմանները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բավարարող</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գնահատված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հայտեր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ներկայացրած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մասնակիցների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ներկայացրած</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գնային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առաջարկները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գերազանցում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այդ</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գնումը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կատարելու</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համար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նախատեսված</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սույն</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հրավերի</w:t>
      </w:r>
      <w:r w:rsidR="00153C87" w:rsidRPr="00AE2768">
        <w:rPr>
          <w:rFonts w:ascii="GHEA Grapalat" w:hAnsi="GHEA Grapalat" w:cs="Sylfaen"/>
          <w:i w:val="0"/>
          <w:szCs w:val="24"/>
          <w:lang w:val="af-ZA"/>
        </w:rPr>
        <w:t xml:space="preserve"> 1-</w:t>
      </w:r>
      <w:r w:rsidR="00153C87" w:rsidRPr="00AE2768">
        <w:rPr>
          <w:rFonts w:ascii="GHEA Grapalat" w:hAnsi="GHEA Grapalat" w:cs="Sylfaen"/>
          <w:i w:val="0"/>
          <w:szCs w:val="24"/>
          <w:lang w:val="en-US"/>
        </w:rPr>
        <w:t>ին</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մասի</w:t>
      </w:r>
      <w:r w:rsidR="00153C87" w:rsidRPr="00AE2768">
        <w:rPr>
          <w:rFonts w:ascii="GHEA Grapalat" w:hAnsi="GHEA Grapalat" w:cs="Sylfaen"/>
          <w:i w:val="0"/>
          <w:szCs w:val="24"/>
          <w:lang w:val="af-ZA"/>
        </w:rPr>
        <w:t xml:space="preserve"> </w:t>
      </w:r>
      <w:r w:rsidR="00A150A9" w:rsidRPr="00AE2768">
        <w:rPr>
          <w:rFonts w:ascii="GHEA Grapalat" w:hAnsi="GHEA Grapalat" w:cs="Sylfaen"/>
          <w:i w:val="0"/>
          <w:szCs w:val="24"/>
          <w:lang w:val="af-ZA"/>
        </w:rPr>
        <w:t>8</w:t>
      </w:r>
      <w:r w:rsidR="00153C87" w:rsidRPr="00AE2768">
        <w:rPr>
          <w:rFonts w:ascii="GHEA Grapalat" w:hAnsi="GHEA Grapalat" w:cs="Sylfaen"/>
          <w:i w:val="0"/>
          <w:szCs w:val="24"/>
          <w:lang w:val="af-ZA"/>
        </w:rPr>
        <w:t xml:space="preserve">.1 </w:t>
      </w:r>
      <w:r w:rsidR="00153C87" w:rsidRPr="00AE2768">
        <w:rPr>
          <w:rFonts w:ascii="GHEA Grapalat" w:hAnsi="GHEA Grapalat" w:cs="Sylfaen"/>
          <w:i w:val="0"/>
          <w:szCs w:val="24"/>
          <w:lang w:val="en-US"/>
        </w:rPr>
        <w:t>կետի</w:t>
      </w:r>
      <w:r w:rsidR="00153C87" w:rsidRPr="00AE2768">
        <w:rPr>
          <w:rFonts w:ascii="GHEA Grapalat" w:hAnsi="GHEA Grapalat" w:cs="Sylfaen"/>
          <w:i w:val="0"/>
          <w:szCs w:val="24"/>
          <w:lang w:val="af-ZA"/>
        </w:rPr>
        <w:t xml:space="preserve"> 2-</w:t>
      </w:r>
      <w:r w:rsidR="00153C87" w:rsidRPr="00AE2768">
        <w:rPr>
          <w:rFonts w:ascii="GHEA Grapalat" w:hAnsi="GHEA Grapalat" w:cs="Sylfaen"/>
          <w:i w:val="0"/>
          <w:szCs w:val="24"/>
          <w:lang w:val="en-US"/>
        </w:rPr>
        <w:t>րդ</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պարբերությամբ</w:t>
      </w:r>
      <w:r w:rsidR="00153C87" w:rsidRPr="00AE2768">
        <w:rPr>
          <w:rFonts w:ascii="GHEA Grapalat" w:hAnsi="GHEA Grapalat" w:cs="Sylfaen"/>
          <w:i w:val="0"/>
          <w:szCs w:val="24"/>
          <w:lang w:val="af-ZA"/>
        </w:rPr>
        <w:t xml:space="preserve"> </w:t>
      </w:r>
      <w:r w:rsidR="00153C87" w:rsidRPr="00AE2768">
        <w:rPr>
          <w:rFonts w:ascii="GHEA Grapalat" w:hAnsi="GHEA Grapalat" w:cs="Sylfaen"/>
          <w:i w:val="0"/>
          <w:szCs w:val="24"/>
          <w:lang w:val="en-US"/>
        </w:rPr>
        <w:t>նախատեսված</w:t>
      </w:r>
      <w:r w:rsidR="00153C87"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ֆինանսական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միջոցները</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կամ</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գնումն</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իրականացվում</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է</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Օրենքի</w:t>
      </w:r>
      <w:r w:rsidR="002D601F" w:rsidRPr="00AE2768">
        <w:rPr>
          <w:rFonts w:ascii="GHEA Grapalat" w:hAnsi="GHEA Grapalat" w:cs="Sylfaen"/>
          <w:i w:val="0"/>
          <w:szCs w:val="24"/>
          <w:lang w:val="af-ZA"/>
        </w:rPr>
        <w:t xml:space="preserve"> 15-</w:t>
      </w:r>
      <w:r w:rsidR="002D601F" w:rsidRPr="00AE2768">
        <w:rPr>
          <w:rFonts w:ascii="GHEA Grapalat" w:hAnsi="GHEA Grapalat" w:cs="Sylfaen"/>
          <w:i w:val="0"/>
          <w:szCs w:val="24"/>
          <w:lang w:val="ru-RU"/>
        </w:rPr>
        <w:t>րդ</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հոդվածի</w:t>
      </w:r>
      <w:r w:rsidR="002D601F" w:rsidRPr="00AE2768">
        <w:rPr>
          <w:rFonts w:ascii="GHEA Grapalat" w:hAnsi="GHEA Grapalat" w:cs="Sylfaen"/>
          <w:i w:val="0"/>
          <w:szCs w:val="24"/>
          <w:lang w:val="af-ZA"/>
        </w:rPr>
        <w:t xml:space="preserve"> 6-</w:t>
      </w:r>
      <w:r w:rsidR="002D601F" w:rsidRPr="00AE2768">
        <w:rPr>
          <w:rFonts w:ascii="GHEA Grapalat" w:hAnsi="GHEA Grapalat" w:cs="Sylfaen"/>
          <w:i w:val="0"/>
          <w:szCs w:val="24"/>
          <w:lang w:val="ru-RU"/>
        </w:rPr>
        <w:t>րդ</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մասի</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հիման</w:t>
      </w:r>
      <w:r w:rsidR="002D601F" w:rsidRPr="00AE2768">
        <w:rPr>
          <w:rFonts w:ascii="GHEA Grapalat" w:hAnsi="GHEA Grapalat" w:cs="Sylfaen"/>
          <w:i w:val="0"/>
          <w:szCs w:val="24"/>
          <w:lang w:val="af-ZA"/>
        </w:rPr>
        <w:t xml:space="preserve"> </w:t>
      </w:r>
      <w:r w:rsidR="002D601F" w:rsidRPr="00AE2768">
        <w:rPr>
          <w:rFonts w:ascii="GHEA Grapalat" w:hAnsi="GHEA Grapalat" w:cs="Sylfaen"/>
          <w:i w:val="0"/>
          <w:szCs w:val="24"/>
          <w:lang w:val="ru-RU"/>
        </w:rPr>
        <w:t>վրա</w:t>
      </w:r>
      <w:r w:rsidR="004D5671" w:rsidRPr="00AE2768">
        <w:rPr>
          <w:rFonts w:ascii="GHEA Grapalat" w:hAnsi="GHEA Grapalat" w:cs="Sylfaen"/>
          <w:i w:val="0"/>
          <w:szCs w:val="24"/>
          <w:lang w:val="ru-RU"/>
        </w:rPr>
        <w:t>։</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վարվող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բանակցությունները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միայն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նվազեցմանը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վճարման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պայմանների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փոփոխությանը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իսկ</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բանակցությունները</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վարվում</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են</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միաժամանակյա</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բոլոր</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մասնակիցների</w:t>
      </w:r>
      <w:r w:rsidR="00940C2A" w:rsidRPr="00AE2768">
        <w:rPr>
          <w:rFonts w:ascii="GHEA Grapalat" w:hAnsi="GHEA Grapalat" w:cs="Sylfaen"/>
          <w:i w:val="0"/>
          <w:szCs w:val="24"/>
          <w:lang w:val="af-ZA"/>
        </w:rPr>
        <w:t xml:space="preserve"> </w:t>
      </w:r>
      <w:r w:rsidR="00940C2A" w:rsidRPr="00AE2768">
        <w:rPr>
          <w:rFonts w:ascii="GHEA Grapalat" w:hAnsi="GHEA Grapalat" w:cs="Sylfaen"/>
          <w:i w:val="0"/>
          <w:szCs w:val="24"/>
          <w:lang w:val="ru-RU"/>
        </w:rPr>
        <w:t>հետ</w:t>
      </w:r>
      <w:r w:rsidRPr="00AE2768">
        <w:rPr>
          <w:rFonts w:ascii="GHEA Grapalat" w:hAnsi="GHEA Grapalat" w:cs="Sylfaen"/>
          <w:i w:val="0"/>
          <w:szCs w:val="24"/>
          <w:lang w:val="af-ZA"/>
        </w:rPr>
        <w:t>.</w:t>
      </w:r>
    </w:p>
    <w:p w:rsidR="00096865" w:rsidRPr="00AE2768" w:rsidDel="00992C40" w:rsidRDefault="00096865" w:rsidP="00EF3662">
      <w:pPr>
        <w:pStyle w:val="23"/>
        <w:spacing w:line="240" w:lineRule="auto"/>
        <w:ind w:firstLine="567"/>
        <w:rPr>
          <w:rFonts w:ascii="GHEA Grapalat" w:hAnsi="GHEA Grapalat" w:cs="Sylfaen"/>
          <w:szCs w:val="24"/>
        </w:rPr>
      </w:pPr>
      <w:r w:rsidRPr="00AE2768">
        <w:rPr>
          <w:rFonts w:ascii="GHEA Grapalat" w:hAnsi="GHEA Grapalat" w:cs="Sylfaen"/>
          <w:szCs w:val="24"/>
        </w:rPr>
        <w:t xml:space="preserve">2)  </w:t>
      </w:r>
      <w:r w:rsidRPr="00AE2768">
        <w:rPr>
          <w:rFonts w:ascii="GHEA Grapalat" w:hAnsi="GHEA Grapalat" w:cs="Sylfaen"/>
          <w:szCs w:val="24"/>
          <w:lang w:val="ru-RU"/>
        </w:rPr>
        <w:t>Օրենքով</w:t>
      </w:r>
      <w:r w:rsidRPr="00AE2768">
        <w:rPr>
          <w:rFonts w:ascii="GHEA Grapalat" w:hAnsi="GHEA Grapalat" w:cs="Sylfaen"/>
          <w:szCs w:val="24"/>
        </w:rPr>
        <w:t xml:space="preserve"> </w:t>
      </w:r>
      <w:r w:rsidRPr="00AE2768">
        <w:rPr>
          <w:rFonts w:ascii="GHEA Grapalat" w:hAnsi="GHEA Grapalat" w:cs="Sylfaen"/>
          <w:szCs w:val="24"/>
          <w:lang w:val="ru-RU"/>
        </w:rPr>
        <w:t>նախատեսված</w:t>
      </w:r>
      <w:r w:rsidRPr="00AE2768">
        <w:rPr>
          <w:rFonts w:ascii="GHEA Grapalat" w:hAnsi="GHEA Grapalat" w:cs="Sylfaen"/>
          <w:szCs w:val="24"/>
        </w:rPr>
        <w:t xml:space="preserve"> </w:t>
      </w:r>
      <w:r w:rsidRPr="00AE2768">
        <w:rPr>
          <w:rFonts w:ascii="GHEA Grapalat" w:hAnsi="GHEA Grapalat" w:cs="Sylfaen"/>
          <w:szCs w:val="24"/>
          <w:lang w:val="ru-RU"/>
        </w:rPr>
        <w:t>այլ</w:t>
      </w:r>
      <w:r w:rsidRPr="00AE2768">
        <w:rPr>
          <w:rFonts w:ascii="GHEA Grapalat" w:hAnsi="GHEA Grapalat" w:cs="Sylfaen"/>
          <w:szCs w:val="24"/>
        </w:rPr>
        <w:t xml:space="preserve"> </w:t>
      </w:r>
      <w:r w:rsidRPr="00AE2768">
        <w:rPr>
          <w:rFonts w:ascii="GHEA Grapalat" w:hAnsi="GHEA Grapalat" w:cs="Sylfaen"/>
          <w:szCs w:val="24"/>
          <w:lang w:val="ru-RU"/>
        </w:rPr>
        <w:t>դեպքերի</w:t>
      </w:r>
      <w:r w:rsidR="004D5671" w:rsidRPr="00AE2768">
        <w:rPr>
          <w:rFonts w:ascii="GHEA Grapalat" w:hAnsi="GHEA Grapalat" w:cs="Sylfaen"/>
          <w:szCs w:val="24"/>
          <w:lang w:val="ru-RU"/>
        </w:rPr>
        <w:t>։</w:t>
      </w:r>
    </w:p>
    <w:p w:rsidR="009B6D58" w:rsidRPr="00AE2768" w:rsidRDefault="00FD2748"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w:t>
      </w:r>
      <w:r w:rsidR="00633389" w:rsidRPr="00AE2768">
        <w:rPr>
          <w:rFonts w:ascii="GHEA Grapalat" w:hAnsi="GHEA Grapalat"/>
          <w:sz w:val="20"/>
          <w:lang w:val="af-ZA" w:eastAsia="x-none"/>
        </w:rPr>
        <w:t>.</w:t>
      </w:r>
      <w:r w:rsidR="004348F9" w:rsidRPr="00AE2768">
        <w:rPr>
          <w:rFonts w:ascii="GHEA Grapalat" w:hAnsi="GHEA Grapalat"/>
          <w:sz w:val="20"/>
          <w:lang w:val="af-ZA" w:eastAsia="x-none"/>
        </w:rPr>
        <w:t>6</w:t>
      </w:r>
      <w:r w:rsidR="00D7435F" w:rsidRPr="00AE2768">
        <w:rPr>
          <w:rFonts w:ascii="GHEA Grapalat" w:hAnsi="GHEA Grapalat"/>
          <w:sz w:val="20"/>
          <w:lang w:val="af-ZA" w:eastAsia="x-none"/>
        </w:rPr>
        <w:t xml:space="preserve"> </w:t>
      </w:r>
      <w:r w:rsidR="00973FB1" w:rsidRPr="00AE2768">
        <w:rPr>
          <w:rFonts w:ascii="GHEA Grapalat" w:hAnsi="GHEA Grapalat"/>
          <w:sz w:val="20"/>
          <w:lang w:val="af-ZA" w:eastAsia="x-none"/>
        </w:rPr>
        <w:t>Հ</w:t>
      </w:r>
      <w:r w:rsidR="00973FB1" w:rsidRPr="00AE2768">
        <w:rPr>
          <w:rFonts w:ascii="GHEA Grapalat" w:hAnsi="GHEA Grapalat" w:cs="Sylfaen"/>
          <w:sz w:val="20"/>
          <w:szCs w:val="24"/>
          <w:lang w:val="ru-RU" w:eastAsia="en-US"/>
        </w:rPr>
        <w:t>անձնաժողովը</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հրավերի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պահանջների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նկատմամբ</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բավարար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գնահատված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հայտեր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ներկայացրած</w:t>
      </w:r>
      <w:r w:rsidR="00973FB1"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w:t>
      </w:r>
      <w:r w:rsidR="00973FB1" w:rsidRPr="00AE2768">
        <w:rPr>
          <w:rFonts w:ascii="GHEA Grapalat" w:hAnsi="GHEA Grapalat" w:cs="Sylfaen"/>
          <w:sz w:val="20"/>
          <w:szCs w:val="24"/>
          <w:lang w:val="ru-RU" w:eastAsia="en-US"/>
        </w:rPr>
        <w:t>ասնակիցներից</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որոշում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և</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հայտարարում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է</w:t>
      </w:r>
      <w:r w:rsidR="00973FB1"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hy-AM" w:eastAsia="en-US"/>
        </w:rPr>
        <w:t>ընտրված</w:t>
      </w:r>
      <w:r w:rsidR="00D32414"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և</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հաջորդաբար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տեղեր</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զբաղեցրած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մասնակիցներին</w:t>
      </w:r>
      <w:r w:rsidR="00973FB1" w:rsidRPr="00AE2768">
        <w:rPr>
          <w:rFonts w:ascii="GHEA Grapalat" w:hAnsi="GHEA Grapalat" w:cs="Sylfaen"/>
          <w:sz w:val="20"/>
          <w:szCs w:val="24"/>
          <w:lang w:val="af-ZA" w:eastAsia="en-US"/>
        </w:rPr>
        <w:t>:</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Ապրանքների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գնման</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դեպքում</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հանձնաժողովը</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գնահատում</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է</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նաև</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ներկայացված</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ապրանքի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ամբողջական</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նկարագրերի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համապատասխանությունը</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հրավերի</w:t>
      </w:r>
      <w:r w:rsidR="00D32414" w:rsidRPr="00AE2768">
        <w:rPr>
          <w:rFonts w:ascii="GHEA Grapalat" w:hAnsi="GHEA Grapalat" w:cs="Sylfaen"/>
          <w:sz w:val="20"/>
          <w:szCs w:val="24"/>
          <w:lang w:val="af-ZA" w:eastAsia="en-US"/>
        </w:rPr>
        <w:t xml:space="preserve"> </w:t>
      </w:r>
      <w:r w:rsidR="00D32414" w:rsidRPr="00AE2768">
        <w:rPr>
          <w:rFonts w:ascii="GHEA Grapalat" w:hAnsi="GHEA Grapalat" w:cs="Sylfaen"/>
          <w:sz w:val="20"/>
          <w:szCs w:val="24"/>
          <w:lang w:val="ru-RU" w:eastAsia="en-US"/>
        </w:rPr>
        <w:t>պահանջներին</w:t>
      </w:r>
      <w:r w:rsidR="00D32414" w:rsidRPr="00AE2768">
        <w:rPr>
          <w:rFonts w:ascii="GHEA Grapalat" w:hAnsi="GHEA Grapalat" w:cs="Sylfaen"/>
          <w:sz w:val="20"/>
          <w:szCs w:val="24"/>
          <w:lang w:val="af-ZA" w:eastAsia="en-US"/>
        </w:rPr>
        <w:t>:</w:t>
      </w:r>
      <w:r w:rsidR="00973FB1"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Առաջարկված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նվազագույն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գների</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հավասարության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դեպքում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կամ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եթե</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ոչ</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գնային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պայմաններին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բավարարող</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գնահատված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հայտեր</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ներկայացրած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բոլոր</w:t>
      </w:r>
      <w:r w:rsidR="009B6D58"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af-ZA" w:eastAsia="en-US"/>
        </w:rPr>
        <w:t>մ</w:t>
      </w:r>
      <w:r w:rsidR="009B6D58" w:rsidRPr="00AE2768">
        <w:rPr>
          <w:rFonts w:ascii="GHEA Grapalat" w:hAnsi="GHEA Grapalat" w:cs="Sylfaen"/>
          <w:sz w:val="20"/>
          <w:szCs w:val="24"/>
          <w:lang w:val="ru-RU" w:eastAsia="en-US"/>
        </w:rPr>
        <w:t>ասնակիցների</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ներկայացրած</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գնային</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առաջարկները</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գերազանցում</w:t>
      </w:r>
      <w:r w:rsidR="009B6D58" w:rsidRPr="00AE2768">
        <w:rPr>
          <w:rFonts w:ascii="GHEA Grapalat" w:hAnsi="GHEA Grapalat" w:cs="Sylfaen"/>
          <w:sz w:val="20"/>
          <w:szCs w:val="24"/>
          <w:lang w:val="af-ZA" w:eastAsia="en-US"/>
        </w:rPr>
        <w:t xml:space="preserve"> </w:t>
      </w:r>
      <w:r w:rsidR="009B6D58" w:rsidRPr="00AE2768">
        <w:rPr>
          <w:rFonts w:ascii="GHEA Grapalat" w:hAnsi="GHEA Grapalat" w:cs="Sylfaen"/>
          <w:sz w:val="20"/>
          <w:szCs w:val="24"/>
          <w:lang w:val="ru-RU" w:eastAsia="en-US"/>
        </w:rPr>
        <w:t>են</w:t>
      </w:r>
      <w:r w:rsidR="009B6D58"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սույն</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ընթացակարգի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շրջանակում</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գնվելիք</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ապրանքների</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գնման</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հայտով</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սահմանված</w:t>
      </w:r>
      <w:r w:rsidR="00973FB1"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ru-RU" w:eastAsia="en-US"/>
        </w:rPr>
        <w:t>գինը</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կամ</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գնումն</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իրականացվում</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է</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Օրենքի</w:t>
      </w:r>
      <w:r w:rsidR="00FF3E3D" w:rsidRPr="00AE2768">
        <w:rPr>
          <w:rFonts w:ascii="GHEA Grapalat" w:hAnsi="GHEA Grapalat" w:cs="Sylfaen"/>
          <w:sz w:val="20"/>
          <w:szCs w:val="24"/>
          <w:lang w:val="af-ZA" w:eastAsia="en-US"/>
        </w:rPr>
        <w:t xml:space="preserve"> 15-</w:t>
      </w:r>
      <w:r w:rsidR="00FF3E3D" w:rsidRPr="00AE2768">
        <w:rPr>
          <w:rFonts w:ascii="GHEA Grapalat" w:hAnsi="GHEA Grapalat" w:cs="Sylfaen"/>
          <w:sz w:val="20"/>
          <w:szCs w:val="24"/>
          <w:lang w:val="ru-RU" w:eastAsia="en-US"/>
        </w:rPr>
        <w:t>րդ</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հոդվածի</w:t>
      </w:r>
      <w:r w:rsidR="00FF3E3D" w:rsidRPr="00AE2768">
        <w:rPr>
          <w:rFonts w:ascii="GHEA Grapalat" w:hAnsi="GHEA Grapalat" w:cs="Sylfaen"/>
          <w:sz w:val="20"/>
          <w:szCs w:val="24"/>
          <w:lang w:val="af-ZA" w:eastAsia="en-US"/>
        </w:rPr>
        <w:t xml:space="preserve"> 6-</w:t>
      </w:r>
      <w:r w:rsidR="00FF3E3D" w:rsidRPr="00AE2768">
        <w:rPr>
          <w:rFonts w:ascii="GHEA Grapalat" w:hAnsi="GHEA Grapalat" w:cs="Sylfaen"/>
          <w:sz w:val="20"/>
          <w:szCs w:val="24"/>
          <w:lang w:val="ru-RU" w:eastAsia="en-US"/>
        </w:rPr>
        <w:t>րդ</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մասի</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հիման</w:t>
      </w:r>
      <w:r w:rsidR="00FF3E3D" w:rsidRPr="00AE2768">
        <w:rPr>
          <w:rFonts w:ascii="GHEA Grapalat" w:hAnsi="GHEA Grapalat" w:cs="Sylfaen"/>
          <w:sz w:val="20"/>
          <w:szCs w:val="24"/>
          <w:lang w:val="af-ZA" w:eastAsia="en-US"/>
        </w:rPr>
        <w:t xml:space="preserve"> </w:t>
      </w:r>
      <w:r w:rsidR="00FF3E3D" w:rsidRPr="00AE2768">
        <w:rPr>
          <w:rFonts w:ascii="GHEA Grapalat" w:hAnsi="GHEA Grapalat" w:cs="Sylfaen"/>
          <w:sz w:val="20"/>
          <w:szCs w:val="24"/>
          <w:lang w:val="ru-RU" w:eastAsia="en-US"/>
        </w:rPr>
        <w:t>վրա</w:t>
      </w:r>
      <w:r w:rsidR="009B6D58" w:rsidRPr="00AE2768">
        <w:rPr>
          <w:rFonts w:ascii="GHEA Grapalat" w:hAnsi="GHEA Grapalat" w:cs="Sylfaen"/>
          <w:sz w:val="20"/>
          <w:szCs w:val="24"/>
          <w:lang w:val="ru-RU" w:eastAsia="en-US"/>
        </w:rPr>
        <w:t>՝</w:t>
      </w:r>
      <w:r w:rsidR="009B6D58"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ա</w:t>
      </w:r>
      <w:r w:rsidRPr="00AE2768">
        <w:rPr>
          <w:rFonts w:ascii="GHEA Grapalat" w:hAnsi="GHEA Grapalat" w:cs="Sylfaen"/>
          <w:sz w:val="20"/>
          <w:szCs w:val="24"/>
          <w:lang w:val="af-ZA" w:eastAsia="en-US"/>
        </w:rPr>
        <w:t xml:space="preserve">. </w:t>
      </w:r>
      <w:r w:rsidR="00E34189" w:rsidRPr="00AE2768">
        <w:rPr>
          <w:rFonts w:ascii="GHEA Grapalat" w:hAnsi="GHEA Grapalat" w:cs="Sylfaen"/>
          <w:sz w:val="20"/>
          <w:szCs w:val="24"/>
          <w:lang w:val="hy-AM" w:eastAsia="en-US"/>
        </w:rPr>
        <w:t>ընտրված</w:t>
      </w:r>
      <w:r w:rsidR="00E34189"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նպատակով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պայման</w:t>
      </w:r>
      <w:r w:rsidRPr="00AE2768">
        <w:rPr>
          <w:rFonts w:ascii="GHEA Grapalat" w:hAnsi="GHEA Grapalat" w:cs="Sylfaen"/>
          <w:sz w:val="20"/>
          <w:szCs w:val="24"/>
          <w:lang w:val="af-ZA" w:eastAsia="en-US"/>
        </w:rPr>
        <w:softHyphen/>
      </w:r>
      <w:r w:rsidRPr="00AE2768">
        <w:rPr>
          <w:rFonts w:ascii="GHEA Grapalat" w:hAnsi="GHEA Grapalat" w:cs="Sylfaen"/>
          <w:sz w:val="20"/>
          <w:szCs w:val="24"/>
          <w:lang w:val="ru-RU" w:eastAsia="en-US"/>
        </w:rPr>
        <w:t>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հետ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FD2748"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համապատասխան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լիազորություն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ունեցող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ներկայացուցիչները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բ</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հակառակ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դեպքում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նիստը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կասեցվում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մեկ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ընթացքում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հանձնաժողովի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քարտուղարը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բավարար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գնահատված</w:t>
      </w:r>
      <w:r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հայտեր</w:t>
      </w:r>
      <w:r w:rsidR="00143E8C"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ներկայացրած</w:t>
      </w:r>
      <w:r w:rsidR="00143E8C"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բոլոր</w:t>
      </w:r>
      <w:r w:rsidRPr="00AE2768">
        <w:rPr>
          <w:rFonts w:ascii="GHEA Grapalat" w:hAnsi="GHEA Grapalat" w:cs="Sylfaen"/>
          <w:sz w:val="20"/>
          <w:szCs w:val="24"/>
          <w:lang w:val="af-ZA" w:eastAsia="en-US"/>
        </w:rPr>
        <w:t xml:space="preserve"> </w:t>
      </w:r>
      <w:r w:rsidR="00143E8C" w:rsidRPr="00AE2768">
        <w:rPr>
          <w:rFonts w:ascii="GHEA Grapalat" w:hAnsi="GHEA Grapalat" w:cs="Sylfaen"/>
          <w:sz w:val="20"/>
          <w:szCs w:val="24"/>
          <w:lang w:val="ru-RU" w:eastAsia="en-US"/>
        </w:rPr>
        <w:t>մասնակիցներին</w:t>
      </w:r>
      <w:r w:rsidR="00143E8C" w:rsidRPr="00AE2768">
        <w:rPr>
          <w:rFonts w:ascii="GHEA Grapalat" w:hAnsi="GHEA Grapalat" w:cs="Sylfaen"/>
          <w:sz w:val="20"/>
          <w:szCs w:val="24"/>
          <w:lang w:val="af-ZA" w:eastAsia="en-US"/>
        </w:rPr>
        <w:t xml:space="preserve"> </w:t>
      </w:r>
      <w:r w:rsidR="00A232D9" w:rsidRPr="00AE2768">
        <w:rPr>
          <w:rFonts w:ascii="GHEA Grapalat" w:hAnsi="GHEA Grapalat" w:cs="Sylfaen"/>
          <w:sz w:val="20"/>
          <w:szCs w:val="24"/>
          <w:lang w:val="af-ZA" w:eastAsia="en-US"/>
        </w:rPr>
        <w:t xml:space="preserve">էլեկտրոնային եղանակով </w:t>
      </w:r>
      <w:r w:rsidRPr="00AE2768">
        <w:rPr>
          <w:rFonts w:ascii="GHEA Grapalat" w:hAnsi="GHEA Grapalat" w:cs="Sylfaen"/>
          <w:sz w:val="20"/>
          <w:szCs w:val="24"/>
          <w:lang w:val="ru-RU" w:eastAsia="en-US"/>
        </w:rPr>
        <w:t>միաժամանակ</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նվազեցման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շուրջ</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միաժամանակյա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ժամի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վայրի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մասին</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color w:val="FF0000"/>
          <w:sz w:val="20"/>
          <w:szCs w:val="24"/>
          <w:lang w:val="af-ZA" w:eastAsia="en-US"/>
        </w:rPr>
      </w:pPr>
      <w:r w:rsidRPr="00AE2768">
        <w:rPr>
          <w:rFonts w:ascii="GHEA Grapalat" w:hAnsi="GHEA Grapalat" w:cs="Sylfaen"/>
          <w:sz w:val="20"/>
          <w:szCs w:val="24"/>
          <w:lang w:val="ru-RU" w:eastAsia="en-US"/>
        </w:rPr>
        <w:t>գ</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ոչ</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շուտ</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քան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ծանուցումն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ուղարկվելու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օրվանից</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երկրորդ</w:t>
      </w:r>
      <w:r w:rsidRPr="00AE2768">
        <w:rPr>
          <w:rFonts w:ascii="GHEA Grapalat" w:hAnsi="GHEA Grapalat" w:cs="Sylfaen"/>
          <w:sz w:val="20"/>
          <w:szCs w:val="24"/>
          <w:lang w:val="af-ZA" w:eastAsia="en-US"/>
        </w:rPr>
        <w:t xml:space="preserve"> </w:t>
      </w:r>
      <w:r w:rsidR="00973FB1" w:rsidRPr="00AE2768">
        <w:rPr>
          <w:rFonts w:ascii="GHEA Grapalat" w:hAnsi="GHEA Grapalat" w:cs="Sylfaen"/>
          <w:sz w:val="20"/>
          <w:szCs w:val="24"/>
          <w:lang w:val="af-ZA" w:eastAsia="en-US"/>
        </w:rPr>
        <w:t xml:space="preserve">և ոչ ուշ, քան </w:t>
      </w:r>
      <w:r w:rsidR="008A2FF1" w:rsidRPr="00AE2768">
        <w:rPr>
          <w:rFonts w:ascii="GHEA Grapalat" w:hAnsi="GHEA Grapalat" w:cs="Sylfaen"/>
          <w:sz w:val="20"/>
          <w:szCs w:val="24"/>
          <w:lang w:val="hy-AM" w:eastAsia="en-US"/>
        </w:rPr>
        <w:t>հինգերորդ</w:t>
      </w:r>
      <w:r w:rsidR="008A2FF1"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աշխատանքային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օրը</w:t>
      </w:r>
      <w:r w:rsidRPr="00AE2768">
        <w:rPr>
          <w:rFonts w:ascii="GHEA Grapalat" w:hAnsi="GHEA Grapalat" w:cs="Sylfaen"/>
          <w:sz w:val="20"/>
          <w:szCs w:val="24"/>
          <w:lang w:val="af-ZA" w:eastAsia="en-US"/>
        </w:rPr>
        <w:t xml:space="preserve">, </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դ</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յուրաքանչյուր</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eastAsia="en-US"/>
        </w:rPr>
        <w:t>մ</w:t>
      </w:r>
      <w:r w:rsidR="003B1FC0" w:rsidRPr="00AE2768">
        <w:rPr>
          <w:rFonts w:ascii="GHEA Grapalat" w:hAnsi="GHEA Grapalat" w:cs="Sylfaen"/>
          <w:sz w:val="20"/>
          <w:szCs w:val="24"/>
          <w:lang w:eastAsia="en-US"/>
        </w:rPr>
        <w:t>ա</w:t>
      </w:r>
      <w:r w:rsidRPr="00AE2768">
        <w:rPr>
          <w:rFonts w:ascii="GHEA Grapalat" w:hAnsi="GHEA Grapalat" w:cs="Sylfaen"/>
          <w:sz w:val="20"/>
          <w:szCs w:val="24"/>
          <w:lang w:val="ru-RU" w:eastAsia="en-US"/>
        </w:rPr>
        <w:t>սնակցի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տվյալ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հրապարակվում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մյուս</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մինչև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ավարտը</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կարող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վերանայել</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իր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առաջարկը</w:t>
      </w:r>
      <w:r w:rsidRPr="00AE2768">
        <w:rPr>
          <w:rFonts w:ascii="GHEA Grapalat" w:hAnsi="GHEA Grapalat" w:cs="Sylfaen"/>
          <w:sz w:val="20"/>
          <w:szCs w:val="24"/>
          <w:lang w:val="af-ZA" w:eastAsia="en-US"/>
        </w:rPr>
        <w:t>,</w:t>
      </w:r>
    </w:p>
    <w:p w:rsidR="009B6D58" w:rsidRPr="00AE2768" w:rsidRDefault="009B6D58" w:rsidP="00EF3662">
      <w:pPr>
        <w:pStyle w:val="norm"/>
        <w:spacing w:line="240" w:lineRule="auto"/>
        <w:rPr>
          <w:rFonts w:ascii="GHEA Grapalat" w:hAnsi="GHEA Grapalat" w:cs="Sylfaen"/>
          <w:sz w:val="20"/>
          <w:szCs w:val="24"/>
          <w:lang w:val="af-ZA" w:eastAsia="en-US"/>
        </w:rPr>
      </w:pPr>
      <w:r w:rsidRPr="00AE2768">
        <w:rPr>
          <w:rFonts w:ascii="GHEA Grapalat" w:hAnsi="GHEA Grapalat" w:cs="Sylfaen"/>
          <w:sz w:val="20"/>
          <w:szCs w:val="24"/>
          <w:lang w:val="ru-RU" w:eastAsia="en-US"/>
        </w:rPr>
        <w:t>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բանակցությունների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համար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սահմանված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վերջնաժամկետը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լրանալու</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պահին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ըստ</w:t>
      </w:r>
      <w:r w:rsidR="00F4506C" w:rsidRPr="00AE2768">
        <w:rPr>
          <w:rFonts w:ascii="GHEA Grapalat" w:hAnsi="GHEA Grapalat" w:cs="Sylfaen"/>
          <w:sz w:val="20"/>
          <w:szCs w:val="24"/>
          <w:lang w:val="hy-AM" w:eastAsia="en-US"/>
        </w:rPr>
        <w:t xml:space="preserve"> դրան ներկա</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ասնակիցների</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ներկայացրած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գների</w:t>
      </w:r>
      <w:r w:rsidRPr="00AE2768">
        <w:rPr>
          <w:rFonts w:ascii="GHEA Grapalat" w:hAnsi="GHEA Grapalat" w:cs="Sylfaen"/>
          <w:sz w:val="20"/>
          <w:szCs w:val="24"/>
          <w:lang w:val="af-ZA" w:eastAsia="en-US"/>
        </w:rPr>
        <w:t xml:space="preserve">, </w:t>
      </w:r>
      <w:r w:rsidR="00A11BD0" w:rsidRPr="00AE2768">
        <w:rPr>
          <w:rFonts w:ascii="GHEA Grapalat" w:hAnsi="GHEA Grapalat" w:cs="Sylfaen"/>
          <w:sz w:val="20"/>
          <w:szCs w:val="24"/>
          <w:lang w:val="hy-AM" w:eastAsia="en-US"/>
        </w:rPr>
        <w:t>որոնք չեն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գերազանցում</w:t>
      </w:r>
      <w:r w:rsidR="00AB1DD6" w:rsidRPr="00AE2768">
        <w:rPr>
          <w:rFonts w:ascii="GHEA Grapalat" w:hAnsi="GHEA Grapalat" w:cs="Sylfaen"/>
          <w:sz w:val="20"/>
          <w:szCs w:val="24"/>
          <w:lang w:val="hy-AM" w:eastAsia="en-US"/>
        </w:rPr>
        <w:t xml:space="preserve"> գնման հայտով սահմանված գինը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որոշվում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հայտարարվում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են</w:t>
      </w:r>
      <w:r w:rsidRPr="00AE2768">
        <w:rPr>
          <w:rFonts w:ascii="GHEA Grapalat" w:hAnsi="GHEA Grapalat" w:cs="Sylfaen"/>
          <w:sz w:val="20"/>
          <w:szCs w:val="24"/>
          <w:lang w:val="af-ZA" w:eastAsia="en-US"/>
        </w:rPr>
        <w:t xml:space="preserve"> </w:t>
      </w:r>
      <w:r w:rsidR="00AB1DD6" w:rsidRPr="00AE2768">
        <w:rPr>
          <w:rFonts w:ascii="GHEA Grapalat" w:hAnsi="GHEA Grapalat" w:cs="Sylfaen"/>
          <w:sz w:val="20"/>
          <w:szCs w:val="24"/>
          <w:lang w:val="hy-AM" w:eastAsia="en-US"/>
        </w:rPr>
        <w:t>ընտրված</w:t>
      </w:r>
      <w:r w:rsidR="00AB1DD6"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և</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հաջորդաբար</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տեղերը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զբաղեցրած</w:t>
      </w:r>
      <w:r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Pr="00AE2768">
        <w:rPr>
          <w:rFonts w:ascii="GHEA Grapalat" w:hAnsi="GHEA Grapalat" w:cs="Sylfaen"/>
          <w:sz w:val="20"/>
          <w:szCs w:val="24"/>
          <w:lang w:val="ru-RU" w:eastAsia="en-US"/>
        </w:rPr>
        <w:t>ասնակիցները</w:t>
      </w:r>
      <w:r w:rsidRPr="00AE2768">
        <w:rPr>
          <w:rFonts w:ascii="GHEA Grapalat" w:hAnsi="GHEA Grapalat" w:cs="Sylfaen"/>
          <w:sz w:val="20"/>
          <w:szCs w:val="24"/>
          <w:lang w:val="af-ZA" w:eastAsia="en-US"/>
        </w:rPr>
        <w:t>,</w:t>
      </w:r>
    </w:p>
    <w:p w:rsidR="00387F66" w:rsidRPr="00AE2768" w:rsidRDefault="009B6D58"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ru-RU"/>
        </w:rPr>
        <w:t>զ</w:t>
      </w:r>
      <w:r w:rsidRPr="00AE2768">
        <w:rPr>
          <w:rFonts w:ascii="GHEA Grapalat" w:hAnsi="GHEA Grapalat" w:cs="Sylfaen"/>
          <w:sz w:val="20"/>
          <w:lang w:val="af-ZA"/>
        </w:rPr>
        <w:t xml:space="preserve">. </w:t>
      </w:r>
      <w:r w:rsidRPr="00AE2768">
        <w:rPr>
          <w:rFonts w:ascii="GHEA Grapalat" w:hAnsi="GHEA Grapalat" w:cs="Sylfaen"/>
          <w:sz w:val="20"/>
          <w:lang w:val="ru-RU"/>
        </w:rPr>
        <w:t>բանակցությունների</w:t>
      </w:r>
      <w:r w:rsidRPr="00AE2768">
        <w:rPr>
          <w:rFonts w:ascii="GHEA Grapalat" w:hAnsi="GHEA Grapalat" w:cs="Sylfaen"/>
          <w:sz w:val="20"/>
          <w:lang w:val="af-ZA"/>
        </w:rPr>
        <w:t xml:space="preserve"> </w:t>
      </w:r>
      <w:r w:rsidRPr="00AE2768">
        <w:rPr>
          <w:rFonts w:ascii="GHEA Grapalat" w:hAnsi="GHEA Grapalat" w:cs="Sylfaen"/>
          <w:sz w:val="20"/>
          <w:lang w:val="ru-RU"/>
        </w:rPr>
        <w:t>համար</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պահին</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00387F66" w:rsidRPr="00AE2768">
        <w:rPr>
          <w:rFonts w:ascii="GHEA Grapalat" w:hAnsi="GHEA Grapalat" w:cs="Sylfaen"/>
          <w:sz w:val="20"/>
          <w:lang w:val="hy-AM"/>
        </w:rPr>
        <w:t xml:space="preserve">դրան ներկա </w:t>
      </w:r>
      <w:r w:rsidR="007210AC" w:rsidRPr="00AE2768">
        <w:rPr>
          <w:rFonts w:ascii="GHEA Grapalat" w:hAnsi="GHEA Grapalat" w:cs="Sylfaen"/>
          <w:sz w:val="20"/>
          <w:lang w:val="af-ZA"/>
        </w:rPr>
        <w:t>մ</w:t>
      </w:r>
      <w:r w:rsidRPr="00AE2768">
        <w:rPr>
          <w:rFonts w:ascii="GHEA Grapalat" w:hAnsi="GHEA Grapalat" w:cs="Sylfaen"/>
          <w:sz w:val="20"/>
          <w:lang w:val="ru-RU"/>
        </w:rPr>
        <w:t>ասնակիցների</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ներկայացրած</w:t>
      </w:r>
      <w:r w:rsidRPr="00AE2768">
        <w:rPr>
          <w:rFonts w:ascii="GHEA Grapalat" w:hAnsi="GHEA Grapalat" w:cs="Sylfaen"/>
          <w:sz w:val="20"/>
          <w:lang w:val="af-ZA"/>
        </w:rPr>
        <w:t xml:space="preserve"> </w:t>
      </w:r>
      <w:r w:rsidRPr="00AE2768">
        <w:rPr>
          <w:rFonts w:ascii="GHEA Grapalat" w:hAnsi="GHEA Grapalat" w:cs="Sylfaen"/>
          <w:sz w:val="20"/>
          <w:lang w:val="ru-RU"/>
        </w:rPr>
        <w:t>գները</w:t>
      </w:r>
      <w:r w:rsidRPr="00AE2768">
        <w:rPr>
          <w:rFonts w:ascii="GHEA Grapalat" w:hAnsi="GHEA Grapalat" w:cs="Sylfaen"/>
          <w:sz w:val="20"/>
          <w:lang w:val="af-ZA"/>
        </w:rPr>
        <w:t xml:space="preserve"> </w:t>
      </w:r>
      <w:r w:rsidRPr="00AE2768">
        <w:rPr>
          <w:rFonts w:ascii="GHEA Grapalat" w:hAnsi="GHEA Grapalat" w:cs="Sylfaen"/>
          <w:sz w:val="20"/>
          <w:lang w:val="ru-RU"/>
        </w:rPr>
        <w:t>գերազանցում</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00973FB1" w:rsidRPr="00AE2768">
        <w:rPr>
          <w:rFonts w:ascii="GHEA Grapalat" w:hAnsi="GHEA Grapalat" w:cs="Sylfaen"/>
          <w:sz w:val="20"/>
          <w:lang w:val="ru-RU"/>
        </w:rPr>
        <w:t>գնման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հայտով</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սահմանված</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ru-RU"/>
        </w:rPr>
        <w:t>գինը</w:t>
      </w:r>
      <w:r w:rsidR="00387F66" w:rsidRPr="00AE2768">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387F66" w:rsidRPr="00AE2768" w:rsidRDefault="00387F66" w:rsidP="00616808">
      <w:pPr>
        <w:shd w:val="clear" w:color="auto" w:fill="FFFFFF"/>
        <w:ind w:firstLine="375"/>
        <w:jc w:val="both"/>
        <w:rPr>
          <w:rFonts w:ascii="GHEA Grapalat" w:hAnsi="GHEA Grapalat" w:cs="Sylfaen"/>
          <w:sz w:val="20"/>
          <w:lang w:val="hy-AM"/>
        </w:rPr>
      </w:pPr>
      <w:r w:rsidRPr="00AE2768">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w:t>
      </w:r>
      <w:r w:rsidR="00AF0728" w:rsidRPr="000D08B4">
        <w:rPr>
          <w:rFonts w:ascii="GHEA Grapalat" w:hAnsi="GHEA Grapalat" w:cs="Sylfaen"/>
          <w:sz w:val="20"/>
          <w:lang w:val="hy-AM"/>
        </w:rPr>
        <w:t xml:space="preserve"> </w:t>
      </w:r>
      <w:r w:rsidRPr="00AE2768">
        <w:rPr>
          <w:rFonts w:ascii="GHEA Grapalat" w:hAnsi="GHEA Grapalat" w:cs="Sylfaen"/>
          <w:sz w:val="20"/>
          <w:lang w:val="hy-AM"/>
        </w:rPr>
        <w:t>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436F47" w:rsidRPr="00AE2768" w:rsidRDefault="00704862" w:rsidP="00EF3662">
      <w:pPr>
        <w:ind w:firstLine="708"/>
        <w:jc w:val="both"/>
        <w:rPr>
          <w:rFonts w:ascii="GHEA Grapalat" w:hAnsi="GHEA Grapalat" w:cs="Sylfaen"/>
          <w:sz w:val="20"/>
          <w:lang w:val="hy-AM"/>
        </w:rPr>
      </w:pPr>
      <w:r w:rsidRPr="00AE2768">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w:t>
      </w:r>
      <w:r w:rsidR="00973FB1" w:rsidRPr="00AE2768">
        <w:rPr>
          <w:rFonts w:ascii="GHEA Grapalat" w:hAnsi="GHEA Grapalat" w:cs="Sylfaen"/>
          <w:sz w:val="20"/>
          <w:lang w:val="hy-AM"/>
        </w:rPr>
        <w:t>կամ</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նվազագույն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գները</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հավասար</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են</w:t>
      </w:r>
      <w:r w:rsidR="00973FB1" w:rsidRPr="00AE2768">
        <w:rPr>
          <w:rFonts w:ascii="GHEA Grapalat" w:hAnsi="GHEA Grapalat" w:cs="Sylfaen"/>
          <w:sz w:val="20"/>
          <w:lang w:val="af-ZA"/>
        </w:rPr>
        <w:t>,</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գնման</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ընթացակարգը</w:t>
      </w:r>
      <w:r w:rsidR="009B6D58" w:rsidRPr="00AE2768">
        <w:rPr>
          <w:rFonts w:ascii="GHEA Grapalat" w:hAnsi="GHEA Grapalat" w:cs="Sylfaen"/>
          <w:sz w:val="20"/>
          <w:lang w:val="af-ZA"/>
        </w:rPr>
        <w:t xml:space="preserve"> </w:t>
      </w:r>
      <w:r w:rsidR="005A3DC6" w:rsidRPr="00AE2768">
        <w:rPr>
          <w:rFonts w:ascii="GHEA Grapalat" w:hAnsi="GHEA Grapalat" w:cs="Sylfaen"/>
          <w:sz w:val="20"/>
          <w:lang w:val="hy-AM"/>
        </w:rPr>
        <w:t>Օ</w:t>
      </w:r>
      <w:r w:rsidR="00973FB1" w:rsidRPr="00AE2768">
        <w:rPr>
          <w:rFonts w:ascii="GHEA Grapalat" w:hAnsi="GHEA Grapalat" w:cs="Sylfaen"/>
          <w:sz w:val="20"/>
          <w:lang w:val="hy-AM"/>
        </w:rPr>
        <w:t>րենքի</w:t>
      </w:r>
      <w:r w:rsidR="00973FB1" w:rsidRPr="00AE2768">
        <w:rPr>
          <w:rFonts w:ascii="GHEA Grapalat" w:hAnsi="GHEA Grapalat" w:cs="Sylfaen"/>
          <w:sz w:val="20"/>
          <w:lang w:val="af-ZA"/>
        </w:rPr>
        <w:t xml:space="preserve"> 37-</w:t>
      </w:r>
      <w:r w:rsidR="00973FB1" w:rsidRPr="00AE2768">
        <w:rPr>
          <w:rFonts w:ascii="GHEA Grapalat" w:hAnsi="GHEA Grapalat" w:cs="Sylfaen"/>
          <w:sz w:val="20"/>
          <w:lang w:val="hy-AM"/>
        </w:rPr>
        <w:t>րդ</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հոդվածի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մասի</w:t>
      </w:r>
      <w:r w:rsidR="00973FB1" w:rsidRPr="00AE2768">
        <w:rPr>
          <w:rFonts w:ascii="GHEA Grapalat" w:hAnsi="GHEA Grapalat" w:cs="Sylfaen"/>
          <w:sz w:val="20"/>
          <w:lang w:val="af-ZA"/>
        </w:rPr>
        <w:t xml:space="preserve"> 1-</w:t>
      </w:r>
      <w:r w:rsidR="00973FB1" w:rsidRPr="00AE2768">
        <w:rPr>
          <w:rFonts w:ascii="GHEA Grapalat" w:hAnsi="GHEA Grapalat" w:cs="Sylfaen"/>
          <w:sz w:val="20"/>
          <w:lang w:val="hy-AM"/>
        </w:rPr>
        <w:t>ին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կետի</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հիման</w:t>
      </w:r>
      <w:r w:rsidR="00973FB1" w:rsidRPr="00AE2768">
        <w:rPr>
          <w:rFonts w:ascii="GHEA Grapalat" w:hAnsi="GHEA Grapalat" w:cs="Sylfaen"/>
          <w:sz w:val="20"/>
          <w:lang w:val="af-ZA"/>
        </w:rPr>
        <w:t xml:space="preserve"> </w:t>
      </w:r>
      <w:r w:rsidR="00973FB1" w:rsidRPr="00AE2768">
        <w:rPr>
          <w:rFonts w:ascii="GHEA Grapalat" w:hAnsi="GHEA Grapalat" w:cs="Sylfaen"/>
          <w:sz w:val="20"/>
          <w:lang w:val="hy-AM"/>
        </w:rPr>
        <w:t>վրա</w:t>
      </w:r>
      <w:r w:rsidR="00973FB1" w:rsidRPr="00AE2768">
        <w:rPr>
          <w:rFonts w:ascii="GHEA Grapalat" w:hAnsi="GHEA Grapalat" w:cs="Sylfaen"/>
          <w:sz w:val="20"/>
          <w:lang w:val="af-ZA"/>
        </w:rPr>
        <w:t xml:space="preserve"> </w:t>
      </w:r>
      <w:r w:rsidR="009B6D58" w:rsidRPr="00AE2768">
        <w:rPr>
          <w:rFonts w:ascii="GHEA Grapalat" w:hAnsi="GHEA Grapalat" w:cs="Sylfaen"/>
          <w:sz w:val="20"/>
          <w:lang w:val="hy-AM"/>
        </w:rPr>
        <w:t>հայտարարվում</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է</w:t>
      </w:r>
      <w:r w:rsidR="009B6D58" w:rsidRPr="00AE2768">
        <w:rPr>
          <w:rFonts w:ascii="GHEA Grapalat" w:hAnsi="GHEA Grapalat" w:cs="Sylfaen"/>
          <w:sz w:val="20"/>
          <w:lang w:val="af-ZA"/>
        </w:rPr>
        <w:t xml:space="preserve"> </w:t>
      </w:r>
      <w:r w:rsidR="009B6D58" w:rsidRPr="00AE2768">
        <w:rPr>
          <w:rFonts w:ascii="GHEA Grapalat" w:hAnsi="GHEA Grapalat" w:cs="Sylfaen"/>
          <w:sz w:val="20"/>
          <w:lang w:val="hy-AM"/>
        </w:rPr>
        <w:t>չկայացած</w:t>
      </w:r>
      <w:r w:rsidR="003D1FE3" w:rsidRPr="00AE2768">
        <w:rPr>
          <w:rFonts w:ascii="GHEA Grapalat" w:hAnsi="GHEA Grapalat" w:cs="Sylfaen"/>
          <w:sz w:val="20"/>
          <w:lang w:val="hy-AM"/>
        </w:rPr>
        <w:t>, բացառությամբ սույն ենթակետի «զ» պարբերությամբ նախատեսված դեպքի:</w:t>
      </w:r>
    </w:p>
    <w:p w:rsidR="00B514E8" w:rsidRPr="00AE2768" w:rsidRDefault="00FD2748" w:rsidP="00EF3662">
      <w:pPr>
        <w:ind w:firstLine="708"/>
        <w:jc w:val="both"/>
        <w:rPr>
          <w:rFonts w:ascii="GHEA Grapalat" w:hAnsi="GHEA Grapalat"/>
          <w:sz w:val="20"/>
          <w:szCs w:val="20"/>
          <w:lang w:val="hy-AM" w:eastAsia="x-none"/>
        </w:rPr>
      </w:pPr>
      <w:r w:rsidRPr="00AE2768">
        <w:rPr>
          <w:rFonts w:ascii="GHEA Grapalat" w:hAnsi="GHEA Grapalat"/>
          <w:sz w:val="20"/>
          <w:szCs w:val="20"/>
          <w:lang w:val="af-ZA" w:eastAsia="x-none"/>
        </w:rPr>
        <w:t>8</w:t>
      </w:r>
      <w:r w:rsidR="00C82BD2" w:rsidRPr="00AE2768">
        <w:rPr>
          <w:rFonts w:ascii="GHEA Grapalat" w:hAnsi="GHEA Grapalat"/>
          <w:sz w:val="20"/>
          <w:szCs w:val="20"/>
          <w:lang w:val="af-ZA" w:eastAsia="x-none"/>
        </w:rPr>
        <w:t>.</w:t>
      </w:r>
      <w:r w:rsidR="004348F9" w:rsidRPr="00AE2768">
        <w:rPr>
          <w:rFonts w:ascii="GHEA Grapalat" w:hAnsi="GHEA Grapalat"/>
          <w:sz w:val="20"/>
          <w:szCs w:val="20"/>
          <w:lang w:val="af-ZA" w:eastAsia="x-none"/>
        </w:rPr>
        <w:t>7</w:t>
      </w:r>
      <w:r w:rsidR="00E24EBF" w:rsidRPr="00AE2768">
        <w:rPr>
          <w:rFonts w:ascii="GHEA Grapalat" w:hAnsi="GHEA Grapalat"/>
          <w:sz w:val="20"/>
          <w:szCs w:val="20"/>
          <w:lang w:val="af-ZA" w:eastAsia="x-none"/>
        </w:rPr>
        <w:t xml:space="preserve"> </w:t>
      </w:r>
      <w:r w:rsidR="00753C9B" w:rsidRPr="00AE2768">
        <w:rPr>
          <w:rFonts w:ascii="GHEA Grapalat" w:hAnsi="GHEA Grapalat"/>
          <w:sz w:val="20"/>
          <w:szCs w:val="20"/>
          <w:lang w:val="af-ZA" w:eastAsia="x-none"/>
        </w:rPr>
        <w:t>Պ</w:t>
      </w:r>
      <w:r w:rsidR="00B514E8" w:rsidRPr="00AE2768">
        <w:rPr>
          <w:rFonts w:ascii="GHEA Grapalat" w:hAnsi="GHEA Grapalat"/>
          <w:sz w:val="20"/>
          <w:szCs w:val="20"/>
          <w:lang w:val="af-ZA" w:eastAsia="x-none"/>
        </w:rPr>
        <w:t xml:space="preserve">ահանջի դեպքում </w:t>
      </w:r>
      <w:r w:rsidR="00AD522C" w:rsidRPr="00AE2768">
        <w:rPr>
          <w:rFonts w:ascii="GHEA Grapalat" w:hAnsi="GHEA Grapalat"/>
          <w:sz w:val="20"/>
          <w:szCs w:val="20"/>
          <w:lang w:val="af-ZA" w:eastAsia="x-none"/>
        </w:rPr>
        <w:t xml:space="preserve">որևէ </w:t>
      </w:r>
      <w:r w:rsidR="007210AC" w:rsidRPr="00AE2768">
        <w:rPr>
          <w:rFonts w:ascii="GHEA Grapalat" w:hAnsi="GHEA Grapalat"/>
          <w:sz w:val="20"/>
          <w:szCs w:val="20"/>
          <w:lang w:val="af-ZA" w:eastAsia="x-none"/>
        </w:rPr>
        <w:t>մ</w:t>
      </w:r>
      <w:r w:rsidR="00B514E8" w:rsidRPr="00AE2768">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AE2768">
        <w:rPr>
          <w:rFonts w:ascii="GHEA Grapalat" w:hAnsi="GHEA Grapalat"/>
          <w:sz w:val="20"/>
          <w:szCs w:val="20"/>
          <w:lang w:val="af-ZA" w:eastAsia="x-none"/>
        </w:rPr>
        <w:t xml:space="preserve">այլ </w:t>
      </w:r>
      <w:r w:rsidR="007B36E4" w:rsidRPr="00AE2768">
        <w:rPr>
          <w:rFonts w:ascii="GHEA Grapalat" w:hAnsi="GHEA Grapalat"/>
          <w:sz w:val="20"/>
          <w:szCs w:val="20"/>
          <w:lang w:val="af-ZA" w:eastAsia="x-none"/>
        </w:rPr>
        <w:t>մ</w:t>
      </w:r>
      <w:r w:rsidR="00B514E8" w:rsidRPr="00AE2768">
        <w:rPr>
          <w:rFonts w:ascii="GHEA Grapalat" w:hAnsi="GHEA Grapalat"/>
          <w:sz w:val="20"/>
          <w:szCs w:val="20"/>
          <w:lang w:val="af-ZA" w:eastAsia="x-none"/>
        </w:rPr>
        <w:t>ասնակցին:</w:t>
      </w:r>
      <w:r w:rsidR="007B6811" w:rsidRPr="00AE2768">
        <w:rPr>
          <w:rFonts w:ascii="GHEA Grapalat" w:hAnsi="GHEA Grapalat"/>
          <w:sz w:val="20"/>
          <w:szCs w:val="20"/>
          <w:lang w:val="hy-AM" w:eastAsia="x-none"/>
        </w:rPr>
        <w:t xml:space="preserve"> </w:t>
      </w:r>
      <w:r w:rsidR="007B6811" w:rsidRPr="00AE2768">
        <w:rPr>
          <w:rFonts w:ascii="GHEA Grapalat" w:hAnsi="GHEA Grapalat"/>
          <w:sz w:val="20"/>
          <w:szCs w:val="20"/>
          <w:lang w:val="af-ZA" w:eastAsia="x-none"/>
        </w:rPr>
        <w:t xml:space="preserve">Պահանջի կատարման </w:t>
      </w:r>
      <w:r w:rsidR="007B6811" w:rsidRPr="00AE2768">
        <w:rPr>
          <w:rFonts w:ascii="GHEA Grapalat" w:hAnsi="GHEA Grapalat"/>
          <w:sz w:val="20"/>
          <w:szCs w:val="20"/>
          <w:lang w:val="af-ZA" w:eastAsia="x-none"/>
        </w:rPr>
        <w:lastRenderedPageBreak/>
        <w:t xml:space="preserve">անհնարինության դեպքում պահանջ ներկայացրած անձին անհապաղ տրամադրվում է </w:t>
      </w:r>
      <w:r w:rsidR="00410B68" w:rsidRPr="00AE2768">
        <w:rPr>
          <w:rFonts w:ascii="GHEA Grapalat" w:hAnsi="GHEA Grapalat"/>
          <w:sz w:val="20"/>
          <w:szCs w:val="20"/>
          <w:lang w:val="hy-AM" w:eastAsia="x-none"/>
        </w:rPr>
        <w:t xml:space="preserve">հայտում ներառված </w:t>
      </w:r>
      <w:r w:rsidR="007B6811" w:rsidRPr="00AE2768">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E2768">
        <w:rPr>
          <w:rFonts w:ascii="GHEA Grapalat" w:hAnsi="GHEA Grapalat"/>
          <w:sz w:val="20"/>
          <w:szCs w:val="20"/>
          <w:lang w:val="af-ZA" w:eastAsia="x-none"/>
        </w:rPr>
        <w:t xml:space="preserve">հանձնաժողովի </w:t>
      </w:r>
      <w:r w:rsidR="007B6811" w:rsidRPr="00AE2768">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E2768">
        <w:rPr>
          <w:rFonts w:ascii="GHEA Grapalat" w:hAnsi="GHEA Grapalat"/>
          <w:sz w:val="20"/>
          <w:szCs w:val="20"/>
          <w:lang w:val="hy-AM" w:eastAsia="x-none"/>
        </w:rPr>
        <w:t>:</w:t>
      </w:r>
    </w:p>
    <w:p w:rsidR="00116E47" w:rsidRPr="00AE2768" w:rsidRDefault="00A150A9" w:rsidP="00EF3662">
      <w:pPr>
        <w:pStyle w:val="norm"/>
        <w:spacing w:line="240" w:lineRule="auto"/>
        <w:rPr>
          <w:rFonts w:ascii="GHEA Grapalat" w:hAnsi="GHEA Grapalat" w:cs="Sylfaen"/>
          <w:sz w:val="20"/>
          <w:szCs w:val="24"/>
          <w:lang w:val="af-ZA" w:eastAsia="en-US"/>
        </w:rPr>
      </w:pPr>
      <w:r w:rsidRPr="00AE2768">
        <w:rPr>
          <w:rFonts w:ascii="GHEA Grapalat" w:hAnsi="GHEA Grapalat"/>
          <w:sz w:val="20"/>
          <w:lang w:val="af-ZA" w:eastAsia="x-none"/>
        </w:rPr>
        <w:t>8</w:t>
      </w:r>
      <w:r w:rsidR="002B121D" w:rsidRPr="00AE2768">
        <w:rPr>
          <w:rFonts w:ascii="GHEA Grapalat" w:hAnsi="GHEA Grapalat"/>
          <w:sz w:val="20"/>
          <w:lang w:val="af-ZA" w:eastAsia="x-none"/>
        </w:rPr>
        <w:t>.</w:t>
      </w:r>
      <w:r w:rsidR="004348F9" w:rsidRPr="00AE2768">
        <w:rPr>
          <w:rFonts w:ascii="GHEA Grapalat" w:hAnsi="GHEA Grapalat"/>
          <w:sz w:val="20"/>
          <w:lang w:val="af-ZA" w:eastAsia="x-none"/>
        </w:rPr>
        <w:t>8</w:t>
      </w:r>
      <w:r w:rsidR="002B121D" w:rsidRPr="00AE2768">
        <w:rPr>
          <w:rFonts w:ascii="GHEA Grapalat" w:hAnsi="GHEA Grapalat"/>
          <w:sz w:val="20"/>
          <w:lang w:val="af-ZA" w:eastAsia="x-none"/>
        </w:rPr>
        <w:t xml:space="preserve"> Եթե հայտերի բացման</w:t>
      </w:r>
      <w:r w:rsidR="00DE1C00" w:rsidRPr="00AE2768">
        <w:rPr>
          <w:rFonts w:ascii="GHEA Grapalat" w:hAnsi="GHEA Grapalat"/>
          <w:sz w:val="20"/>
          <w:lang w:val="hy-AM" w:eastAsia="x-none"/>
        </w:rPr>
        <w:t xml:space="preserve"> և գնահատման</w:t>
      </w:r>
      <w:r w:rsidR="002B121D" w:rsidRPr="00AE2768">
        <w:rPr>
          <w:rFonts w:ascii="GHEA Grapalat" w:hAnsi="GHEA Grapalat"/>
          <w:sz w:val="20"/>
          <w:lang w:val="af-ZA" w:eastAsia="x-none"/>
        </w:rPr>
        <w:t xml:space="preserve"> նիստի ընթացքում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իրականացված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գնահատման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արդյուն</w:t>
      </w:r>
      <w:r w:rsidR="002B121D" w:rsidRPr="00AE2768">
        <w:rPr>
          <w:rFonts w:ascii="GHEA Grapalat" w:hAnsi="GHEA Grapalat" w:cs="Sylfaen"/>
          <w:sz w:val="20"/>
          <w:szCs w:val="24"/>
          <w:lang w:val="af-ZA" w:eastAsia="en-US"/>
        </w:rPr>
        <w:softHyphen/>
      </w:r>
      <w:r w:rsidR="002B121D" w:rsidRPr="00AE2768">
        <w:rPr>
          <w:rFonts w:ascii="GHEA Grapalat" w:hAnsi="GHEA Grapalat" w:cs="Sylfaen"/>
          <w:sz w:val="20"/>
          <w:szCs w:val="24"/>
          <w:lang w:val="hy-AM" w:eastAsia="en-US"/>
        </w:rPr>
        <w:t>քում</w:t>
      </w:r>
      <w:r w:rsidR="002B121D"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00A24827" w:rsidRPr="00AE2768">
        <w:rPr>
          <w:rFonts w:ascii="GHEA Grapalat" w:hAnsi="GHEA Grapalat" w:cs="Sylfaen"/>
          <w:sz w:val="20"/>
          <w:szCs w:val="24"/>
          <w:lang w:val="af-ZA" w:eastAsia="en-US"/>
        </w:rPr>
        <w:t xml:space="preserve">ասնակցի </w:t>
      </w:r>
      <w:r w:rsidR="002B121D" w:rsidRPr="00AE2768">
        <w:rPr>
          <w:rFonts w:ascii="GHEA Grapalat" w:hAnsi="GHEA Grapalat" w:cs="Sylfaen"/>
          <w:sz w:val="20"/>
          <w:szCs w:val="24"/>
          <w:lang w:val="hy-AM" w:eastAsia="en-US"/>
        </w:rPr>
        <w:t>հայտում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արձանագրվում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են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անհամապատասխանություններ՝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հրավերի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պահանջների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նկատմամբ</w:t>
      </w:r>
      <w:r w:rsidR="004348F9" w:rsidRPr="000D08B4">
        <w:rPr>
          <w:rFonts w:ascii="GHEA Grapalat" w:hAnsi="GHEA Grapalat" w:cs="Sylfaen"/>
          <w:sz w:val="20"/>
          <w:szCs w:val="24"/>
          <w:lang w:val="hy-AM" w:eastAsia="en-US"/>
        </w:rPr>
        <w:t>,</w:t>
      </w:r>
      <w:r w:rsidR="002B121D" w:rsidRPr="00AE2768">
        <w:rPr>
          <w:rFonts w:ascii="GHEA Grapalat" w:hAnsi="GHEA Grapalat" w:cs="Sylfaen"/>
          <w:sz w:val="20"/>
          <w:szCs w:val="24"/>
          <w:lang w:val="hy-AM" w:eastAsia="en-US"/>
        </w:rPr>
        <w:t>ապա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հանձնաժողովը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մեկ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աշխատանքային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օրով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կասեցնում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նիստը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իսկ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հանձնաժողովի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քարտուղարը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նույն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օրը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դրա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մասին</w:t>
      </w:r>
      <w:r w:rsidR="002B121D" w:rsidRPr="00AE2768">
        <w:rPr>
          <w:rFonts w:ascii="GHEA Grapalat" w:hAnsi="GHEA Grapalat" w:cs="Sylfaen"/>
          <w:sz w:val="20"/>
          <w:szCs w:val="24"/>
          <w:lang w:val="af-ZA" w:eastAsia="en-US"/>
        </w:rPr>
        <w:t xml:space="preserve"> </w:t>
      </w:r>
      <w:r w:rsidR="004348F9" w:rsidRPr="00AE2768">
        <w:rPr>
          <w:rFonts w:ascii="GHEA Grapalat" w:hAnsi="GHEA Grapalat" w:cs="Sylfaen"/>
          <w:sz w:val="20"/>
          <w:szCs w:val="24"/>
          <w:lang w:val="af-ZA" w:eastAsia="en-US"/>
        </w:rPr>
        <w:t xml:space="preserve">էլեկտրոնային եղանակով </w:t>
      </w:r>
      <w:r w:rsidR="002B121D" w:rsidRPr="00AE2768">
        <w:rPr>
          <w:rFonts w:ascii="GHEA Grapalat" w:hAnsi="GHEA Grapalat" w:cs="Sylfaen"/>
          <w:sz w:val="20"/>
          <w:szCs w:val="24"/>
          <w:lang w:val="hy-AM" w:eastAsia="en-US"/>
        </w:rPr>
        <w:t>տեղեկացնում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7210AC"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ասնակցին՝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առաջարկելով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մինչև</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կասեցման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ժամկետի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ավարտը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շտկել</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անհամապատասխանությունը</w:t>
      </w:r>
      <w:r w:rsidR="002B121D" w:rsidRPr="00AE2768">
        <w:rPr>
          <w:rFonts w:ascii="GHEA Grapalat" w:hAnsi="GHEA Grapalat" w:cs="Sylfaen"/>
          <w:sz w:val="20"/>
          <w:szCs w:val="24"/>
          <w:lang w:val="af-ZA" w:eastAsia="en-US"/>
        </w:rPr>
        <w:t>:</w:t>
      </w:r>
    </w:p>
    <w:p w:rsidR="002B121D" w:rsidRPr="00AE2768" w:rsidRDefault="002E0966" w:rsidP="00EF3662">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af-ZA" w:eastAsia="en-US"/>
        </w:rPr>
        <w:t>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w:t>
      </w:r>
      <w:r w:rsidR="00EF124E"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 xml:space="preserve"> Օրենքի 6-րդ հոդվածի 1-ին մասի 2-րդ կետին բավարարելու մասին հայտով ներկայացված հավաստման իսկությունը:</w:t>
      </w:r>
      <w:r w:rsidR="00563192" w:rsidRPr="00AE2768">
        <w:rPr>
          <w:rFonts w:ascii="GHEA Grapalat" w:hAnsi="GHEA Grapalat" w:cs="Sylfaen"/>
          <w:sz w:val="20"/>
          <w:szCs w:val="24"/>
          <w:lang w:val="af-ZA" w:eastAsia="en-US"/>
        </w:rPr>
        <w:t xml:space="preserve">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w:t>
      </w:r>
      <w:r w:rsidR="00436F47" w:rsidRPr="00AE2768">
        <w:rPr>
          <w:rFonts w:ascii="GHEA Grapalat" w:hAnsi="GHEA Grapalat" w:cs="Sylfaen"/>
          <w:sz w:val="20"/>
          <w:szCs w:val="24"/>
          <w:lang w:val="af-ZA" w:eastAsia="en-US"/>
        </w:rPr>
        <w:t xml:space="preserve"> </w:t>
      </w:r>
      <w:r w:rsidR="00116E47" w:rsidRPr="00AE2768">
        <w:rPr>
          <w:rFonts w:ascii="GHEA Grapalat" w:hAnsi="GHEA Grapalat" w:cs="Sylfaen"/>
          <w:sz w:val="20"/>
          <w:szCs w:val="24"/>
          <w:lang w:val="hy-AM" w:eastAsia="en-US"/>
        </w:rPr>
        <w:t>Եթե անհամապատա</w:t>
      </w:r>
      <w:r w:rsidR="003D39F7" w:rsidRPr="00AE2768">
        <w:rPr>
          <w:rFonts w:ascii="GHEA Grapalat" w:hAnsi="GHEA Grapalat" w:cs="Sylfaen"/>
          <w:sz w:val="20"/>
          <w:szCs w:val="24"/>
          <w:lang w:val="hy-AM" w:eastAsia="en-US"/>
        </w:rPr>
        <w:t>ս</w:t>
      </w:r>
      <w:r w:rsidR="00116E47" w:rsidRPr="00AE2768">
        <w:rPr>
          <w:rFonts w:ascii="GHEA Grapalat" w:hAnsi="GHEA Grapalat" w:cs="Sylfaen"/>
          <w:sz w:val="20"/>
          <w:szCs w:val="24"/>
          <w:lang w:val="hy-AM" w:eastAsia="en-US"/>
        </w:rPr>
        <w:t>խանություն</w:t>
      </w:r>
      <w:r w:rsidR="003D39F7" w:rsidRPr="00AE2768">
        <w:rPr>
          <w:rFonts w:ascii="GHEA Grapalat" w:hAnsi="GHEA Grapalat" w:cs="Sylfaen"/>
          <w:sz w:val="20"/>
          <w:szCs w:val="24"/>
          <w:lang w:val="hy-AM" w:eastAsia="en-US"/>
        </w:rPr>
        <w:t>ն</w:t>
      </w:r>
      <w:r w:rsidR="00116E47" w:rsidRPr="00AE2768">
        <w:rPr>
          <w:rFonts w:ascii="GHEA Grapalat" w:hAnsi="GHEA Grapalat" w:cs="Sylfaen"/>
          <w:sz w:val="20"/>
          <w:szCs w:val="24"/>
          <w:lang w:val="hy-AM" w:eastAsia="en-US"/>
        </w:rPr>
        <w:t xml:space="preserve"> արձանագրվել է ՀՀ պետական եկամուտների կոմիտեից ստացված տեղեկատվության</w:t>
      </w:r>
      <w:r w:rsidR="00EF124E" w:rsidRPr="00AE2768">
        <w:rPr>
          <w:rFonts w:ascii="GHEA Grapalat" w:hAnsi="GHEA Grapalat" w:cs="Sylfaen"/>
          <w:sz w:val="20"/>
          <w:szCs w:val="24"/>
          <w:lang w:val="hy-AM" w:eastAsia="en-US"/>
        </w:rPr>
        <w:t xml:space="preserve"> </w:t>
      </w:r>
      <w:r w:rsidR="00116E47" w:rsidRPr="00AE2768">
        <w:rPr>
          <w:rFonts w:ascii="GHEA Grapalat" w:hAnsi="GHEA Grapalat" w:cs="Sylfaen"/>
          <w:sz w:val="20"/>
          <w:szCs w:val="24"/>
          <w:lang w:val="hy-AM" w:eastAsia="en-US"/>
        </w:rPr>
        <w:t xml:space="preserve">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w:t>
      </w:r>
      <w:r w:rsidR="00873E83" w:rsidRPr="00AE2768">
        <w:rPr>
          <w:rFonts w:ascii="GHEA Grapalat" w:hAnsi="GHEA Grapalat" w:cs="Sylfaen"/>
          <w:sz w:val="20"/>
          <w:szCs w:val="24"/>
          <w:lang w:val="hy-AM" w:eastAsia="en-US"/>
        </w:rPr>
        <w:t>հայտի գն</w:t>
      </w:r>
      <w:r w:rsidR="00563192" w:rsidRPr="00AE2768">
        <w:rPr>
          <w:rFonts w:ascii="GHEA Grapalat" w:hAnsi="GHEA Grapalat" w:cs="Sylfaen"/>
          <w:sz w:val="20"/>
          <w:szCs w:val="24"/>
          <w:lang w:eastAsia="en-US"/>
        </w:rPr>
        <w:t>ա</w:t>
      </w:r>
      <w:r w:rsidR="00873E83" w:rsidRPr="00AE2768">
        <w:rPr>
          <w:rFonts w:ascii="GHEA Grapalat" w:hAnsi="GHEA Grapalat" w:cs="Sylfaen"/>
          <w:sz w:val="20"/>
          <w:szCs w:val="24"/>
          <w:lang w:val="hy-AM" w:eastAsia="en-US"/>
        </w:rPr>
        <w:t xml:space="preserve">հատման ընթացքում </w:t>
      </w:r>
      <w:r w:rsidR="00116E47" w:rsidRPr="00AE2768">
        <w:rPr>
          <w:rFonts w:ascii="GHEA Grapalat" w:hAnsi="GHEA Grapalat" w:cs="Sylfaen"/>
          <w:sz w:val="20"/>
          <w:szCs w:val="24"/>
          <w:lang w:val="hy-AM" w:eastAsia="en-US"/>
        </w:rPr>
        <w:t xml:space="preserve">հայտնաբերված </w:t>
      </w:r>
      <w:r w:rsidR="00873E83" w:rsidRPr="00AE2768">
        <w:rPr>
          <w:rFonts w:ascii="GHEA Grapalat" w:hAnsi="GHEA Grapalat" w:cs="Sylfaen"/>
          <w:sz w:val="20"/>
          <w:szCs w:val="24"/>
          <w:lang w:val="hy-AM" w:eastAsia="en-US"/>
        </w:rPr>
        <w:t xml:space="preserve">բոլոր </w:t>
      </w:r>
      <w:r w:rsidR="00116E47" w:rsidRPr="00AE2768">
        <w:rPr>
          <w:rFonts w:ascii="GHEA Grapalat" w:hAnsi="GHEA Grapalat" w:cs="Sylfaen"/>
          <w:sz w:val="20"/>
          <w:szCs w:val="24"/>
          <w:lang w:val="hy-AM" w:eastAsia="en-US"/>
        </w:rPr>
        <w:t>անհամապատասխանությունները:</w:t>
      </w:r>
      <w:r w:rsidR="002B121D" w:rsidRPr="00AE2768">
        <w:rPr>
          <w:rFonts w:ascii="GHEA Grapalat" w:hAnsi="GHEA Grapalat" w:cs="Sylfaen"/>
          <w:sz w:val="20"/>
          <w:szCs w:val="24"/>
          <w:lang w:val="hy-AM" w:eastAsia="en-US"/>
        </w:rPr>
        <w:t xml:space="preserve">   </w:t>
      </w:r>
    </w:p>
    <w:p w:rsidR="00FC31D8" w:rsidRPr="00AE2768" w:rsidRDefault="00A150A9"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9</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Եթե</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սույն</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հրավերի</w:t>
      </w:r>
      <w:r w:rsidR="002B121D" w:rsidRPr="00AE2768">
        <w:rPr>
          <w:rFonts w:ascii="GHEA Grapalat" w:hAnsi="GHEA Grapalat" w:cs="Sylfaen"/>
          <w:sz w:val="20"/>
          <w:szCs w:val="24"/>
          <w:lang w:val="af-ZA" w:eastAsia="en-US"/>
        </w:rPr>
        <w:t xml:space="preserve"> </w:t>
      </w:r>
      <w:r w:rsidR="009A171D" w:rsidRPr="00AE2768">
        <w:rPr>
          <w:rFonts w:ascii="GHEA Grapalat" w:hAnsi="GHEA Grapalat" w:cs="Sylfaen"/>
          <w:sz w:val="20"/>
          <w:szCs w:val="24"/>
          <w:lang w:val="af-ZA" w:eastAsia="en-US"/>
        </w:rPr>
        <w:t>8</w:t>
      </w:r>
      <w:r w:rsidR="002B121D" w:rsidRPr="00AE2768">
        <w:rPr>
          <w:rFonts w:ascii="GHEA Grapalat" w:hAnsi="GHEA Grapalat" w:cs="Sylfaen"/>
          <w:sz w:val="20"/>
          <w:szCs w:val="24"/>
          <w:lang w:val="af-ZA" w:eastAsia="en-US"/>
        </w:rPr>
        <w:t>.</w:t>
      </w:r>
      <w:r w:rsidR="004348F9" w:rsidRPr="00AE2768">
        <w:rPr>
          <w:rFonts w:ascii="GHEA Grapalat" w:hAnsi="GHEA Grapalat" w:cs="Sylfaen"/>
          <w:sz w:val="20"/>
          <w:szCs w:val="24"/>
          <w:lang w:val="af-ZA" w:eastAsia="en-US"/>
        </w:rPr>
        <w:t>8</w:t>
      </w:r>
      <w:r w:rsidR="004E6A12" w:rsidRPr="00AE2768">
        <w:rPr>
          <w:rFonts w:ascii="GHEA Grapalat" w:hAnsi="GHEA Grapalat" w:cs="Sylfaen"/>
          <w:sz w:val="20"/>
          <w:szCs w:val="24"/>
          <w:lang w:val="af-ZA" w:eastAsia="en-US"/>
        </w:rPr>
        <w:t>-</w:t>
      </w:r>
      <w:r w:rsidR="004E6A12" w:rsidRPr="00AE2768">
        <w:rPr>
          <w:rFonts w:ascii="GHEA Grapalat" w:hAnsi="GHEA Grapalat" w:cs="Sylfaen"/>
          <w:sz w:val="20"/>
          <w:szCs w:val="24"/>
          <w:lang w:val="hy-AM" w:eastAsia="en-US"/>
        </w:rPr>
        <w:t>րդ</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կետով</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սահմանված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ժամկետում</w:t>
      </w:r>
      <w:r w:rsidR="002B121D" w:rsidRPr="00AE2768">
        <w:rPr>
          <w:rFonts w:ascii="GHEA Grapalat" w:hAnsi="GHEA Grapalat" w:cs="Sylfaen"/>
          <w:sz w:val="20"/>
          <w:szCs w:val="24"/>
          <w:lang w:val="af-ZA" w:eastAsia="en-US"/>
        </w:rPr>
        <w:t xml:space="preserve"> </w:t>
      </w:r>
      <w:r w:rsidR="009A171D" w:rsidRPr="00AE2768">
        <w:rPr>
          <w:rFonts w:ascii="GHEA Grapalat" w:hAnsi="GHEA Grapalat" w:cs="Sylfaen"/>
          <w:sz w:val="20"/>
          <w:szCs w:val="24"/>
          <w:lang w:val="af-ZA" w:eastAsia="en-US"/>
        </w:rPr>
        <w:t>մ</w:t>
      </w:r>
      <w:r w:rsidR="002B121D" w:rsidRPr="00AE2768">
        <w:rPr>
          <w:rFonts w:ascii="GHEA Grapalat" w:hAnsi="GHEA Grapalat" w:cs="Sylfaen"/>
          <w:sz w:val="20"/>
          <w:szCs w:val="24"/>
          <w:lang w:val="hy-AM" w:eastAsia="en-US"/>
        </w:rPr>
        <w:t>ասնակիցը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շտկում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արձանագրված</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անհամապատասխանությունը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ապա</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վերջին</w:t>
      </w:r>
      <w:r w:rsidR="009A05AC" w:rsidRPr="00AE2768">
        <w:rPr>
          <w:rFonts w:ascii="GHEA Grapalat" w:hAnsi="GHEA Grapalat" w:cs="Sylfaen"/>
          <w:sz w:val="20"/>
          <w:szCs w:val="24"/>
          <w:lang w:val="hy-AM" w:eastAsia="en-US"/>
        </w:rPr>
        <w:t>ի</w:t>
      </w:r>
      <w:r w:rsidR="002B121D" w:rsidRPr="00AE2768">
        <w:rPr>
          <w:rFonts w:ascii="GHEA Grapalat" w:hAnsi="GHEA Grapalat" w:cs="Sylfaen"/>
          <w:sz w:val="20"/>
          <w:szCs w:val="24"/>
          <w:lang w:val="hy-AM" w:eastAsia="en-US"/>
        </w:rPr>
        <w:t>ս</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հայտը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Հակառակ</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դեպքում</w:t>
      </w:r>
      <w:r w:rsidR="00D14B02" w:rsidRPr="00AE2768">
        <w:rPr>
          <w:rFonts w:ascii="GHEA Grapalat" w:hAnsi="GHEA Grapalat" w:cs="Sylfaen"/>
          <w:sz w:val="20"/>
          <w:szCs w:val="24"/>
          <w:lang w:val="hy-AM" w:eastAsia="en-US"/>
        </w:rPr>
        <w:t xml:space="preserve"> տվյալ մասնակցի</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հայտը</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գնահատվում</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է</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անբավարար</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և</w:t>
      </w:r>
      <w:r w:rsidR="002B121D" w:rsidRPr="00AE2768">
        <w:rPr>
          <w:rFonts w:ascii="GHEA Grapalat" w:hAnsi="GHEA Grapalat" w:cs="Sylfaen"/>
          <w:sz w:val="20"/>
          <w:szCs w:val="24"/>
          <w:lang w:val="af-ZA" w:eastAsia="en-US"/>
        </w:rPr>
        <w:t xml:space="preserve"> </w:t>
      </w:r>
      <w:r w:rsidR="002B121D" w:rsidRPr="00AE2768">
        <w:rPr>
          <w:rFonts w:ascii="GHEA Grapalat" w:hAnsi="GHEA Grapalat" w:cs="Sylfaen"/>
          <w:sz w:val="20"/>
          <w:szCs w:val="24"/>
          <w:lang w:val="hy-AM" w:eastAsia="en-US"/>
        </w:rPr>
        <w:t>մերժվում</w:t>
      </w:r>
      <w:r w:rsidR="009A05AC" w:rsidRPr="00AE2768">
        <w:rPr>
          <w:rFonts w:ascii="GHEA Grapalat" w:hAnsi="GHEA Grapalat" w:cs="Sylfaen"/>
          <w:sz w:val="20"/>
          <w:szCs w:val="24"/>
          <w:lang w:val="af-ZA" w:eastAsia="en-US"/>
        </w:rPr>
        <w:t xml:space="preserve"> </w:t>
      </w:r>
      <w:r w:rsidR="009A05AC" w:rsidRPr="00AE2768">
        <w:rPr>
          <w:rFonts w:ascii="GHEA Grapalat" w:hAnsi="GHEA Grapalat" w:cs="Sylfaen"/>
          <w:sz w:val="20"/>
          <w:szCs w:val="24"/>
          <w:lang w:val="hy-AM" w:eastAsia="en-US"/>
        </w:rPr>
        <w:t>է</w:t>
      </w:r>
      <w:r w:rsidR="004348F9" w:rsidRPr="000D08B4">
        <w:rPr>
          <w:rFonts w:ascii="GHEA Grapalat" w:hAnsi="GHEA Grapalat" w:cs="Sylfaen"/>
          <w:sz w:val="20"/>
          <w:szCs w:val="24"/>
          <w:lang w:val="hy-AM" w:eastAsia="en-US"/>
        </w:rPr>
        <w:t>,</w:t>
      </w:r>
      <w:r w:rsidR="00D14B02" w:rsidRPr="00AE2768">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2B121D" w:rsidRPr="00AE2768" w:rsidRDefault="00FC31D8" w:rsidP="00EF3662">
      <w:pPr>
        <w:pStyle w:val="norm"/>
        <w:spacing w:line="240" w:lineRule="auto"/>
        <w:ind w:firstLine="567"/>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w:t>
      </w:r>
      <w:r w:rsidR="002B121D" w:rsidRPr="00AE2768">
        <w:rPr>
          <w:rFonts w:ascii="GHEA Grapalat" w:hAnsi="GHEA Grapalat" w:cs="Sylfaen"/>
          <w:sz w:val="20"/>
          <w:szCs w:val="24"/>
          <w:lang w:val="hy-AM" w:eastAsia="en-US"/>
        </w:rPr>
        <w:t xml:space="preserve">:  </w:t>
      </w:r>
    </w:p>
    <w:p w:rsidR="005E0E50" w:rsidRPr="00AE2768" w:rsidRDefault="00A150A9" w:rsidP="00EF3662">
      <w:pPr>
        <w:pStyle w:val="23"/>
        <w:spacing w:line="240" w:lineRule="auto"/>
        <w:ind w:firstLine="567"/>
        <w:rPr>
          <w:rFonts w:ascii="GHEA Grapalat" w:hAnsi="GHEA Grapalat" w:cs="Sylfaen"/>
          <w:szCs w:val="24"/>
          <w:lang w:val="hy-AM"/>
        </w:rPr>
      </w:pPr>
      <w:r w:rsidRPr="00AE2768">
        <w:rPr>
          <w:rFonts w:ascii="GHEA Grapalat" w:hAnsi="GHEA Grapalat" w:cs="Sylfaen"/>
          <w:szCs w:val="24"/>
        </w:rPr>
        <w:t>8</w:t>
      </w:r>
      <w:r w:rsidR="002B121D" w:rsidRPr="00AE2768">
        <w:rPr>
          <w:rFonts w:ascii="GHEA Grapalat" w:hAnsi="GHEA Grapalat" w:cs="Sylfaen"/>
          <w:szCs w:val="24"/>
        </w:rPr>
        <w:t>.</w:t>
      </w:r>
      <w:r w:rsidR="00D770E9" w:rsidRPr="00AE2768">
        <w:rPr>
          <w:rFonts w:ascii="GHEA Grapalat" w:hAnsi="GHEA Grapalat" w:cs="Sylfaen"/>
          <w:szCs w:val="24"/>
          <w:lang w:val="hy-AM"/>
        </w:rPr>
        <w:t>1</w:t>
      </w:r>
      <w:r w:rsidR="004348F9" w:rsidRPr="000D08B4">
        <w:rPr>
          <w:rFonts w:ascii="GHEA Grapalat" w:hAnsi="GHEA Grapalat" w:cs="Sylfaen"/>
          <w:szCs w:val="24"/>
          <w:lang w:val="hy-AM"/>
        </w:rPr>
        <w:t>0</w:t>
      </w:r>
      <w:r w:rsidR="002B121D" w:rsidRPr="00AE2768">
        <w:rPr>
          <w:rFonts w:ascii="GHEA Grapalat" w:hAnsi="GHEA Grapalat" w:cs="Sylfaen"/>
          <w:szCs w:val="24"/>
        </w:rPr>
        <w:t xml:space="preserve"> </w:t>
      </w:r>
      <w:r w:rsidR="00CA4AB2" w:rsidRPr="00AE2768">
        <w:rPr>
          <w:rFonts w:ascii="GHEA Grapalat" w:hAnsi="GHEA Grapalat" w:cs="Sylfaen"/>
          <w:szCs w:val="24"/>
          <w:lang w:val="hy-AM"/>
        </w:rPr>
        <w:t>Հ</w:t>
      </w:r>
      <w:r w:rsidR="005E0E50" w:rsidRPr="00AE2768">
        <w:rPr>
          <w:rFonts w:ascii="GHEA Grapalat" w:hAnsi="GHEA Grapalat" w:cs="Sylfaen"/>
          <w:szCs w:val="24"/>
          <w:lang w:val="hy-AM"/>
        </w:rPr>
        <w:t>անձնաժողովի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անդամը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քարտուղարը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չի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կարող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մասնակցել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հանձնաժողովի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աշխատանքներին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եթե</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հայտերի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բացման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նիստ</w:t>
      </w:r>
      <w:r w:rsidR="00CA4AB2" w:rsidRPr="00AE2768">
        <w:rPr>
          <w:rFonts w:ascii="GHEA Grapalat" w:hAnsi="GHEA Grapalat" w:cs="Sylfaen"/>
          <w:szCs w:val="24"/>
          <w:lang w:val="hy-AM"/>
        </w:rPr>
        <w:t>ում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պարզվում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վերջիններիս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կողմից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հիմնադրված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իրենց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մերձավոր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ազգակցությամբ</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խնամիությամբ</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կապված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անձը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ինչպես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նաև</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ամուսնու</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ծնող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երեխա</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եղբայր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քույր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այդ</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անձի</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կողմից</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հիմնադրված</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կամ</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բաժնեմաս</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փայաբաժին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ունեցող</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կազմակերպությունը</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տվյալ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ընթացակարգին</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մասնակցելու</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համար</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ներկայացրել</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է</w:t>
      </w:r>
      <w:r w:rsidR="005E0E50" w:rsidRPr="00AE2768">
        <w:rPr>
          <w:rFonts w:ascii="GHEA Grapalat" w:hAnsi="GHEA Grapalat" w:cs="Sylfaen"/>
          <w:szCs w:val="24"/>
        </w:rPr>
        <w:t xml:space="preserve"> </w:t>
      </w:r>
      <w:r w:rsidR="005E0E50" w:rsidRPr="00AE2768">
        <w:rPr>
          <w:rFonts w:ascii="GHEA Grapalat" w:hAnsi="GHEA Grapalat" w:cs="Sylfaen"/>
          <w:szCs w:val="24"/>
          <w:lang w:val="hy-AM"/>
        </w:rPr>
        <w:t>հայտ</w:t>
      </w:r>
      <w:r w:rsidR="005E0E50" w:rsidRPr="00AE2768">
        <w:rPr>
          <w:rFonts w:ascii="GHEA Grapalat" w:hAnsi="GHEA Grapalat" w:cs="Sylfaen"/>
          <w:szCs w:val="24"/>
        </w:rPr>
        <w:t>:</w:t>
      </w:r>
      <w:r w:rsidR="00E90FD0" w:rsidRPr="00AE2768">
        <w:rPr>
          <w:rFonts w:ascii="GHEA Grapalat" w:hAnsi="GHEA Grapalat" w:cs="Sylfaen"/>
          <w:szCs w:val="24"/>
          <w:lang w:val="hy-AM"/>
        </w:rPr>
        <w:t xml:space="preserve"> Եթե</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առկա</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է</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սույն</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կետով</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նախատեսված</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պայմանը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ապա</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հայտերի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բացման</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նիստից</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անմիջապես</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հետո</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տվյալ</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ընթացակարգի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առնչությամբ</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շահերի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բախում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ունեցող</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հանձնաժողովի</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անդամը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կամ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քարտուղարը</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ինքնաբացարկ</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է</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հայտնում</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տվյալ</w:t>
      </w:r>
      <w:r w:rsidR="00E90FD0" w:rsidRPr="00AE2768">
        <w:rPr>
          <w:rFonts w:ascii="GHEA Grapalat" w:hAnsi="GHEA Grapalat" w:cs="Sylfaen"/>
          <w:szCs w:val="24"/>
        </w:rPr>
        <w:t xml:space="preserve"> </w:t>
      </w:r>
      <w:r w:rsidR="00E90FD0" w:rsidRPr="00AE2768">
        <w:rPr>
          <w:rFonts w:ascii="GHEA Grapalat" w:hAnsi="GHEA Grapalat" w:cs="Sylfaen"/>
          <w:szCs w:val="24"/>
          <w:lang w:val="hy-AM"/>
        </w:rPr>
        <w:t>ընթացակարգից</w:t>
      </w:r>
      <w:r w:rsidR="00E90FD0" w:rsidRPr="00AE2768">
        <w:rPr>
          <w:rFonts w:ascii="GHEA Grapalat" w:hAnsi="GHEA Grapalat" w:cs="Sylfaen"/>
          <w:szCs w:val="24"/>
        </w:rPr>
        <w:t xml:space="preserve">: </w:t>
      </w:r>
    </w:p>
    <w:p w:rsidR="00E65F37" w:rsidRPr="00AE2768" w:rsidRDefault="00A150A9" w:rsidP="00D571F0">
      <w:pPr>
        <w:pStyle w:val="23"/>
        <w:spacing w:line="240" w:lineRule="auto"/>
        <w:ind w:firstLine="567"/>
        <w:rPr>
          <w:rFonts w:ascii="GHEA Grapalat" w:hAnsi="GHEA Grapalat" w:cs="Sylfaen"/>
          <w:szCs w:val="24"/>
          <w:lang w:val="hy-AM"/>
        </w:rPr>
      </w:pPr>
      <w:r w:rsidRPr="00AE2768">
        <w:rPr>
          <w:rFonts w:ascii="GHEA Grapalat" w:hAnsi="GHEA Grapalat" w:cs="Sylfaen"/>
          <w:szCs w:val="24"/>
          <w:lang w:val="hy-AM"/>
        </w:rPr>
        <w:t>8</w:t>
      </w:r>
      <w:r w:rsidR="005E0E50" w:rsidRPr="00AE2768">
        <w:rPr>
          <w:rFonts w:ascii="GHEA Grapalat" w:hAnsi="GHEA Grapalat" w:cs="Sylfaen"/>
          <w:szCs w:val="24"/>
          <w:lang w:val="hy-AM"/>
        </w:rPr>
        <w:t>.1</w:t>
      </w:r>
      <w:r w:rsidR="004348F9" w:rsidRPr="000D08B4">
        <w:rPr>
          <w:rFonts w:ascii="GHEA Grapalat" w:hAnsi="GHEA Grapalat" w:cs="Sylfaen"/>
          <w:szCs w:val="24"/>
          <w:lang w:val="hy-AM"/>
        </w:rPr>
        <w:t>1</w:t>
      </w:r>
      <w:r w:rsidR="005E0E50" w:rsidRPr="00AE2768">
        <w:rPr>
          <w:rFonts w:ascii="GHEA Grapalat" w:hAnsi="GHEA Grapalat" w:cs="Sylfaen"/>
          <w:szCs w:val="24"/>
          <w:lang w:val="hy-AM"/>
        </w:rPr>
        <w:t xml:space="preserve"> </w:t>
      </w:r>
      <w:r w:rsidR="00EA58C8" w:rsidRPr="00AE2768">
        <w:rPr>
          <w:rFonts w:ascii="GHEA Grapalat" w:hAnsi="GHEA Grapalat" w:cs="Sylfaen"/>
          <w:szCs w:val="24"/>
          <w:lang w:val="es-ES"/>
        </w:rPr>
        <w:t xml:space="preserve">Հայտերը բացվելուց </w:t>
      </w:r>
      <w:r w:rsidR="007A3F75" w:rsidRPr="00AE2768">
        <w:rPr>
          <w:rFonts w:ascii="GHEA Grapalat" w:hAnsi="GHEA Grapalat" w:cs="Sylfaen"/>
          <w:szCs w:val="24"/>
          <w:lang w:val="es-ES"/>
        </w:rPr>
        <w:t xml:space="preserve">և գնահատվելուց հետո </w:t>
      </w:r>
      <w:r w:rsidR="00EA58C8" w:rsidRPr="00AE2768">
        <w:rPr>
          <w:rFonts w:ascii="GHEA Grapalat" w:hAnsi="GHEA Grapalat" w:cs="Sylfaen"/>
          <w:szCs w:val="24"/>
          <w:lang w:val="es-ES"/>
        </w:rPr>
        <w:t>հետո կազմվում է արձանագրություն`</w:t>
      </w:r>
      <w:r w:rsidR="00EA58C8" w:rsidRPr="00AE2768">
        <w:rPr>
          <w:rFonts w:ascii="GHEA Grapalat" w:hAnsi="GHEA Grapalat" w:cs="Sylfaen"/>
        </w:rPr>
        <w:t xml:space="preserve"> գնումների մասին ՀՀ օրենսդրությամբ սահմանված կարգով</w:t>
      </w:r>
      <w:r w:rsidR="00EA58C8" w:rsidRPr="00AE2768">
        <w:rPr>
          <w:rFonts w:ascii="GHEA Grapalat" w:hAnsi="GHEA Grapalat" w:cs="Sylfaen"/>
          <w:lang w:val="hy-AM"/>
        </w:rPr>
        <w:t>:</w:t>
      </w:r>
      <w:r w:rsidR="00D571F0" w:rsidRPr="00AE2768">
        <w:rPr>
          <w:rFonts w:ascii="GHEA Grapalat" w:hAnsi="GHEA Grapalat" w:cs="Sylfaen"/>
          <w:lang w:val="hy-AM"/>
        </w:rPr>
        <w:t xml:space="preserve"> </w:t>
      </w:r>
      <w:r w:rsidR="00F025FC" w:rsidRPr="00AE2768">
        <w:rPr>
          <w:rFonts w:ascii="GHEA Grapalat" w:hAnsi="GHEA Grapalat" w:cs="Sylfaen"/>
          <w:lang w:val="hy-AM"/>
        </w:rPr>
        <w:t>Ընդ որում հանձնաժողովի նիստի արձանագր</w:t>
      </w:r>
      <w:r w:rsidR="007A3F75" w:rsidRPr="00AE2768">
        <w:rPr>
          <w:rFonts w:ascii="GHEA Grapalat" w:hAnsi="GHEA Grapalat" w:cs="Sylfaen"/>
          <w:lang w:val="hy-AM"/>
        </w:rPr>
        <w:t>ու</w:t>
      </w:r>
      <w:r w:rsidR="00F025FC" w:rsidRPr="00AE2768">
        <w:rPr>
          <w:rFonts w:ascii="GHEA Grapalat" w:hAnsi="GHEA Grapalat" w:cs="Sylfaen"/>
          <w:lang w:val="hy-AM"/>
        </w:rPr>
        <w:t>թյ</w:t>
      </w:r>
      <w:r w:rsidR="007A3F75" w:rsidRPr="00AE2768">
        <w:rPr>
          <w:rFonts w:ascii="GHEA Grapalat" w:hAnsi="GHEA Grapalat" w:cs="Sylfaen"/>
          <w:lang w:val="hy-AM"/>
        </w:rPr>
        <w:t>ա</w:t>
      </w:r>
      <w:r w:rsidR="00F025FC" w:rsidRPr="00AE2768">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E2768">
        <w:rPr>
          <w:rFonts w:ascii="GHEA Grapalat" w:hAnsi="GHEA Grapalat" w:cs="Sylfaen"/>
          <w:lang w:val="hy-AM"/>
        </w:rPr>
        <w:t xml:space="preserve"> </w:t>
      </w:r>
      <w:r w:rsidR="007A3F75" w:rsidRPr="00AE2768">
        <w:rPr>
          <w:rFonts w:ascii="GHEA Grapalat" w:hAnsi="GHEA Grapalat" w:cs="Sylfaen"/>
          <w:szCs w:val="24"/>
          <w:lang w:val="hy-AM"/>
        </w:rPr>
        <w:t>Արձանագրությունն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ստորագրում</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են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հանձնաժողովի</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նիստին</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ներկա</w:t>
      </w:r>
      <w:r w:rsidR="007A3F75" w:rsidRPr="00AE2768">
        <w:rPr>
          <w:rFonts w:ascii="GHEA Grapalat" w:hAnsi="GHEA Grapalat" w:cs="Sylfaen"/>
          <w:szCs w:val="24"/>
        </w:rPr>
        <w:t xml:space="preserve"> </w:t>
      </w:r>
      <w:r w:rsidR="007A3F75" w:rsidRPr="00AE2768">
        <w:rPr>
          <w:rFonts w:ascii="GHEA Grapalat" w:hAnsi="GHEA Grapalat" w:cs="Sylfaen"/>
          <w:szCs w:val="24"/>
          <w:lang w:val="hy-AM"/>
        </w:rPr>
        <w:t>անդամները։</w:t>
      </w:r>
      <w:r w:rsidRPr="00AE2768">
        <w:rPr>
          <w:rFonts w:ascii="GHEA Grapalat" w:hAnsi="GHEA Grapalat" w:cs="Sylfaen"/>
          <w:szCs w:val="24"/>
          <w:lang w:val="hy-AM"/>
        </w:rPr>
        <w:t>8</w:t>
      </w:r>
      <w:r w:rsidR="005E2F4D" w:rsidRPr="00AE2768">
        <w:rPr>
          <w:rFonts w:ascii="GHEA Grapalat" w:hAnsi="GHEA Grapalat" w:cs="Sylfaen"/>
          <w:szCs w:val="24"/>
          <w:lang w:val="hy-AM"/>
        </w:rPr>
        <w:t>.</w:t>
      </w:r>
      <w:r w:rsidR="00EA58C8" w:rsidRPr="00AE2768">
        <w:rPr>
          <w:rFonts w:ascii="GHEA Grapalat" w:hAnsi="GHEA Grapalat" w:cs="Sylfaen"/>
          <w:szCs w:val="24"/>
          <w:lang w:val="hy-AM"/>
        </w:rPr>
        <w:t>1</w:t>
      </w:r>
      <w:r w:rsidR="004348F9" w:rsidRPr="000D08B4">
        <w:rPr>
          <w:rFonts w:ascii="GHEA Grapalat" w:hAnsi="GHEA Grapalat" w:cs="Sylfaen"/>
          <w:szCs w:val="24"/>
          <w:lang w:val="hy-AM"/>
        </w:rPr>
        <w:t>2</w:t>
      </w:r>
      <w:r w:rsidR="00EA58C8" w:rsidRPr="00AE2768">
        <w:rPr>
          <w:rFonts w:ascii="GHEA Grapalat" w:hAnsi="GHEA Grapalat" w:cs="Sylfaen"/>
          <w:szCs w:val="24"/>
          <w:lang w:val="hy-AM"/>
        </w:rPr>
        <w:t xml:space="preserve"> </w:t>
      </w:r>
      <w:r w:rsidR="005E3501" w:rsidRPr="00AE2768">
        <w:rPr>
          <w:rFonts w:ascii="GHEA Grapalat" w:hAnsi="GHEA Grapalat" w:cs="Sylfaen"/>
          <w:szCs w:val="24"/>
        </w:rPr>
        <w:t xml:space="preserve"> </w:t>
      </w:r>
      <w:r w:rsidR="009A171D" w:rsidRPr="00AE2768">
        <w:rPr>
          <w:rFonts w:ascii="GHEA Grapalat" w:hAnsi="GHEA Grapalat" w:cs="Sylfaen"/>
          <w:szCs w:val="24"/>
        </w:rPr>
        <w:t>Հ</w:t>
      </w:r>
      <w:r w:rsidR="005E3501" w:rsidRPr="00AE2768">
        <w:rPr>
          <w:rFonts w:ascii="GHEA Grapalat" w:hAnsi="GHEA Grapalat" w:cs="Sylfaen"/>
          <w:szCs w:val="24"/>
        </w:rPr>
        <w:t xml:space="preserve">անձնաժողովի քարտուղարը </w:t>
      </w:r>
      <w:r w:rsidR="00E65F37" w:rsidRPr="00AE2768">
        <w:rPr>
          <w:rFonts w:ascii="GHEA Grapalat" w:hAnsi="GHEA Grapalat" w:cs="Sylfaen"/>
          <w:szCs w:val="24"/>
        </w:rPr>
        <w:t xml:space="preserve">հայտերի </w:t>
      </w:r>
      <w:r w:rsidR="00D11611" w:rsidRPr="00AE2768">
        <w:rPr>
          <w:rFonts w:ascii="GHEA Grapalat" w:hAnsi="GHEA Grapalat" w:cs="Sylfaen"/>
          <w:szCs w:val="24"/>
        </w:rPr>
        <w:t>բացման</w:t>
      </w:r>
      <w:r w:rsidR="006D5E0B" w:rsidRPr="00AE2768">
        <w:rPr>
          <w:rFonts w:ascii="GHEA Grapalat" w:hAnsi="GHEA Grapalat" w:cs="Sylfaen"/>
          <w:szCs w:val="24"/>
          <w:lang w:val="hy-AM"/>
        </w:rPr>
        <w:t xml:space="preserve"> և գնահատման</w:t>
      </w:r>
      <w:r w:rsidR="00D11611" w:rsidRPr="00AE2768">
        <w:rPr>
          <w:rFonts w:ascii="GHEA Grapalat" w:hAnsi="GHEA Grapalat" w:cs="Sylfaen"/>
          <w:szCs w:val="24"/>
        </w:rPr>
        <w:t xml:space="preserve"> նիստի ավարտից հետո ոչ ուշ քան</w:t>
      </w:r>
      <w:r w:rsidR="00D11611" w:rsidRPr="00AE2768">
        <w:rPr>
          <w:rFonts w:ascii="GHEA Grapalat" w:hAnsi="GHEA Grapalat" w:cs="Arial"/>
          <w:spacing w:val="-8"/>
          <w:sz w:val="24"/>
          <w:szCs w:val="24"/>
        </w:rPr>
        <w:t xml:space="preserve"> </w:t>
      </w:r>
      <w:r w:rsidR="00E65F37" w:rsidRPr="00AE2768">
        <w:rPr>
          <w:rFonts w:ascii="GHEA Grapalat" w:hAnsi="GHEA Grapalat" w:cs="Sylfaen"/>
          <w:szCs w:val="24"/>
        </w:rPr>
        <w:t xml:space="preserve">հաջորդող աշխատանքային օրը` </w:t>
      </w:r>
    </w:p>
    <w:p w:rsidR="008B73CD" w:rsidRPr="00AE2768" w:rsidRDefault="00A24827" w:rsidP="00EF3662">
      <w:pPr>
        <w:pStyle w:val="23"/>
        <w:spacing w:line="240" w:lineRule="auto"/>
        <w:ind w:firstLine="567"/>
        <w:rPr>
          <w:rFonts w:ascii="GHEA Grapalat" w:hAnsi="GHEA Grapalat" w:cs="Sylfaen"/>
          <w:szCs w:val="24"/>
        </w:rPr>
      </w:pPr>
      <w:r w:rsidRPr="00AE2768">
        <w:rPr>
          <w:rFonts w:ascii="GHEA Grapalat" w:hAnsi="GHEA Grapalat" w:cs="Sylfaen"/>
        </w:rPr>
        <w:t>1</w:t>
      </w:r>
      <w:r w:rsidRPr="00941FCE">
        <w:rPr>
          <w:rFonts w:ascii="GHEA Grapalat" w:hAnsi="GHEA Grapalat" w:cs="Sylfaen"/>
          <w:color w:val="FF0000"/>
        </w:rPr>
        <w:t>)</w:t>
      </w:r>
      <w:r w:rsidRPr="00941FCE">
        <w:rPr>
          <w:rFonts w:ascii="GHEA Grapalat" w:hAnsi="GHEA Grapalat" w:cs="Sylfaen"/>
          <w:color w:val="FF0000"/>
          <w:lang w:val="hy-AM"/>
        </w:rPr>
        <w:t xml:space="preserve"> հայտերի բացման</w:t>
      </w:r>
      <w:r w:rsidR="00BE037D" w:rsidRPr="00941FCE">
        <w:rPr>
          <w:rFonts w:ascii="GHEA Grapalat" w:hAnsi="GHEA Grapalat" w:cs="Sylfaen"/>
          <w:color w:val="FF0000"/>
        </w:rPr>
        <w:t xml:space="preserve"> և գնահատման</w:t>
      </w:r>
      <w:r w:rsidRPr="00941FCE">
        <w:rPr>
          <w:rFonts w:ascii="GHEA Grapalat" w:hAnsi="GHEA Grapalat" w:cs="Sylfaen"/>
          <w:color w:val="FF0000"/>
          <w:lang w:val="hy-AM"/>
        </w:rPr>
        <w:t xml:space="preserve"> նիստի արձանագրության բնօրինակից արտատպված (սկանավորված) տարբերակը</w:t>
      </w:r>
      <w:r w:rsidR="009A30B4" w:rsidRPr="00941FCE">
        <w:rPr>
          <w:rFonts w:ascii="GHEA Grapalat" w:hAnsi="GHEA Grapalat" w:cs="Sylfaen"/>
          <w:color w:val="FF0000"/>
          <w:lang w:val="hy-AM"/>
        </w:rPr>
        <w:t xml:space="preserve"> և սույն </w:t>
      </w:r>
      <w:r w:rsidR="00E30D12" w:rsidRPr="00941FCE">
        <w:rPr>
          <w:rFonts w:ascii="GHEA Grapalat" w:hAnsi="GHEA Grapalat" w:cs="Sylfaen"/>
          <w:color w:val="FF0000"/>
          <w:lang w:val="hy-AM"/>
        </w:rPr>
        <w:t>հրավերի 1-ին մասի 3.5 կետում նշված</w:t>
      </w:r>
      <w:r w:rsidR="009A30B4" w:rsidRPr="00941FCE">
        <w:rPr>
          <w:rFonts w:ascii="GHEA Grapalat" w:hAnsi="GHEA Grapalat" w:cs="Sylfaen"/>
          <w:color w:val="FF0000"/>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41FCE">
        <w:rPr>
          <w:rFonts w:ascii="GHEA Grapalat" w:hAnsi="GHEA Grapalat" w:cs="Sylfaen"/>
          <w:color w:val="FF0000"/>
          <w:lang w:val="hy-AM"/>
        </w:rPr>
        <w:t xml:space="preserve"> հրապարակում է տեղեկագրում</w:t>
      </w:r>
      <w:r w:rsidR="00902BB9" w:rsidRPr="00941FCE">
        <w:rPr>
          <w:rFonts w:ascii="GHEA Grapalat" w:hAnsi="GHEA Grapalat" w:cs="Sylfaen"/>
          <w:color w:val="FF0000"/>
          <w:lang w:val="hy-AM"/>
        </w:rPr>
        <w:t>: Եթե հիմնավորումներ չեն ներկայացվել, ապա հանձնաժողովի նիստի արձանագրության մեջ դրա մասին կատարվում են համապատասխան նշումներ.</w:t>
      </w:r>
      <w:r w:rsidR="008B73CD" w:rsidRPr="00AE2768">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E2768">
        <w:rPr>
          <w:rFonts w:ascii="GHEA Grapalat" w:hAnsi="GHEA Grapalat" w:cs="Sylfaen"/>
          <w:szCs w:val="24"/>
        </w:rPr>
        <w:t>Հ</w:t>
      </w:r>
      <w:r w:rsidR="008B73CD" w:rsidRPr="00AE2768">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E2768">
        <w:rPr>
          <w:rFonts w:ascii="GHEA Grapalat" w:hAnsi="GHEA Grapalat" w:cs="Sylfaen"/>
          <w:szCs w:val="24"/>
        </w:rPr>
        <w:t xml:space="preserve">և գնահատման </w:t>
      </w:r>
      <w:r w:rsidR="008B73CD" w:rsidRPr="00AE2768">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3D4374" w:rsidRPr="00AE2768" w:rsidRDefault="008769B4" w:rsidP="00EF3662">
      <w:pPr>
        <w:ind w:firstLine="375"/>
        <w:jc w:val="both"/>
        <w:rPr>
          <w:rFonts w:ascii="GHEA Grapalat" w:hAnsi="GHEA Grapalat" w:cs="Sylfaen"/>
          <w:sz w:val="20"/>
          <w:lang w:val="af-ZA"/>
        </w:rPr>
      </w:pPr>
      <w:r w:rsidRPr="00AE2768">
        <w:rPr>
          <w:rFonts w:ascii="GHEA Grapalat" w:hAnsi="GHEA Grapalat"/>
          <w:lang w:val="af-ZA"/>
        </w:rPr>
        <w:lastRenderedPageBreak/>
        <w:tab/>
      </w:r>
      <w:r w:rsidR="00A150A9" w:rsidRPr="00AE2768">
        <w:rPr>
          <w:rFonts w:ascii="GHEA Grapalat" w:hAnsi="GHEA Grapalat" w:cs="Sylfaen"/>
          <w:sz w:val="20"/>
          <w:lang w:val="af-ZA"/>
        </w:rPr>
        <w:t>8</w:t>
      </w:r>
      <w:r w:rsidR="0036230B" w:rsidRPr="00AE2768">
        <w:rPr>
          <w:rFonts w:ascii="GHEA Grapalat" w:hAnsi="GHEA Grapalat" w:cs="Sylfaen"/>
          <w:sz w:val="20"/>
          <w:lang w:val="af-ZA"/>
        </w:rPr>
        <w:t>.</w:t>
      </w:r>
      <w:r w:rsidR="00BE037D" w:rsidRPr="00AE2768">
        <w:rPr>
          <w:rFonts w:ascii="GHEA Grapalat" w:hAnsi="GHEA Grapalat" w:cs="Sylfaen"/>
          <w:sz w:val="20"/>
          <w:lang w:val="af-ZA"/>
        </w:rPr>
        <w:t>13</w:t>
      </w:r>
      <w:r w:rsidR="009D03A4" w:rsidRPr="00AE2768">
        <w:rPr>
          <w:rFonts w:ascii="GHEA Grapalat" w:hAnsi="GHEA Grapalat" w:cs="Sylfaen"/>
          <w:sz w:val="20"/>
          <w:lang w:val="af-ZA"/>
        </w:rPr>
        <w:t xml:space="preserve"> </w:t>
      </w:r>
      <w:r w:rsidR="0036230B" w:rsidRPr="00AE2768">
        <w:rPr>
          <w:rFonts w:ascii="GHEA Grapalat" w:hAnsi="GHEA Grapalat" w:cs="Sylfaen"/>
          <w:sz w:val="20"/>
        </w:rPr>
        <w:t>Օրենքի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հոդվածի</w:t>
      </w:r>
      <w:r w:rsidR="0036230B" w:rsidRPr="00AE2768">
        <w:rPr>
          <w:rFonts w:ascii="GHEA Grapalat" w:hAnsi="GHEA Grapalat" w:cs="Sylfaen"/>
          <w:sz w:val="20"/>
          <w:lang w:val="af-ZA"/>
        </w:rPr>
        <w:t xml:space="preserve"> 1-</w:t>
      </w:r>
      <w:r w:rsidR="0036230B" w:rsidRPr="00AE2768">
        <w:rPr>
          <w:rFonts w:ascii="GHEA Grapalat" w:hAnsi="GHEA Grapalat" w:cs="Sylfaen"/>
          <w:sz w:val="20"/>
        </w:rPr>
        <w:t>ին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մասի</w:t>
      </w:r>
      <w:r w:rsidR="0036230B" w:rsidRPr="00AE2768">
        <w:rPr>
          <w:rFonts w:ascii="GHEA Grapalat" w:hAnsi="GHEA Grapalat" w:cs="Sylfaen"/>
          <w:sz w:val="20"/>
          <w:lang w:val="af-ZA"/>
        </w:rPr>
        <w:t xml:space="preserve"> 6-</w:t>
      </w:r>
      <w:r w:rsidR="0036230B" w:rsidRPr="00AE2768">
        <w:rPr>
          <w:rFonts w:ascii="GHEA Grapalat" w:hAnsi="GHEA Grapalat" w:cs="Sylfaen"/>
          <w:sz w:val="20"/>
        </w:rPr>
        <w:t>րդ</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կետով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նախատեսված</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հիմքերն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ի</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հայտ</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գալու</w:t>
      </w:r>
      <w:r w:rsidR="0036230B" w:rsidRPr="00AE2768">
        <w:rPr>
          <w:rFonts w:ascii="GHEA Grapalat" w:hAnsi="GHEA Grapalat" w:cs="Sylfaen"/>
          <w:sz w:val="20"/>
          <w:lang w:val="af-ZA"/>
        </w:rPr>
        <w:t xml:space="preserve"> </w:t>
      </w:r>
      <w:r w:rsidR="0036230B" w:rsidRPr="00AE2768">
        <w:rPr>
          <w:rFonts w:ascii="GHEA Grapalat" w:hAnsi="GHEA Grapalat" w:cs="Sylfaen"/>
          <w:sz w:val="20"/>
        </w:rPr>
        <w:t>օրվան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հաջորդող</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հինգ</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աշխատանքային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օրվա</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ընթացքում</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պատվիրատուն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տվյալ</w:t>
      </w:r>
      <w:r w:rsidR="0036230B" w:rsidRPr="00AE2768">
        <w:rPr>
          <w:rFonts w:ascii="GHEA Grapalat" w:hAnsi="GHEA Grapalat" w:cs="Sylfaen"/>
          <w:sz w:val="20"/>
          <w:lang w:val="af-ZA"/>
        </w:rPr>
        <w:t xml:space="preserve"> </w:t>
      </w:r>
      <w:r w:rsidR="00C806B2" w:rsidRPr="00AE2768">
        <w:rPr>
          <w:rFonts w:ascii="GHEA Grapalat" w:hAnsi="GHEA Grapalat" w:cs="Sylfaen"/>
          <w:sz w:val="20"/>
        </w:rPr>
        <w:t>մ</w:t>
      </w:r>
      <w:r w:rsidR="0036230B" w:rsidRPr="00AE2768">
        <w:rPr>
          <w:rFonts w:ascii="GHEA Grapalat" w:hAnsi="GHEA Grapalat" w:cs="Sylfaen"/>
          <w:sz w:val="20"/>
        </w:rPr>
        <w:t>ասնակցի</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տվյալները</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համապատասխան</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հիմքերով</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գրավոր</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ուղարկում</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է</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լիազորված</w:t>
      </w:r>
      <w:r w:rsidR="0036230B" w:rsidRPr="00AE2768">
        <w:rPr>
          <w:rFonts w:ascii="GHEA Grapalat" w:hAnsi="GHEA Grapalat" w:cs="Sylfaen"/>
          <w:sz w:val="20"/>
          <w:lang w:val="af-ZA"/>
        </w:rPr>
        <w:t xml:space="preserve"> </w:t>
      </w:r>
      <w:r w:rsidR="0036230B" w:rsidRPr="00AE2768">
        <w:rPr>
          <w:rFonts w:ascii="GHEA Grapalat" w:hAnsi="GHEA Grapalat" w:cs="Sylfaen"/>
          <w:sz w:val="20"/>
        </w:rPr>
        <w:t>մարմին</w:t>
      </w:r>
      <w:r w:rsidR="00881C05" w:rsidRPr="00AE2768">
        <w:rPr>
          <w:rFonts w:ascii="GHEA Grapalat" w:hAnsi="GHEA Grapalat" w:cs="Sylfaen"/>
          <w:sz w:val="20"/>
          <w:lang w:val="hy-AM"/>
        </w:rPr>
        <w:t xml:space="preserve">, </w:t>
      </w:r>
      <w:r w:rsidR="00881C05" w:rsidRPr="00AE2768">
        <w:rPr>
          <w:rFonts w:ascii="GHEA Grapalat" w:hAnsi="GHEA Grapalat" w:cs="Sylfaen"/>
          <w:sz w:val="20"/>
        </w:rPr>
        <w:t>որը</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դրանք</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ստանալուն</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հաջորդող</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հինգ</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աշխատանքային</w:t>
      </w:r>
      <w:r w:rsidR="00881C05" w:rsidRPr="00AE2768">
        <w:rPr>
          <w:rFonts w:ascii="GHEA Grapalat" w:hAnsi="GHEA Grapalat" w:cs="Sylfaen"/>
          <w:sz w:val="20"/>
          <w:lang w:val="af-ZA"/>
        </w:rPr>
        <w:t xml:space="preserve"> </w:t>
      </w:r>
      <w:r w:rsidR="00881C05" w:rsidRPr="00AE2768">
        <w:rPr>
          <w:rFonts w:ascii="GHEA Grapalat" w:hAnsi="GHEA Grapalat" w:cs="Sylfaen"/>
          <w:sz w:val="20"/>
        </w:rPr>
        <w:t>օրվա</w:t>
      </w:r>
      <w:r w:rsidR="00881C05" w:rsidRPr="00AE2768">
        <w:rPr>
          <w:rFonts w:ascii="GHEA Grapalat" w:hAnsi="GHEA Grapalat" w:cs="Sylfaen"/>
          <w:sz w:val="20"/>
          <w:lang w:val="af-ZA"/>
        </w:rPr>
        <w:t xml:space="preserve"> </w:t>
      </w:r>
      <w:r w:rsidR="00881C05" w:rsidRPr="00AE2768">
        <w:rPr>
          <w:rFonts w:ascii="GHEA Grapalat" w:hAnsi="GHEA Grapalat" w:cs="Sylfaen"/>
          <w:sz w:val="20"/>
        </w:rPr>
        <w:t>ընթացքում</w:t>
      </w:r>
      <w:r w:rsidR="00881C05" w:rsidRPr="00AE2768">
        <w:rPr>
          <w:rFonts w:ascii="GHEA Grapalat" w:hAnsi="GHEA Grapalat" w:cs="Sylfaen"/>
          <w:sz w:val="20"/>
          <w:lang w:val="af-ZA"/>
        </w:rPr>
        <w:t xml:space="preserve"> </w:t>
      </w:r>
      <w:bookmarkStart w:id="6" w:name="_Hlk9262748"/>
      <w:r w:rsidR="00A31A12" w:rsidRPr="00AE2768">
        <w:rPr>
          <w:rFonts w:ascii="GHEA Grapalat" w:hAnsi="GHEA Grapalat" w:cs="Sylfaen"/>
          <w:sz w:val="20"/>
        </w:rPr>
        <w:t>նախաձեռնում</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է</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տվյալ</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մասնակցին</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գնումների</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գործընթացին</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մասնակցելու</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իրավունք</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չունեցող</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մասնակիցների</w:t>
      </w:r>
      <w:r w:rsidR="00A31A12" w:rsidRPr="00AE2768">
        <w:rPr>
          <w:rFonts w:ascii="GHEA Grapalat" w:hAnsi="GHEA Grapalat" w:cs="Sylfaen"/>
          <w:sz w:val="20"/>
          <w:lang w:val="af-ZA"/>
        </w:rPr>
        <w:t xml:space="preserve"> </w:t>
      </w:r>
      <w:r w:rsidR="00A31A12" w:rsidRPr="00AE2768">
        <w:rPr>
          <w:rFonts w:ascii="GHEA Grapalat" w:hAnsi="GHEA Grapalat" w:cs="Sylfaen"/>
          <w:sz w:val="20"/>
        </w:rPr>
        <w:t>ցուցակում</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ներառելու</w:t>
      </w:r>
      <w:r w:rsidR="00A31A12" w:rsidRPr="00AE2768">
        <w:rPr>
          <w:rFonts w:ascii="GHEA Grapalat" w:hAnsi="GHEA Grapalat" w:cs="Sylfaen"/>
          <w:sz w:val="20"/>
          <w:lang w:val="af-ZA"/>
        </w:rPr>
        <w:t xml:space="preserve"> </w:t>
      </w:r>
      <w:r w:rsidR="00A31A12" w:rsidRPr="00AE2768">
        <w:rPr>
          <w:rFonts w:ascii="GHEA Grapalat" w:hAnsi="GHEA Grapalat" w:cs="Sylfaen"/>
          <w:sz w:val="20"/>
        </w:rPr>
        <w:t>ընթացակարգ</w:t>
      </w:r>
      <w:bookmarkEnd w:id="6"/>
      <w:r w:rsidR="0036230B" w:rsidRPr="00AE2768">
        <w:rPr>
          <w:rFonts w:ascii="GHEA Grapalat" w:hAnsi="GHEA Grapalat" w:cs="Sylfaen"/>
          <w:sz w:val="20"/>
          <w:lang w:val="af-ZA"/>
        </w:rPr>
        <w:t xml:space="preserve">: </w:t>
      </w:r>
      <w:r w:rsidR="00B54F63" w:rsidRPr="00AE2768">
        <w:rPr>
          <w:rFonts w:ascii="GHEA Grapalat" w:hAnsi="GHEA Grapalat" w:cs="Sylfaen"/>
          <w:sz w:val="20"/>
        </w:rPr>
        <w:t>Ընդ</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եթե</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մասնակցի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գնումներին</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մասնակցելու</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իրավունք</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ունենալու</w:t>
      </w:r>
      <w:r w:rsidR="00A73661" w:rsidRPr="00AE2768">
        <w:rPr>
          <w:rFonts w:ascii="GHEA Grapalat" w:hAnsi="GHEA Grapalat" w:cs="Sylfaen"/>
          <w:sz w:val="20"/>
          <w:lang w:val="hy-AM"/>
        </w:rPr>
        <w:t xml:space="preserve"> մասին հավաստումը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որակվում</w:t>
      </w:r>
      <w:r w:rsidR="00B54F63" w:rsidRPr="00AE2768">
        <w:rPr>
          <w:rFonts w:ascii="GHEA Grapalat" w:hAnsi="GHEA Grapalat" w:cs="Sylfaen"/>
          <w:sz w:val="20"/>
          <w:lang w:val="af-ZA"/>
        </w:rPr>
        <w:t xml:space="preserve"> </w:t>
      </w:r>
      <w:r w:rsidR="00A73661" w:rsidRPr="00AE2768">
        <w:rPr>
          <w:rFonts w:ascii="GHEA Grapalat" w:hAnsi="GHEA Grapalat" w:cs="Sylfaen"/>
          <w:sz w:val="20"/>
          <w:lang w:val="hy-AM"/>
        </w:rPr>
        <w:t>է</w:t>
      </w:r>
      <w:r w:rsidR="00A73661" w:rsidRPr="00AE2768">
        <w:rPr>
          <w:rFonts w:ascii="GHEA Grapalat" w:hAnsi="GHEA Grapalat" w:cs="Sylfaen"/>
          <w:sz w:val="20"/>
          <w:lang w:val="af-ZA"/>
        </w:rPr>
        <w:t xml:space="preserve"> </w:t>
      </w:r>
      <w:r w:rsidR="00B54F63" w:rsidRPr="00AE2768">
        <w:rPr>
          <w:rFonts w:ascii="GHEA Grapalat" w:hAnsi="GHEA Grapalat" w:cs="Sylfaen"/>
          <w:sz w:val="20"/>
        </w:rPr>
        <w:t>որպես</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իրականությանը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չհամապատասխանող</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կամ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մասնակիցը</w:t>
      </w:r>
      <w:r w:rsidR="00B54F63" w:rsidRPr="00AE2768">
        <w:rPr>
          <w:rFonts w:ascii="GHEA Grapalat" w:hAnsi="GHEA Grapalat" w:cs="Sylfaen"/>
          <w:sz w:val="20"/>
          <w:lang w:val="af-ZA"/>
        </w:rPr>
        <w:t xml:space="preserve"> </w:t>
      </w:r>
      <w:r w:rsidR="00862B55" w:rsidRPr="00AE2768">
        <w:rPr>
          <w:rFonts w:ascii="GHEA Grapalat" w:hAnsi="GHEA Grapalat" w:cs="Sylfaen"/>
          <w:sz w:val="20"/>
          <w:lang w:val="af-ZA"/>
        </w:rPr>
        <w:t xml:space="preserve">սույն </w:t>
      </w:r>
      <w:r w:rsidR="00B54F63" w:rsidRPr="00AE2768">
        <w:rPr>
          <w:rFonts w:ascii="GHEA Grapalat" w:hAnsi="GHEA Grapalat" w:cs="Sylfaen"/>
          <w:sz w:val="20"/>
        </w:rPr>
        <w:t>հրավերով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սահմանված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կարգով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և</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ժամկետներում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չի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ներկայացնում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հրավերով</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նախատեսված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փաստաթղթերը</w:t>
      </w:r>
      <w:r w:rsidR="00B54F63" w:rsidRPr="00AE2768">
        <w:rPr>
          <w:rFonts w:ascii="GHEA Grapalat" w:hAnsi="GHEA Grapalat" w:cs="Sylfaen"/>
          <w:sz w:val="20"/>
          <w:lang w:val="af-ZA"/>
        </w:rPr>
        <w:t>,</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կամ</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ընտրված</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մասնակիցը</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չի</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ներկայացնում</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որակավորման</w:t>
      </w:r>
      <w:r w:rsidR="00A73661" w:rsidRPr="00AE2768">
        <w:rPr>
          <w:rFonts w:ascii="GHEA Grapalat" w:hAnsi="GHEA Grapalat" w:cs="Sylfaen"/>
          <w:sz w:val="20"/>
          <w:lang w:val="af-ZA"/>
        </w:rPr>
        <w:t xml:space="preserve"> </w:t>
      </w:r>
      <w:r w:rsidR="00A73661" w:rsidRPr="00AE2768">
        <w:rPr>
          <w:rFonts w:ascii="GHEA Grapalat" w:hAnsi="GHEA Grapalat" w:cs="Sylfaen"/>
          <w:sz w:val="20"/>
        </w:rPr>
        <w:t>ապահովումը</w:t>
      </w:r>
      <w:r w:rsidR="00A73661" w:rsidRPr="00AE2768">
        <w:rPr>
          <w:rFonts w:ascii="GHEA Grapalat" w:hAnsi="GHEA Grapalat" w:cs="Sylfaen"/>
          <w:sz w:val="20"/>
          <w:lang w:val="af-ZA"/>
        </w:rPr>
        <w:t>,</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ապա</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այդ</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հանգամանքը</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համարվում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է</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որպես</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գնման</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գործընթացի</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շրջանակում</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ստանձնված</w:t>
      </w:r>
      <w:r w:rsidR="00B54F63" w:rsidRPr="00AE2768">
        <w:rPr>
          <w:rFonts w:ascii="GHEA Grapalat" w:hAnsi="GHEA Grapalat" w:cs="Sylfaen"/>
          <w:sz w:val="20"/>
          <w:lang w:val="af-ZA"/>
        </w:rPr>
        <w:t xml:space="preserve"> </w:t>
      </w:r>
      <w:r w:rsidR="00B54F63" w:rsidRPr="00AE2768">
        <w:rPr>
          <w:rFonts w:ascii="GHEA Grapalat" w:hAnsi="GHEA Grapalat" w:cs="Sylfaen"/>
          <w:sz w:val="20"/>
        </w:rPr>
        <w:t>պարտավորության</w:t>
      </w:r>
      <w:r w:rsidR="00B54F63" w:rsidRPr="00AE2768">
        <w:rPr>
          <w:rFonts w:ascii="GHEA Grapalat" w:hAnsi="GHEA Grapalat" w:cs="Sylfaen"/>
          <w:sz w:val="20"/>
          <w:lang w:val="af-ZA"/>
        </w:rPr>
        <w:t xml:space="preserve"> </w:t>
      </w:r>
      <w:r w:rsidR="00564FB7" w:rsidRPr="00AE2768">
        <w:rPr>
          <w:rFonts w:ascii="GHEA Grapalat" w:hAnsi="GHEA Grapalat" w:cs="Sylfaen"/>
          <w:sz w:val="20"/>
          <w:lang w:val="af-ZA"/>
        </w:rPr>
        <w:t xml:space="preserve">խախտում: </w:t>
      </w:r>
    </w:p>
    <w:p w:rsidR="00B54F63" w:rsidRPr="00AE2768" w:rsidRDefault="00B97D91" w:rsidP="00EF3662">
      <w:pPr>
        <w:ind w:firstLine="375"/>
        <w:jc w:val="both"/>
        <w:rPr>
          <w:rFonts w:ascii="GHEA Grapalat" w:hAnsi="GHEA Grapalat"/>
          <w:sz w:val="20"/>
          <w:szCs w:val="20"/>
          <w:lang w:val="af-ZA"/>
        </w:rPr>
      </w:pPr>
      <w:r w:rsidRPr="00AE2768">
        <w:rPr>
          <w:rFonts w:ascii="GHEA Grapalat" w:hAnsi="GHEA Grapalat"/>
          <w:color w:val="000000"/>
          <w:sz w:val="20"/>
          <w:szCs w:val="20"/>
          <w:lang w:val="af-ZA"/>
        </w:rPr>
        <w:t xml:space="preserve">      </w:t>
      </w:r>
      <w:r w:rsidR="00E17B5D" w:rsidRPr="00AE2768">
        <w:rPr>
          <w:rFonts w:ascii="GHEA Grapalat" w:hAnsi="GHEA Grapalat"/>
          <w:color w:val="000000"/>
          <w:sz w:val="20"/>
          <w:szCs w:val="20"/>
          <w:lang w:val="af-ZA"/>
        </w:rPr>
        <w:t>8.1</w:t>
      </w:r>
      <w:r w:rsidR="00BE037D" w:rsidRPr="00AE2768">
        <w:rPr>
          <w:rFonts w:ascii="GHEA Grapalat" w:hAnsi="GHEA Grapalat"/>
          <w:color w:val="000000"/>
          <w:sz w:val="20"/>
          <w:szCs w:val="20"/>
          <w:lang w:val="af-ZA"/>
        </w:rPr>
        <w:t>4</w:t>
      </w:r>
      <w:r w:rsidR="00E17B5D" w:rsidRPr="00AE2768">
        <w:rPr>
          <w:rFonts w:ascii="GHEA Grapalat" w:hAnsi="GHEA Grapalat"/>
          <w:color w:val="000000"/>
          <w:sz w:val="20"/>
          <w:szCs w:val="20"/>
          <w:lang w:val="af-ZA"/>
        </w:rPr>
        <w:t xml:space="preserve"> </w:t>
      </w:r>
      <w:r w:rsidR="003A377C" w:rsidRPr="00AE2768">
        <w:rPr>
          <w:rFonts w:ascii="GHEA Grapalat" w:hAnsi="GHEA Grapalat"/>
          <w:color w:val="000000"/>
          <w:sz w:val="20"/>
          <w:szCs w:val="20"/>
        </w:rPr>
        <w:t>Ե</w:t>
      </w:r>
      <w:r w:rsidR="003D4374" w:rsidRPr="00AE2768">
        <w:rPr>
          <w:rFonts w:ascii="GHEA Grapalat" w:hAnsi="GHEA Grapalat"/>
          <w:color w:val="000000"/>
          <w:sz w:val="20"/>
          <w:szCs w:val="20"/>
          <w:lang w:val="hy-AM"/>
        </w:rPr>
        <w:t>թե մասնակից</w:t>
      </w:r>
      <w:r w:rsidR="00955CC1" w:rsidRPr="00AE2768">
        <w:rPr>
          <w:rFonts w:ascii="GHEA Grapalat" w:hAnsi="GHEA Grapalat"/>
          <w:color w:val="000000"/>
          <w:sz w:val="20"/>
          <w:szCs w:val="20"/>
        </w:rPr>
        <w:t>ն</w:t>
      </w:r>
      <w:r w:rsidR="003D4374" w:rsidRPr="00AE2768">
        <w:rPr>
          <w:rFonts w:ascii="GHEA Grapalat" w:hAnsi="GHEA Grapalat"/>
          <w:color w:val="000000"/>
          <w:sz w:val="20"/>
          <w:szCs w:val="20"/>
          <w:lang w:val="hy-AM"/>
        </w:rPr>
        <w:t xml:space="preserve"> </w:t>
      </w:r>
      <w:r w:rsidR="00955CC1" w:rsidRPr="00AE2768">
        <w:rPr>
          <w:rFonts w:ascii="GHEA Grapalat" w:hAnsi="GHEA Grapalat"/>
          <w:color w:val="000000"/>
          <w:sz w:val="20"/>
          <w:szCs w:val="20"/>
        </w:rPr>
        <w:t>Օ</w:t>
      </w:r>
      <w:r w:rsidR="003D4374" w:rsidRPr="00AE2768">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AE2768">
        <w:rPr>
          <w:rFonts w:ascii="GHEA Grapalat" w:hAnsi="GHEA Grapalat" w:cs="Sylfaen"/>
          <w:sz w:val="20"/>
          <w:szCs w:val="20"/>
          <w:lang w:val="af-ZA"/>
        </w:rPr>
        <w:t>:</w:t>
      </w:r>
    </w:p>
    <w:p w:rsidR="007A5810" w:rsidRPr="00AE2768" w:rsidRDefault="004306D6" w:rsidP="00955CC1">
      <w:pPr>
        <w:pStyle w:val="norm"/>
        <w:spacing w:line="240" w:lineRule="auto"/>
        <w:ind w:firstLine="706"/>
        <w:rPr>
          <w:rFonts w:ascii="GHEA Grapalat" w:hAnsi="GHEA Grapalat" w:cs="Sylfaen"/>
          <w:sz w:val="20"/>
          <w:szCs w:val="24"/>
          <w:lang w:val="af-ZA" w:eastAsia="en-US"/>
        </w:rPr>
      </w:pPr>
      <w:r w:rsidRPr="00AE2768">
        <w:rPr>
          <w:rFonts w:ascii="GHEA Grapalat" w:hAnsi="GHEA Grapalat" w:cs="Sylfaen"/>
          <w:sz w:val="20"/>
          <w:szCs w:val="24"/>
          <w:lang w:val="af-ZA" w:eastAsia="en-US"/>
        </w:rPr>
        <w:t>8</w:t>
      </w:r>
      <w:r w:rsidR="00EF2159" w:rsidRPr="00AE2768">
        <w:rPr>
          <w:rFonts w:ascii="GHEA Grapalat" w:hAnsi="GHEA Grapalat" w:cs="Sylfaen"/>
          <w:sz w:val="20"/>
          <w:szCs w:val="24"/>
          <w:lang w:val="af-ZA" w:eastAsia="en-US"/>
        </w:rPr>
        <w:t>.</w:t>
      </w:r>
      <w:r w:rsidRPr="00AE2768">
        <w:rPr>
          <w:rFonts w:ascii="GHEA Grapalat" w:hAnsi="GHEA Grapalat" w:cs="Sylfaen"/>
          <w:sz w:val="20"/>
          <w:szCs w:val="24"/>
          <w:lang w:val="af-ZA" w:eastAsia="en-US"/>
        </w:rPr>
        <w:t>1</w:t>
      </w:r>
      <w:r w:rsidR="00BE037D" w:rsidRPr="00AE2768">
        <w:rPr>
          <w:rFonts w:ascii="GHEA Grapalat" w:hAnsi="GHEA Grapalat" w:cs="Sylfaen"/>
          <w:sz w:val="20"/>
          <w:szCs w:val="24"/>
          <w:lang w:val="af-ZA" w:eastAsia="en-US"/>
        </w:rPr>
        <w:t>5</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Սույն</w:t>
      </w:r>
      <w:r w:rsidR="007A5810"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հրավերի</w:t>
      </w:r>
      <w:r w:rsidRPr="00AE2768">
        <w:rPr>
          <w:rFonts w:ascii="GHEA Grapalat" w:hAnsi="GHEA Grapalat" w:cs="Sylfaen"/>
          <w:sz w:val="20"/>
          <w:szCs w:val="24"/>
          <w:lang w:val="af-ZA" w:eastAsia="en-US"/>
        </w:rPr>
        <w:t xml:space="preserve"> 1-</w:t>
      </w:r>
      <w:r w:rsidRPr="00AE2768">
        <w:rPr>
          <w:rFonts w:ascii="GHEA Grapalat" w:hAnsi="GHEA Grapalat" w:cs="Sylfaen"/>
          <w:sz w:val="20"/>
          <w:szCs w:val="24"/>
          <w:lang w:val="ru-RU" w:eastAsia="en-US"/>
        </w:rPr>
        <w:t>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մասի</w:t>
      </w:r>
      <w:r w:rsidRPr="00AE2768">
        <w:rPr>
          <w:rFonts w:ascii="GHEA Grapalat" w:hAnsi="GHEA Grapalat" w:cs="Sylfaen"/>
          <w:sz w:val="20"/>
          <w:szCs w:val="24"/>
          <w:lang w:val="af-ZA" w:eastAsia="en-US"/>
        </w:rPr>
        <w:t xml:space="preserve"> </w:t>
      </w:r>
      <w:r w:rsidR="00441D04" w:rsidRPr="00AE2768">
        <w:rPr>
          <w:rFonts w:ascii="GHEA Grapalat" w:hAnsi="GHEA Grapalat" w:cs="Sylfaen"/>
          <w:sz w:val="20"/>
          <w:szCs w:val="24"/>
          <w:lang w:val="af-ZA" w:eastAsia="en-US"/>
        </w:rPr>
        <w:t>8.</w:t>
      </w:r>
      <w:r w:rsidR="00BE037D" w:rsidRPr="00AE2768">
        <w:rPr>
          <w:rFonts w:ascii="GHEA Grapalat" w:hAnsi="GHEA Grapalat" w:cs="Sylfaen"/>
          <w:sz w:val="20"/>
          <w:szCs w:val="24"/>
          <w:lang w:val="af-ZA" w:eastAsia="en-US"/>
        </w:rPr>
        <w:t>8</w:t>
      </w:r>
      <w:r w:rsidR="00441D04" w:rsidRPr="00AE2768">
        <w:rPr>
          <w:rFonts w:ascii="GHEA Grapalat" w:hAnsi="GHEA Grapalat" w:cs="Sylfaen"/>
          <w:sz w:val="20"/>
          <w:szCs w:val="24"/>
          <w:lang w:val="af-ZA" w:eastAsia="en-US"/>
        </w:rPr>
        <w:t xml:space="preserve"> և</w:t>
      </w:r>
      <w:r w:rsidRPr="00AE2768">
        <w:rPr>
          <w:rFonts w:ascii="GHEA Grapalat" w:hAnsi="GHEA Grapalat" w:cs="Sylfaen"/>
          <w:sz w:val="20"/>
          <w:szCs w:val="24"/>
          <w:lang w:val="af-ZA" w:eastAsia="en-US"/>
        </w:rPr>
        <w:t xml:space="preserve"> 8</w:t>
      </w:r>
      <w:r w:rsidR="00BE037D" w:rsidRPr="00AE2768">
        <w:rPr>
          <w:rFonts w:ascii="GHEA Grapalat" w:hAnsi="GHEA Grapalat" w:cs="Sylfaen"/>
          <w:sz w:val="20"/>
          <w:szCs w:val="24"/>
          <w:lang w:val="af-ZA" w:eastAsia="en-US"/>
        </w:rPr>
        <w:t>.9</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կետ</w:t>
      </w:r>
      <w:r w:rsidR="00441D04" w:rsidRPr="00AE2768">
        <w:rPr>
          <w:rFonts w:ascii="GHEA Grapalat" w:hAnsi="GHEA Grapalat" w:cs="Sylfaen"/>
          <w:sz w:val="20"/>
          <w:szCs w:val="24"/>
          <w:lang w:eastAsia="en-US"/>
        </w:rPr>
        <w:t>եր</w:t>
      </w:r>
      <w:r w:rsidRPr="00AE2768">
        <w:rPr>
          <w:rFonts w:ascii="GHEA Grapalat" w:hAnsi="GHEA Grapalat" w:cs="Sylfaen"/>
          <w:sz w:val="20"/>
          <w:szCs w:val="24"/>
          <w:lang w:val="ru-RU" w:eastAsia="en-US"/>
        </w:rPr>
        <w:t>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նշված</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փաստաթղթերը</w:t>
      </w:r>
      <w:r w:rsidR="00D371A7" w:rsidRPr="00AE2768">
        <w:rPr>
          <w:rFonts w:ascii="GHEA Grapalat" w:hAnsi="GHEA Grapalat" w:cs="Sylfaen"/>
          <w:sz w:val="20"/>
          <w:szCs w:val="24"/>
          <w:lang w:val="af-ZA" w:eastAsia="en-US"/>
        </w:rPr>
        <w:t xml:space="preserve"> </w:t>
      </w:r>
      <w:r w:rsidR="00EF2159" w:rsidRPr="00AE2768">
        <w:rPr>
          <w:rFonts w:ascii="GHEA Grapalat" w:hAnsi="GHEA Grapalat" w:cs="Sylfaen"/>
          <w:sz w:val="20"/>
          <w:szCs w:val="24"/>
          <w:lang w:val="af-ZA" w:eastAsia="en-US"/>
        </w:rPr>
        <w:t xml:space="preserve">մասնակիցը </w:t>
      </w:r>
      <w:r w:rsidR="00D371A7" w:rsidRPr="00AE2768">
        <w:rPr>
          <w:rFonts w:ascii="GHEA Grapalat" w:hAnsi="GHEA Grapalat" w:cs="Sylfaen"/>
          <w:sz w:val="20"/>
          <w:szCs w:val="24"/>
          <w:lang w:eastAsia="en-US"/>
        </w:rPr>
        <w:t>սահմանված</w:t>
      </w:r>
      <w:r w:rsidR="00D371A7" w:rsidRPr="00AE2768">
        <w:rPr>
          <w:rFonts w:ascii="GHEA Grapalat" w:hAnsi="GHEA Grapalat" w:cs="Sylfaen"/>
          <w:sz w:val="20"/>
          <w:szCs w:val="24"/>
          <w:lang w:val="af-ZA" w:eastAsia="en-US"/>
        </w:rPr>
        <w:t xml:space="preserve"> </w:t>
      </w:r>
      <w:r w:rsidR="00D371A7" w:rsidRPr="00AE2768">
        <w:rPr>
          <w:rFonts w:ascii="GHEA Grapalat" w:hAnsi="GHEA Grapalat" w:cs="Sylfaen"/>
          <w:sz w:val="20"/>
          <w:szCs w:val="24"/>
          <w:lang w:eastAsia="en-US"/>
        </w:rPr>
        <w:t>ժամկետում</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հանձնա</w:t>
      </w:r>
      <w:r w:rsidR="007A5810" w:rsidRPr="00AE2768">
        <w:rPr>
          <w:rFonts w:ascii="GHEA Grapalat" w:hAnsi="GHEA Grapalat" w:cs="Sylfaen"/>
          <w:sz w:val="20"/>
          <w:szCs w:val="24"/>
          <w:lang w:val="af-ZA" w:eastAsia="en-US"/>
        </w:rPr>
        <w:softHyphen/>
      </w:r>
      <w:r w:rsidR="007A5810" w:rsidRPr="00AE2768">
        <w:rPr>
          <w:rFonts w:ascii="GHEA Grapalat" w:hAnsi="GHEA Grapalat" w:cs="Sylfaen"/>
          <w:sz w:val="20"/>
          <w:szCs w:val="24"/>
          <w:lang w:val="ru-RU" w:eastAsia="en-US"/>
        </w:rPr>
        <w:t>ժողովի</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ներկայաց</w:t>
      </w:r>
      <w:r w:rsidR="00EF2159" w:rsidRPr="00AE2768">
        <w:rPr>
          <w:rFonts w:ascii="GHEA Grapalat" w:hAnsi="GHEA Grapalat" w:cs="Sylfaen"/>
          <w:sz w:val="20"/>
          <w:szCs w:val="24"/>
          <w:lang w:eastAsia="en-US"/>
        </w:rPr>
        <w:t>ն</w:t>
      </w:r>
      <w:r w:rsidR="007A5810" w:rsidRPr="00AE2768">
        <w:rPr>
          <w:rFonts w:ascii="GHEA Grapalat" w:hAnsi="GHEA Grapalat" w:cs="Sylfaen"/>
          <w:sz w:val="20"/>
          <w:szCs w:val="24"/>
          <w:lang w:val="ru-RU" w:eastAsia="en-US"/>
        </w:rPr>
        <w:t>ում</w:t>
      </w:r>
      <w:r w:rsidR="007A5810" w:rsidRPr="00AE2768">
        <w:rPr>
          <w:rFonts w:ascii="GHEA Grapalat" w:hAnsi="GHEA Grapalat" w:cs="Sylfaen"/>
          <w:sz w:val="20"/>
          <w:szCs w:val="24"/>
          <w:lang w:val="af-ZA" w:eastAsia="en-US"/>
        </w:rPr>
        <w:t xml:space="preserve"> </w:t>
      </w:r>
      <w:r w:rsidR="00EF2159" w:rsidRPr="00AE2768">
        <w:rPr>
          <w:rFonts w:ascii="GHEA Grapalat" w:hAnsi="GHEA Grapalat" w:cs="Sylfaen"/>
          <w:sz w:val="20"/>
          <w:szCs w:val="24"/>
          <w:lang w:eastAsia="en-US"/>
        </w:rPr>
        <w:t>է</w:t>
      </w:r>
      <w:r w:rsidR="007A5810"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val="af-ZA" w:eastAsia="en-US"/>
        </w:rPr>
        <w:t xml:space="preserve">վերջինիս՝ </w:t>
      </w:r>
      <w:r w:rsidRPr="00AE2768">
        <w:rPr>
          <w:rFonts w:ascii="GHEA Grapalat" w:hAnsi="GHEA Grapalat" w:cs="Sylfaen"/>
          <w:sz w:val="20"/>
          <w:szCs w:val="24"/>
          <w:lang w:val="ru-RU" w:eastAsia="en-US"/>
        </w:rPr>
        <w:t>սույն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հրավերով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նախատեսված</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էլեկտրոնային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val="ru-RU" w:eastAsia="en-US"/>
        </w:rPr>
        <w:t>փոստին</w:t>
      </w:r>
      <w:r w:rsidR="00FE20B2"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eastAsia="en-US"/>
        </w:rPr>
        <w:t>ուղարկելու</w:t>
      </w:r>
      <w:r w:rsidR="00FE20B2" w:rsidRPr="00AE2768">
        <w:rPr>
          <w:rFonts w:ascii="GHEA Grapalat" w:hAnsi="GHEA Grapalat" w:cs="Sylfaen"/>
          <w:sz w:val="20"/>
          <w:szCs w:val="24"/>
          <w:lang w:val="af-ZA" w:eastAsia="en-US"/>
        </w:rPr>
        <w:t xml:space="preserve"> </w:t>
      </w:r>
      <w:r w:rsidR="00FE20B2" w:rsidRPr="00AE2768">
        <w:rPr>
          <w:rFonts w:ascii="GHEA Grapalat" w:hAnsi="GHEA Grapalat" w:cs="Sylfaen"/>
          <w:sz w:val="20"/>
          <w:szCs w:val="24"/>
          <w:lang w:eastAsia="en-US"/>
        </w:rPr>
        <w:t>միջոցով</w:t>
      </w:r>
      <w:r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Քարտուղարը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պարտավոր</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փաստաթղթերն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ստանալու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օրը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հաստատել</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դրանց</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ստանալու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հանգամանքը՝</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սույն</w:t>
      </w:r>
      <w:r w:rsidR="007A5810" w:rsidRPr="00AE2768">
        <w:rPr>
          <w:rFonts w:ascii="GHEA Grapalat" w:hAnsi="GHEA Grapalat" w:cs="Sylfaen"/>
          <w:sz w:val="20"/>
          <w:szCs w:val="24"/>
          <w:lang w:val="hy-AM" w:eastAsia="en-US"/>
        </w:rPr>
        <w:t xml:space="preserve"> </w:t>
      </w:r>
      <w:r w:rsidR="007A5810" w:rsidRPr="00AE2768">
        <w:rPr>
          <w:rFonts w:ascii="GHEA Grapalat" w:hAnsi="GHEA Grapalat" w:cs="Sylfaen"/>
          <w:sz w:val="20"/>
          <w:szCs w:val="24"/>
          <w:lang w:val="ru-RU" w:eastAsia="en-US"/>
        </w:rPr>
        <w:t>հրավերում</w:t>
      </w:r>
      <w:r w:rsidR="007A5810" w:rsidRPr="00AE2768">
        <w:rPr>
          <w:rFonts w:ascii="GHEA Grapalat" w:hAnsi="GHEA Grapalat" w:cs="Sylfaen"/>
          <w:sz w:val="20"/>
          <w:szCs w:val="24"/>
          <w:lang w:val="hy-AM" w:eastAsia="en-US"/>
        </w:rPr>
        <w:t xml:space="preserve"> </w:t>
      </w:r>
      <w:r w:rsidR="007A5810" w:rsidRPr="00AE2768">
        <w:rPr>
          <w:rFonts w:ascii="GHEA Grapalat" w:hAnsi="GHEA Grapalat" w:cs="Sylfaen"/>
          <w:sz w:val="20"/>
          <w:szCs w:val="24"/>
          <w:lang w:val="ru-RU" w:eastAsia="en-US"/>
        </w:rPr>
        <w:t>նշված</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իր</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էլեկտրոնային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փոստից</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մասնակցի</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էլեկտրոնային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փոստին</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հավաստում</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ուղարկելու</w:t>
      </w:r>
      <w:r w:rsidR="007A5810" w:rsidRPr="00AE2768">
        <w:rPr>
          <w:rFonts w:ascii="GHEA Grapalat" w:hAnsi="GHEA Grapalat" w:cs="Sylfaen"/>
          <w:sz w:val="20"/>
          <w:szCs w:val="24"/>
          <w:lang w:val="af-ZA" w:eastAsia="en-US"/>
        </w:rPr>
        <w:t xml:space="preserve"> </w:t>
      </w:r>
      <w:r w:rsidR="007A5810" w:rsidRPr="00AE2768">
        <w:rPr>
          <w:rFonts w:ascii="GHEA Grapalat" w:hAnsi="GHEA Grapalat" w:cs="Sylfaen"/>
          <w:sz w:val="20"/>
          <w:szCs w:val="24"/>
          <w:lang w:val="ru-RU" w:eastAsia="en-US"/>
        </w:rPr>
        <w:t>միջոցով</w:t>
      </w:r>
      <w:r w:rsidR="007A5810" w:rsidRPr="00AE2768">
        <w:rPr>
          <w:rFonts w:ascii="GHEA Grapalat" w:hAnsi="GHEA Grapalat" w:cs="Sylfaen"/>
          <w:sz w:val="20"/>
          <w:szCs w:val="24"/>
          <w:lang w:val="af-ZA" w:eastAsia="en-US"/>
        </w:rPr>
        <w:t>:</w:t>
      </w:r>
    </w:p>
    <w:p w:rsidR="002B121D"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B121D" w:rsidRPr="00AE2768">
        <w:rPr>
          <w:rFonts w:ascii="GHEA Grapalat" w:hAnsi="GHEA Grapalat" w:cs="Sylfaen"/>
          <w:szCs w:val="24"/>
        </w:rPr>
        <w:t>.</w:t>
      </w:r>
      <w:r w:rsidR="00CD1E70" w:rsidRPr="00AE2768">
        <w:rPr>
          <w:rFonts w:ascii="GHEA Grapalat" w:hAnsi="GHEA Grapalat" w:cs="Sylfaen"/>
          <w:szCs w:val="24"/>
        </w:rPr>
        <w:t>16</w:t>
      </w:r>
      <w:r w:rsidR="003F288F" w:rsidRPr="00AE2768">
        <w:rPr>
          <w:rFonts w:ascii="GHEA Grapalat" w:hAnsi="GHEA Grapalat" w:cs="Sylfaen"/>
          <w:szCs w:val="24"/>
        </w:rPr>
        <w:t xml:space="preserve"> </w:t>
      </w:r>
      <w:r w:rsidR="002B121D" w:rsidRPr="00AE2768">
        <w:rPr>
          <w:rFonts w:ascii="GHEA Grapalat" w:hAnsi="GHEA Grapalat" w:cs="Sylfaen"/>
          <w:szCs w:val="24"/>
          <w:lang w:val="ru-RU"/>
        </w:rPr>
        <w:t>Մասնակիցները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և</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նրանց</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ներկայացուցիչները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կարող</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ներկա</w:t>
      </w:r>
      <w:r w:rsidR="002B121D" w:rsidRPr="00AE2768">
        <w:rPr>
          <w:rFonts w:ascii="GHEA Grapalat" w:hAnsi="GHEA Grapalat" w:cs="Sylfaen"/>
          <w:szCs w:val="24"/>
        </w:rPr>
        <w:t xml:space="preserve"> </w:t>
      </w:r>
      <w:r w:rsidR="006D4E1D" w:rsidRPr="00AE2768">
        <w:rPr>
          <w:rFonts w:ascii="GHEA Grapalat" w:hAnsi="GHEA Grapalat" w:cs="Sylfaen"/>
          <w:szCs w:val="24"/>
        </w:rPr>
        <w:t xml:space="preserve">լինել  </w:t>
      </w:r>
      <w:r w:rsidR="002B121D" w:rsidRPr="00AE2768">
        <w:rPr>
          <w:rFonts w:ascii="GHEA Grapalat" w:hAnsi="GHEA Grapalat" w:cs="Sylfaen"/>
          <w:szCs w:val="24"/>
          <w:lang w:val="ru-RU"/>
        </w:rPr>
        <w:t>հանձնաժողովի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նիստերին։</w:t>
      </w:r>
      <w:r w:rsidR="002B121D" w:rsidRPr="00AE2768">
        <w:rPr>
          <w:rFonts w:ascii="GHEA Grapalat" w:hAnsi="GHEA Grapalat" w:cs="Sylfaen"/>
          <w:szCs w:val="24"/>
        </w:rPr>
        <w:t xml:space="preserve"> </w:t>
      </w:r>
      <w:r w:rsidR="006D4E1D" w:rsidRPr="00AE2768">
        <w:rPr>
          <w:rFonts w:ascii="GHEA Grapalat" w:hAnsi="GHEA Grapalat" w:cs="Sylfaen"/>
          <w:szCs w:val="24"/>
          <w:lang w:val="ru-RU"/>
        </w:rPr>
        <w:t>Մասնակիցները</w:t>
      </w:r>
      <w:r w:rsidR="006D4E1D" w:rsidRPr="00AE2768">
        <w:rPr>
          <w:rFonts w:ascii="GHEA Grapalat" w:hAnsi="GHEA Grapalat" w:cs="Sylfaen"/>
          <w:szCs w:val="24"/>
        </w:rPr>
        <w:t xml:space="preserve"> կամ </w:t>
      </w:r>
      <w:r w:rsidR="006D4E1D" w:rsidRPr="00AE2768">
        <w:rPr>
          <w:rFonts w:ascii="GHEA Grapalat" w:hAnsi="GHEA Grapalat" w:cs="Sylfaen"/>
          <w:szCs w:val="24"/>
          <w:lang w:val="ru-RU"/>
        </w:rPr>
        <w:t>նրանց</w:t>
      </w:r>
      <w:r w:rsidR="006D4E1D" w:rsidRPr="00AE2768">
        <w:rPr>
          <w:rFonts w:ascii="GHEA Grapalat" w:hAnsi="GHEA Grapalat" w:cs="Sylfaen"/>
          <w:szCs w:val="24"/>
        </w:rPr>
        <w:t xml:space="preserve"> </w:t>
      </w:r>
      <w:r w:rsidR="006D4E1D" w:rsidRPr="00AE2768">
        <w:rPr>
          <w:rFonts w:ascii="GHEA Grapalat" w:hAnsi="GHEA Grapalat" w:cs="Sylfaen"/>
          <w:szCs w:val="24"/>
          <w:lang w:val="ru-RU"/>
        </w:rPr>
        <w:t>ներկայացուցիչները</w:t>
      </w:r>
      <w:r w:rsidR="006D4E1D" w:rsidRPr="00AE2768">
        <w:rPr>
          <w:rFonts w:ascii="GHEA Grapalat" w:hAnsi="GHEA Grapalat" w:cs="Sylfaen"/>
          <w:szCs w:val="24"/>
        </w:rPr>
        <w:t xml:space="preserve"> </w:t>
      </w:r>
      <w:r w:rsidR="002B121D" w:rsidRPr="00AE2768">
        <w:rPr>
          <w:rFonts w:ascii="GHEA Grapalat" w:hAnsi="GHEA Grapalat" w:cs="Sylfaen"/>
          <w:szCs w:val="24"/>
          <w:lang w:val="ru-RU"/>
        </w:rPr>
        <w:t>կարող</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պահանջել</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հանձնաժողովի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նիստերի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արձանագրությունների</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պատճենները</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որոնք</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տրամադրվում</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են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մեկ</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օրացուցային</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օրվա</w:t>
      </w:r>
      <w:r w:rsidR="002B121D" w:rsidRPr="00AE2768">
        <w:rPr>
          <w:rFonts w:ascii="GHEA Grapalat" w:hAnsi="GHEA Grapalat" w:cs="Sylfaen"/>
          <w:szCs w:val="24"/>
        </w:rPr>
        <w:t xml:space="preserve"> </w:t>
      </w:r>
      <w:r w:rsidR="002B121D" w:rsidRPr="00AE2768">
        <w:rPr>
          <w:rFonts w:ascii="GHEA Grapalat" w:hAnsi="GHEA Grapalat" w:cs="Sylfaen"/>
          <w:szCs w:val="24"/>
          <w:lang w:val="ru-RU"/>
        </w:rPr>
        <w:t>ընթացքում։</w:t>
      </w:r>
    </w:p>
    <w:p w:rsidR="00CD1E70" w:rsidRPr="00AE2768" w:rsidRDefault="00A150A9" w:rsidP="00CD1E70">
      <w:pPr>
        <w:ind w:firstLine="567"/>
        <w:jc w:val="both"/>
        <w:rPr>
          <w:rFonts w:ascii="GHEA Grapalat" w:hAnsi="GHEA Grapalat" w:cs="Sylfaen"/>
          <w:sz w:val="20"/>
          <w:lang w:val="af-ZA"/>
        </w:rPr>
      </w:pPr>
      <w:r w:rsidRPr="00AE2768">
        <w:rPr>
          <w:rFonts w:ascii="GHEA Grapalat" w:hAnsi="GHEA Grapalat" w:cs="Sylfaen"/>
          <w:sz w:val="20"/>
          <w:lang w:val="af-ZA"/>
        </w:rPr>
        <w:t>8</w:t>
      </w:r>
      <w:r w:rsidR="009B0DA1" w:rsidRPr="00AE2768">
        <w:rPr>
          <w:rFonts w:ascii="GHEA Grapalat" w:hAnsi="GHEA Grapalat" w:cs="Sylfaen"/>
          <w:sz w:val="20"/>
          <w:lang w:val="af-ZA"/>
        </w:rPr>
        <w:t>.</w:t>
      </w:r>
      <w:r w:rsidR="00CD1E70" w:rsidRPr="00AE2768">
        <w:rPr>
          <w:rFonts w:ascii="GHEA Grapalat" w:hAnsi="GHEA Grapalat" w:cs="Sylfaen"/>
          <w:sz w:val="20"/>
          <w:lang w:val="af-ZA"/>
        </w:rPr>
        <w:t>17</w:t>
      </w:r>
      <w:r w:rsidR="003F288F"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և</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կամ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պատվիրատուի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ծանուցումներն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ուղարկվում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են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մասնակցի</w:t>
      </w:r>
      <w:r w:rsidR="00CD1E70" w:rsidRPr="00AE2768">
        <w:rPr>
          <w:rFonts w:ascii="GHEA Grapalat" w:hAnsi="GHEA Grapalat" w:cs="Sylfaen"/>
          <w:sz w:val="20"/>
          <w:lang w:val="af-ZA"/>
        </w:rPr>
        <w:t xml:space="preserve"> հայտում նշված էլեկտրոնային փոստին ուղարկելու միջոցով, </w:t>
      </w:r>
      <w:r w:rsidR="00CD1E70" w:rsidRPr="00AE2768">
        <w:rPr>
          <w:rFonts w:ascii="GHEA Grapalat" w:hAnsi="GHEA Grapalat" w:cs="Sylfaen"/>
          <w:sz w:val="20"/>
          <w:lang w:val="ru-RU"/>
        </w:rPr>
        <w:t>իսկ</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մասնակցի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կողմից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իր</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հայտում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փոստից</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սույն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հրավերում</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նշված</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հանձնաժողովի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քարտուղարի</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էլեկտրոնային</w:t>
      </w:r>
      <w:r w:rsidR="00CD1E70" w:rsidRPr="00AE2768">
        <w:rPr>
          <w:rFonts w:ascii="GHEA Grapalat" w:hAnsi="GHEA Grapalat" w:cs="Sylfaen"/>
          <w:sz w:val="20"/>
          <w:lang w:val="af-ZA"/>
        </w:rPr>
        <w:t xml:space="preserve"> </w:t>
      </w:r>
      <w:r w:rsidR="00CD1E70" w:rsidRPr="00AE2768">
        <w:rPr>
          <w:rFonts w:ascii="GHEA Grapalat" w:hAnsi="GHEA Grapalat" w:cs="Sylfaen"/>
          <w:sz w:val="20"/>
          <w:lang w:val="ru-RU"/>
        </w:rPr>
        <w:t>փոստին</w:t>
      </w:r>
      <w:r w:rsidR="00CD1E70" w:rsidRPr="00AE2768">
        <w:rPr>
          <w:rFonts w:ascii="GHEA Grapalat" w:hAnsi="GHEA Grapalat" w:cs="Sylfaen"/>
          <w:sz w:val="20"/>
          <w:lang w:val="af-ZA"/>
        </w:rPr>
        <w:t xml:space="preserve"> </w:t>
      </w:r>
      <w:r w:rsidR="00CD1E70" w:rsidRPr="00AE2768">
        <w:rPr>
          <w:rFonts w:ascii="GHEA Grapalat" w:hAnsi="GHEA Grapalat"/>
          <w:sz w:val="20"/>
          <w:szCs w:val="20"/>
          <w:lang w:val="af-ZA" w:eastAsia="x-none"/>
        </w:rPr>
        <w:t>ուղարկվելու միջոցով:</w:t>
      </w:r>
    </w:p>
    <w:p w:rsidR="00CD1E70" w:rsidRPr="00AE2768" w:rsidRDefault="00CD1E70" w:rsidP="00CD1E70">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AE2768" w:rsidRDefault="00A150A9" w:rsidP="00EF3662">
      <w:pPr>
        <w:pStyle w:val="23"/>
        <w:spacing w:line="240" w:lineRule="auto"/>
        <w:ind w:firstLine="567"/>
        <w:rPr>
          <w:rFonts w:ascii="GHEA Grapalat" w:hAnsi="GHEA Grapalat"/>
          <w:lang w:val="hy-AM"/>
        </w:rPr>
      </w:pPr>
      <w:r w:rsidRPr="00AE2768">
        <w:rPr>
          <w:rFonts w:ascii="GHEA Grapalat" w:hAnsi="GHEA Grapalat"/>
        </w:rPr>
        <w:t>8</w:t>
      </w:r>
      <w:r w:rsidR="00947D03" w:rsidRPr="00AE2768">
        <w:rPr>
          <w:rFonts w:ascii="GHEA Grapalat" w:hAnsi="GHEA Grapalat"/>
          <w:lang w:val="hy-AM"/>
        </w:rPr>
        <w:t>.</w:t>
      </w:r>
      <w:r w:rsidR="00436F47" w:rsidRPr="000D08B4">
        <w:rPr>
          <w:rFonts w:ascii="GHEA Grapalat" w:hAnsi="GHEA Grapalat"/>
        </w:rPr>
        <w:t xml:space="preserve">18 </w:t>
      </w:r>
      <w:r w:rsidR="00571F29" w:rsidRPr="00AE2768">
        <w:rPr>
          <w:rFonts w:ascii="GHEA Grapalat" w:hAnsi="GHEA Grapalat" w:cs="Sylfaen"/>
        </w:rPr>
        <w:t>Հայտերի</w:t>
      </w:r>
      <w:r w:rsidR="00571F29" w:rsidRPr="00AE2768">
        <w:rPr>
          <w:rFonts w:ascii="GHEA Grapalat" w:hAnsi="GHEA Grapalat" w:cs="Arial"/>
        </w:rPr>
        <w:t xml:space="preserve"> </w:t>
      </w:r>
      <w:r w:rsidR="00571F29" w:rsidRPr="00AE2768">
        <w:rPr>
          <w:rFonts w:ascii="GHEA Grapalat" w:hAnsi="GHEA Grapalat" w:cs="Sylfaen"/>
        </w:rPr>
        <w:t>գնահատումը</w:t>
      </w:r>
      <w:r w:rsidR="00571F29" w:rsidRPr="00AE2768">
        <w:rPr>
          <w:rFonts w:ascii="GHEA Grapalat" w:hAnsi="GHEA Grapalat" w:cs="Arial"/>
        </w:rPr>
        <w:t xml:space="preserve"> </w:t>
      </w:r>
      <w:r w:rsidR="00571F29" w:rsidRPr="00AE2768">
        <w:rPr>
          <w:rFonts w:ascii="GHEA Grapalat" w:hAnsi="GHEA Grapalat" w:cs="Sylfaen"/>
        </w:rPr>
        <w:t>և</w:t>
      </w:r>
      <w:r w:rsidR="00571F29" w:rsidRPr="00AE2768">
        <w:rPr>
          <w:rFonts w:ascii="GHEA Grapalat" w:hAnsi="GHEA Grapalat" w:cs="Arial"/>
        </w:rPr>
        <w:t xml:space="preserve"> </w:t>
      </w:r>
      <w:r w:rsidR="00571F29" w:rsidRPr="00AE2768">
        <w:rPr>
          <w:rFonts w:ascii="GHEA Grapalat" w:hAnsi="GHEA Grapalat" w:cs="Sylfaen"/>
        </w:rPr>
        <w:t>ընտրված մասնակցի որոշումն</w:t>
      </w:r>
      <w:r w:rsidR="00571F29" w:rsidRPr="00AE2768">
        <w:rPr>
          <w:rFonts w:ascii="GHEA Grapalat" w:hAnsi="GHEA Grapalat" w:cs="Arial"/>
        </w:rPr>
        <w:t xml:space="preserve"> </w:t>
      </w:r>
      <w:r w:rsidR="00571F29" w:rsidRPr="00AE2768">
        <w:rPr>
          <w:rFonts w:ascii="GHEA Grapalat" w:hAnsi="GHEA Grapalat" w:cs="Sylfaen"/>
        </w:rPr>
        <w:t>իրականացվում</w:t>
      </w:r>
      <w:r w:rsidR="00571F29" w:rsidRPr="00AE2768">
        <w:rPr>
          <w:rFonts w:ascii="GHEA Grapalat" w:hAnsi="GHEA Grapalat" w:cs="Arial"/>
        </w:rPr>
        <w:t xml:space="preserve"> </w:t>
      </w:r>
      <w:r w:rsidR="00571F29" w:rsidRPr="00AE2768">
        <w:rPr>
          <w:rFonts w:ascii="GHEA Grapalat" w:hAnsi="GHEA Grapalat" w:cs="Sylfaen"/>
        </w:rPr>
        <w:t>է</w:t>
      </w:r>
      <w:r w:rsidR="00571F29" w:rsidRPr="00AE2768">
        <w:rPr>
          <w:rFonts w:ascii="GHEA Grapalat" w:hAnsi="GHEA Grapalat" w:cs="Arial"/>
        </w:rPr>
        <w:t xml:space="preserve"> </w:t>
      </w:r>
      <w:r w:rsidR="00571F29" w:rsidRPr="00AE2768">
        <w:rPr>
          <w:rFonts w:ascii="GHEA Grapalat" w:hAnsi="GHEA Grapalat" w:cs="Sylfaen"/>
        </w:rPr>
        <w:t>ըստ</w:t>
      </w:r>
      <w:r w:rsidR="00571F29" w:rsidRPr="00AE2768">
        <w:rPr>
          <w:rFonts w:ascii="GHEA Grapalat" w:hAnsi="GHEA Grapalat" w:cs="Arial"/>
        </w:rPr>
        <w:t xml:space="preserve"> </w:t>
      </w:r>
      <w:r w:rsidR="00571F29" w:rsidRPr="00AE2768">
        <w:rPr>
          <w:rFonts w:ascii="GHEA Grapalat" w:hAnsi="GHEA Grapalat" w:cs="Sylfaen"/>
        </w:rPr>
        <w:t>առանձին</w:t>
      </w:r>
      <w:r w:rsidR="00571F29" w:rsidRPr="00AE2768">
        <w:rPr>
          <w:rFonts w:ascii="GHEA Grapalat" w:hAnsi="GHEA Grapalat" w:cs="Arial"/>
        </w:rPr>
        <w:t xml:space="preserve"> </w:t>
      </w:r>
      <w:r w:rsidR="00571F29" w:rsidRPr="00AE2768">
        <w:rPr>
          <w:rFonts w:ascii="GHEA Grapalat" w:hAnsi="GHEA Grapalat" w:cs="Sylfaen"/>
        </w:rPr>
        <w:t>չափաբաժինների</w:t>
      </w:r>
      <w:r w:rsidR="00571F29" w:rsidRPr="00AE2768">
        <w:rPr>
          <w:rStyle w:val="af6"/>
          <w:rFonts w:ascii="GHEA Grapalat" w:hAnsi="GHEA Grapalat" w:cs="Sylfaen"/>
          <w:color w:val="FFFFFF"/>
        </w:rPr>
        <w:footnoteReference w:id="3"/>
      </w:r>
      <w:r w:rsidR="00571F29" w:rsidRPr="00AE2768">
        <w:rPr>
          <w:rFonts w:ascii="GHEA Grapalat" w:hAnsi="GHEA Grapalat" w:cs="Tahoma"/>
        </w:rPr>
        <w:t>։</w:t>
      </w:r>
      <w:r w:rsidR="00436F47" w:rsidRPr="00AE2768">
        <w:rPr>
          <w:rFonts w:ascii="GHEA Grapalat" w:hAnsi="GHEA Grapalat" w:cs="Tahoma"/>
          <w:vertAlign w:val="superscript"/>
        </w:rPr>
        <w:t>11</w:t>
      </w:r>
      <w:r w:rsidR="002B103D" w:rsidRPr="00AE2768">
        <w:rPr>
          <w:rFonts w:ascii="GHEA Grapalat" w:hAnsi="GHEA Grapalat" w:cs="Tahoma"/>
          <w:lang w:val="hy-AM"/>
        </w:rPr>
        <w:t xml:space="preserve"> </w:t>
      </w:r>
    </w:p>
    <w:p w:rsidR="00583092" w:rsidRPr="00AE2768" w:rsidRDefault="00A150A9" w:rsidP="00EF3662">
      <w:pPr>
        <w:ind w:firstLine="567"/>
        <w:jc w:val="both"/>
        <w:rPr>
          <w:rFonts w:ascii="GHEA Grapalat" w:hAnsi="GHEA Grapalat"/>
          <w:sz w:val="20"/>
          <w:szCs w:val="20"/>
          <w:lang w:val="af-ZA" w:eastAsia="x-none"/>
        </w:rPr>
      </w:pPr>
      <w:r w:rsidRPr="00AE2768">
        <w:rPr>
          <w:rFonts w:ascii="GHEA Grapalat" w:hAnsi="GHEA Grapalat"/>
          <w:sz w:val="20"/>
          <w:szCs w:val="20"/>
          <w:lang w:val="af-ZA" w:eastAsia="x-none"/>
        </w:rPr>
        <w:t>8</w:t>
      </w:r>
      <w:r w:rsidR="009E35C5" w:rsidRPr="00AE2768">
        <w:rPr>
          <w:rFonts w:ascii="GHEA Grapalat" w:hAnsi="GHEA Grapalat"/>
          <w:sz w:val="20"/>
          <w:szCs w:val="20"/>
          <w:lang w:val="af-ZA" w:eastAsia="x-none"/>
        </w:rPr>
        <w:t>.</w:t>
      </w:r>
      <w:r w:rsidR="00436F47" w:rsidRPr="00AE2768">
        <w:rPr>
          <w:rFonts w:ascii="GHEA Grapalat" w:hAnsi="GHEA Grapalat"/>
          <w:sz w:val="20"/>
          <w:szCs w:val="20"/>
          <w:lang w:val="af-ZA" w:eastAsia="x-none"/>
        </w:rPr>
        <w:t xml:space="preserve">19 </w:t>
      </w:r>
      <w:r w:rsidR="00583092" w:rsidRPr="00AE2768">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E2768">
        <w:rPr>
          <w:rFonts w:ascii="GHEA Grapalat" w:hAnsi="GHEA Grapalat"/>
          <w:sz w:val="20"/>
          <w:szCs w:val="20"/>
          <w:lang w:val="af-ZA" w:eastAsia="x-none"/>
        </w:rPr>
        <w:t xml:space="preserve">ի որոշմամբ </w:t>
      </w:r>
      <w:r w:rsidR="00583092" w:rsidRPr="00AE2768">
        <w:rPr>
          <w:rFonts w:ascii="GHEA Grapalat" w:hAnsi="GHEA Grapalat"/>
          <w:sz w:val="20"/>
          <w:szCs w:val="20"/>
          <w:lang w:val="af-ZA" w:eastAsia="x-none"/>
        </w:rPr>
        <w:t>ընտրված մասնակ</w:t>
      </w:r>
      <w:r w:rsidR="002E0966" w:rsidRPr="00AE2768">
        <w:rPr>
          <w:rFonts w:ascii="GHEA Grapalat" w:hAnsi="GHEA Grapalat"/>
          <w:sz w:val="20"/>
          <w:szCs w:val="20"/>
          <w:lang w:val="af-ZA" w:eastAsia="x-none"/>
        </w:rPr>
        <w:t xml:space="preserve">ից է ճանաչվում հաջորդող տեղ զբաղեցրած մասնակիցը՝ </w:t>
      </w:r>
      <w:r w:rsidR="00583092" w:rsidRPr="00AE2768">
        <w:rPr>
          <w:rFonts w:ascii="GHEA Grapalat" w:hAnsi="GHEA Grapalat"/>
          <w:sz w:val="20"/>
          <w:szCs w:val="20"/>
          <w:lang w:val="af-ZA" w:eastAsia="x-none"/>
        </w:rPr>
        <w:t xml:space="preserve">սույն </w:t>
      </w:r>
      <w:r w:rsidR="00583092" w:rsidRPr="00AE2768">
        <w:rPr>
          <w:rFonts w:ascii="GHEA Grapalat" w:hAnsi="GHEA Grapalat"/>
          <w:sz w:val="20"/>
          <w:szCs w:val="20"/>
          <w:lang w:val="hy-AM" w:eastAsia="x-none"/>
        </w:rPr>
        <w:t>հրավեր</w:t>
      </w:r>
      <w:r w:rsidR="00537173" w:rsidRPr="00AE2768">
        <w:rPr>
          <w:rFonts w:ascii="GHEA Grapalat" w:hAnsi="GHEA Grapalat"/>
          <w:sz w:val="20"/>
          <w:szCs w:val="20"/>
          <w:lang w:val="hy-AM" w:eastAsia="x-none"/>
        </w:rPr>
        <w:t>ի 1-ին մասի 8.1</w:t>
      </w:r>
      <w:r w:rsidR="00CD1E70" w:rsidRPr="000D08B4">
        <w:rPr>
          <w:rFonts w:ascii="GHEA Grapalat" w:hAnsi="GHEA Grapalat"/>
          <w:sz w:val="20"/>
          <w:szCs w:val="20"/>
          <w:lang w:val="hy-AM" w:eastAsia="x-none"/>
        </w:rPr>
        <w:t>2</w:t>
      </w:r>
      <w:r w:rsidR="00537173" w:rsidRPr="00AE2768">
        <w:rPr>
          <w:rFonts w:ascii="GHEA Grapalat" w:hAnsi="GHEA Grapalat"/>
          <w:sz w:val="20"/>
          <w:szCs w:val="20"/>
          <w:lang w:val="hy-AM" w:eastAsia="x-none"/>
        </w:rPr>
        <w:t>-ից 8.</w:t>
      </w:r>
      <w:r w:rsidR="00CD1E70" w:rsidRPr="000D08B4">
        <w:rPr>
          <w:rFonts w:ascii="GHEA Grapalat" w:hAnsi="GHEA Grapalat"/>
          <w:sz w:val="20"/>
          <w:szCs w:val="20"/>
          <w:lang w:val="hy-AM" w:eastAsia="x-none"/>
        </w:rPr>
        <w:t>1</w:t>
      </w:r>
      <w:r w:rsidR="00A5501E" w:rsidRPr="000D08B4">
        <w:rPr>
          <w:rFonts w:ascii="GHEA Grapalat" w:hAnsi="GHEA Grapalat"/>
          <w:sz w:val="20"/>
          <w:szCs w:val="20"/>
          <w:lang w:val="hy-AM" w:eastAsia="x-none"/>
        </w:rPr>
        <w:t>8</w:t>
      </w:r>
      <w:r w:rsidR="00537173" w:rsidRPr="00AE2768">
        <w:rPr>
          <w:rFonts w:ascii="GHEA Grapalat" w:hAnsi="GHEA Grapalat"/>
          <w:sz w:val="20"/>
          <w:szCs w:val="20"/>
          <w:lang w:val="hy-AM" w:eastAsia="x-none"/>
        </w:rPr>
        <w:t>-րդ կետերով սահմանված ընթացակարգ</w:t>
      </w:r>
      <w:r w:rsidR="002E0966" w:rsidRPr="000D08B4">
        <w:rPr>
          <w:rFonts w:ascii="GHEA Grapalat" w:hAnsi="GHEA Grapalat"/>
          <w:sz w:val="20"/>
          <w:szCs w:val="20"/>
          <w:lang w:val="hy-AM" w:eastAsia="x-none"/>
        </w:rPr>
        <w:t>ի կիրառմամբ</w:t>
      </w:r>
      <w:r w:rsidR="00583092" w:rsidRPr="00AE2768">
        <w:rPr>
          <w:rFonts w:ascii="GHEA Grapalat" w:hAnsi="GHEA Grapalat"/>
          <w:sz w:val="20"/>
          <w:szCs w:val="20"/>
          <w:lang w:val="af-ZA" w:eastAsia="x-none"/>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20 </w:t>
      </w:r>
      <w:r w:rsidR="00583092" w:rsidRPr="00AE2768">
        <w:rPr>
          <w:rFonts w:ascii="GHEA Grapalat" w:hAnsi="GHEA Grapalat" w:cs="Sylfaen"/>
          <w:szCs w:val="24"/>
          <w:lang w:val="ru-RU"/>
        </w:rPr>
        <w:t>Մասնակից</w:t>
      </w:r>
      <w:r w:rsidR="00196487" w:rsidRPr="00AE2768">
        <w:rPr>
          <w:rFonts w:ascii="GHEA Grapalat" w:hAnsi="GHEA Grapalat" w:cs="Sylfaen"/>
          <w:szCs w:val="24"/>
          <w:lang w:val="en-US"/>
        </w:rPr>
        <w:t>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ներկայացված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պահանջների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համապատասխանության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հիմնավորման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նպատակով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կարող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է</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ներկայացնել</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լրացուցիչ</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այլ</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փաստաթղթեր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տեղեկություններ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և</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նյութեր։</w:t>
      </w:r>
    </w:p>
    <w:p w:rsidR="00583092" w:rsidRPr="00AE2768" w:rsidRDefault="00662165"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en-US"/>
        </w:rPr>
        <w:t>Հ</w:t>
      </w:r>
      <w:r w:rsidR="00583092" w:rsidRPr="00AE2768">
        <w:rPr>
          <w:rFonts w:ascii="GHEA Grapalat" w:hAnsi="GHEA Grapalat" w:cs="Sylfaen"/>
          <w:szCs w:val="24"/>
          <w:lang w:val="ru-RU"/>
        </w:rPr>
        <w:t>անձնաժողովը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կարող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է</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ստուգել</w:t>
      </w:r>
      <w:r w:rsidR="00583092" w:rsidRPr="00AE2768">
        <w:rPr>
          <w:rFonts w:ascii="GHEA Grapalat" w:hAnsi="GHEA Grapalat" w:cs="Sylfaen"/>
          <w:szCs w:val="24"/>
        </w:rPr>
        <w:t xml:space="preserve"> </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ներկայացրած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իսկությունը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օգտագործելով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պաշտոնական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աղբյուրներից</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ստացված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կամ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դրա</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մասին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ստանալով</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իրավասու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մարմինների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գրավոր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եզրակացությունը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հարցում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ուղարկվելու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դեպքում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համապատասխան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պետական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և</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տեղական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ինքնակառավարման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մարմինները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հարցումն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ստանալու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օրվան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հաջորդող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երկու</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աշխատանքային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ընթացքում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տրամադրում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գրավոր</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եզրակացություն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Եթե</w:t>
      </w:r>
      <w:r w:rsidR="00583092" w:rsidRPr="00AE2768">
        <w:rPr>
          <w:rFonts w:ascii="GHEA Grapalat" w:hAnsi="GHEA Grapalat" w:cs="Sylfaen"/>
          <w:szCs w:val="24"/>
        </w:rPr>
        <w:t xml:space="preserve"> </w:t>
      </w:r>
      <w:r w:rsidR="004B383E" w:rsidRPr="00AE2768">
        <w:rPr>
          <w:rFonts w:ascii="GHEA Grapalat" w:hAnsi="GHEA Grapalat" w:cs="Sylfaen"/>
          <w:szCs w:val="24"/>
          <w:lang w:val="en-US"/>
        </w:rPr>
        <w:t>մ</w:t>
      </w:r>
      <w:r w:rsidR="00583092" w:rsidRPr="00AE2768">
        <w:rPr>
          <w:rFonts w:ascii="GHEA Grapalat" w:hAnsi="GHEA Grapalat" w:cs="Sylfaen"/>
          <w:szCs w:val="24"/>
          <w:lang w:val="ru-RU"/>
        </w:rPr>
        <w:t>ասնակցի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ներկայացրած</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տվյալների</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իսկության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ստուգման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արդյունքում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տվյալները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որակվում</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են</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իրականությանը</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չհամապա</w:t>
      </w:r>
      <w:r w:rsidR="00583092" w:rsidRPr="00AE2768">
        <w:rPr>
          <w:rFonts w:ascii="GHEA Grapalat" w:hAnsi="GHEA Grapalat" w:cs="Sylfaen"/>
          <w:szCs w:val="24"/>
        </w:rPr>
        <w:softHyphen/>
      </w:r>
      <w:r w:rsidR="00583092" w:rsidRPr="00AE2768">
        <w:rPr>
          <w:rFonts w:ascii="GHEA Grapalat" w:hAnsi="GHEA Grapalat" w:cs="Sylfaen"/>
          <w:szCs w:val="24"/>
          <w:lang w:val="ru-RU"/>
        </w:rPr>
        <w:t>տասխանող</w:t>
      </w:r>
      <w:r w:rsidR="00583092" w:rsidRPr="00AE2768">
        <w:rPr>
          <w:rFonts w:ascii="GHEA Grapalat" w:hAnsi="GHEA Grapalat" w:cs="Sylfaen"/>
          <w:szCs w:val="24"/>
        </w:rPr>
        <w:t xml:space="preserve">, </w:t>
      </w:r>
      <w:r w:rsidR="00583092" w:rsidRPr="00AE2768">
        <w:rPr>
          <w:rFonts w:ascii="GHEA Grapalat" w:hAnsi="GHEA Grapalat" w:cs="Sylfaen"/>
          <w:szCs w:val="24"/>
          <w:lang w:val="ru-RU"/>
        </w:rPr>
        <w:t>ապա</w:t>
      </w:r>
      <w:r w:rsidR="00583092" w:rsidRPr="00AE2768">
        <w:rPr>
          <w:rFonts w:ascii="GHEA Grapalat" w:hAnsi="GHEA Grapalat" w:cs="Sylfaen"/>
          <w:szCs w:val="24"/>
        </w:rPr>
        <w:t xml:space="preserve"> տվյալ </w:t>
      </w:r>
      <w:r w:rsidR="004B383E" w:rsidRPr="00AE2768">
        <w:rPr>
          <w:rFonts w:ascii="GHEA Grapalat" w:hAnsi="GHEA Grapalat" w:cs="Sylfaen"/>
          <w:szCs w:val="24"/>
        </w:rPr>
        <w:t>մ</w:t>
      </w:r>
      <w:r w:rsidR="00583092" w:rsidRPr="00AE2768">
        <w:rPr>
          <w:rFonts w:ascii="GHEA Grapalat" w:hAnsi="GHEA Grapalat" w:cs="Sylfaen"/>
          <w:szCs w:val="24"/>
        </w:rPr>
        <w:t>ասնակցի հայտը մերժվում է</w:t>
      </w:r>
      <w:r w:rsidR="00196487" w:rsidRPr="00AE2768">
        <w:rPr>
          <w:rFonts w:ascii="GHEA Grapalat" w:hAnsi="GHEA Grapalat" w:cs="Sylfaen"/>
          <w:szCs w:val="24"/>
        </w:rPr>
        <w:t>:</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rPr>
        <w:t>8</w:t>
      </w:r>
      <w:r w:rsidR="00201DA0" w:rsidRPr="00AE2768">
        <w:rPr>
          <w:rFonts w:ascii="GHEA Grapalat" w:hAnsi="GHEA Grapalat" w:cs="Sylfaen"/>
          <w:szCs w:val="24"/>
          <w:lang w:val="hy-AM"/>
        </w:rPr>
        <w:t>.</w:t>
      </w:r>
      <w:r w:rsidR="00A5501E" w:rsidRPr="000D08B4">
        <w:rPr>
          <w:rFonts w:ascii="GHEA Grapalat" w:hAnsi="GHEA Grapalat" w:cs="Sylfaen"/>
          <w:szCs w:val="24"/>
        </w:rPr>
        <w:t xml:space="preserve">21 </w:t>
      </w:r>
      <w:r w:rsidR="00583092" w:rsidRPr="00AE2768">
        <w:rPr>
          <w:rFonts w:ascii="GHEA Grapalat" w:hAnsi="GHEA Grapalat" w:cs="Sylfaen"/>
          <w:szCs w:val="24"/>
          <w:lang w:val="hy-AM"/>
        </w:rPr>
        <w:t>Սույն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հրավերի</w:t>
      </w:r>
      <w:r w:rsidR="005D3674" w:rsidRPr="00AE2768">
        <w:rPr>
          <w:rFonts w:ascii="GHEA Grapalat" w:hAnsi="GHEA Grapalat" w:cs="Sylfaen"/>
          <w:szCs w:val="24"/>
        </w:rPr>
        <w:t xml:space="preserve"> 1-</w:t>
      </w:r>
      <w:r w:rsidR="005D3674" w:rsidRPr="00AE2768">
        <w:rPr>
          <w:rFonts w:ascii="GHEA Grapalat" w:hAnsi="GHEA Grapalat" w:cs="Sylfaen"/>
          <w:szCs w:val="24"/>
          <w:lang w:val="hy-AM"/>
        </w:rPr>
        <w:t>ին</w:t>
      </w:r>
      <w:r w:rsidR="005D3674" w:rsidRPr="00AE2768">
        <w:rPr>
          <w:rFonts w:ascii="GHEA Grapalat" w:hAnsi="GHEA Grapalat" w:cs="Sylfaen"/>
          <w:szCs w:val="24"/>
        </w:rPr>
        <w:t xml:space="preserve"> </w:t>
      </w:r>
      <w:r w:rsidR="005D3674" w:rsidRPr="00AE2768">
        <w:rPr>
          <w:rFonts w:ascii="GHEA Grapalat" w:hAnsi="GHEA Grapalat" w:cs="Sylfaen"/>
          <w:szCs w:val="24"/>
          <w:lang w:val="hy-AM"/>
        </w:rPr>
        <w:t>մասի</w:t>
      </w:r>
      <w:r w:rsidR="00583092" w:rsidRPr="00AE2768">
        <w:rPr>
          <w:rFonts w:ascii="GHEA Grapalat" w:hAnsi="GHEA Grapalat" w:cs="Sylfaen"/>
          <w:szCs w:val="24"/>
        </w:rPr>
        <w:t xml:space="preserve"> </w:t>
      </w:r>
      <w:r w:rsidR="004B383E" w:rsidRPr="00AE2768">
        <w:rPr>
          <w:rFonts w:ascii="GHEA Grapalat" w:hAnsi="GHEA Grapalat" w:cs="Sylfaen"/>
          <w:szCs w:val="24"/>
        </w:rPr>
        <w:t>8</w:t>
      </w:r>
      <w:r w:rsidR="009C3B73" w:rsidRPr="00AE2768">
        <w:rPr>
          <w:rFonts w:ascii="GHEA Grapalat" w:hAnsi="GHEA Grapalat" w:cs="Sylfaen"/>
          <w:szCs w:val="24"/>
        </w:rPr>
        <w:t>.</w:t>
      </w:r>
      <w:r w:rsidR="00325647" w:rsidRPr="00AE2768">
        <w:rPr>
          <w:rFonts w:ascii="GHEA Grapalat" w:hAnsi="GHEA Grapalat" w:cs="Sylfaen"/>
          <w:szCs w:val="24"/>
        </w:rPr>
        <w:t>20</w:t>
      </w:r>
      <w:r w:rsidR="00A5501E" w:rsidRPr="00AE2768">
        <w:rPr>
          <w:rFonts w:ascii="GHEA Grapalat" w:hAnsi="GHEA Grapalat" w:cs="Sylfaen"/>
          <w:szCs w:val="24"/>
        </w:rPr>
        <w:t xml:space="preserve"> </w:t>
      </w:r>
      <w:r w:rsidR="00583092" w:rsidRPr="00AE2768">
        <w:rPr>
          <w:rFonts w:ascii="GHEA Grapalat" w:hAnsi="GHEA Grapalat" w:cs="Sylfaen"/>
          <w:szCs w:val="24"/>
          <w:lang w:val="hy-AM"/>
        </w:rPr>
        <w:t>կետի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կիրառման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նպատակով</w:t>
      </w:r>
      <w:r w:rsidR="00583092" w:rsidRPr="00AE2768">
        <w:rPr>
          <w:rFonts w:ascii="GHEA Grapalat" w:hAnsi="GHEA Grapalat" w:cs="Sylfaen"/>
          <w:szCs w:val="24"/>
        </w:rPr>
        <w:t xml:space="preserve"> </w:t>
      </w:r>
      <w:r w:rsidR="00F96621" w:rsidRPr="00AE2768">
        <w:rPr>
          <w:rFonts w:ascii="GHEA Grapalat" w:hAnsi="GHEA Grapalat" w:cs="Sylfaen"/>
          <w:szCs w:val="24"/>
        </w:rPr>
        <w:t xml:space="preserve">կարող է </w:t>
      </w:r>
      <w:r w:rsidR="00583092" w:rsidRPr="00AE2768">
        <w:rPr>
          <w:rFonts w:ascii="GHEA Grapalat" w:hAnsi="GHEA Grapalat" w:cs="Sylfaen"/>
          <w:szCs w:val="24"/>
          <w:lang w:val="hy-AM"/>
        </w:rPr>
        <w:t>հրավիրվ</w:t>
      </w:r>
      <w:r w:rsidR="00F96621" w:rsidRPr="00AE2768">
        <w:rPr>
          <w:rFonts w:ascii="GHEA Grapalat" w:hAnsi="GHEA Grapalat" w:cs="Sylfaen"/>
          <w:szCs w:val="24"/>
          <w:lang w:val="hy-AM"/>
        </w:rPr>
        <w:t xml:space="preserve">ել </w:t>
      </w:r>
      <w:r w:rsidR="00583092" w:rsidRPr="00AE2768">
        <w:rPr>
          <w:rFonts w:ascii="GHEA Grapalat" w:hAnsi="GHEA Grapalat" w:cs="Sylfaen"/>
          <w:szCs w:val="24"/>
          <w:lang w:val="hy-AM"/>
        </w:rPr>
        <w:t>հանձնաժողովի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արտահերթ</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նիստ։</w:t>
      </w:r>
    </w:p>
    <w:p w:rsidR="00E45ACA" w:rsidRPr="00AE2768" w:rsidRDefault="00A150A9" w:rsidP="00EF3662">
      <w:pPr>
        <w:pStyle w:val="norm"/>
        <w:spacing w:line="240" w:lineRule="auto"/>
        <w:ind w:firstLine="567"/>
        <w:rPr>
          <w:rFonts w:ascii="GHEA Grapalat" w:hAnsi="GHEA Grapalat" w:cs="Tahoma"/>
          <w:sz w:val="20"/>
          <w:lang w:val="hy-AM"/>
        </w:rPr>
      </w:pPr>
      <w:r w:rsidRPr="00AE2768">
        <w:rPr>
          <w:rFonts w:ascii="GHEA Grapalat" w:hAnsi="GHEA Grapalat"/>
          <w:spacing w:val="-6"/>
          <w:sz w:val="20"/>
          <w:lang w:val="hy-AM"/>
        </w:rPr>
        <w:t>8</w:t>
      </w:r>
      <w:r w:rsidR="00201DA0" w:rsidRPr="00AE2768">
        <w:rPr>
          <w:rFonts w:ascii="GHEA Grapalat" w:hAnsi="GHEA Grapalat"/>
          <w:spacing w:val="-6"/>
          <w:sz w:val="20"/>
          <w:lang w:val="hy-AM"/>
        </w:rPr>
        <w:t>.</w:t>
      </w:r>
      <w:r w:rsidR="00A5501E" w:rsidRPr="000D08B4">
        <w:rPr>
          <w:rFonts w:ascii="GHEA Grapalat" w:hAnsi="GHEA Grapalat"/>
          <w:spacing w:val="-6"/>
          <w:sz w:val="20"/>
          <w:lang w:val="af-ZA"/>
        </w:rPr>
        <w:t xml:space="preserve">22 </w:t>
      </w:r>
      <w:r w:rsidR="00E45ACA" w:rsidRPr="00AE2768">
        <w:rPr>
          <w:rFonts w:ascii="GHEA Grapalat" w:hAnsi="GHEA Grapalat" w:cs="Tahoma"/>
          <w:sz w:val="20"/>
          <w:lang w:val="hy-AM"/>
        </w:rPr>
        <w:t xml:space="preserve">Մինչև պայմանագիր կնքելը </w:t>
      </w:r>
      <w:r w:rsidR="004B383E" w:rsidRPr="00AE2768">
        <w:rPr>
          <w:rFonts w:ascii="GHEA Grapalat" w:hAnsi="GHEA Grapalat" w:cs="Tahoma"/>
          <w:sz w:val="20"/>
          <w:lang w:val="hy-AM"/>
        </w:rPr>
        <w:t>պ</w:t>
      </w:r>
      <w:r w:rsidR="00E45ACA" w:rsidRPr="00AE2768">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E2768">
        <w:rPr>
          <w:rFonts w:ascii="GHEA Grapalat" w:hAnsi="GHEA Grapalat" w:cs="Sylfaen"/>
          <w:lang w:val="hy-AM"/>
        </w:rPr>
        <w:t xml:space="preserve"> </w:t>
      </w:r>
      <w:r w:rsidR="00E45ACA" w:rsidRPr="00AE2768">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AE2768" w:rsidRDefault="00A150A9" w:rsidP="00EF3662">
      <w:pPr>
        <w:pStyle w:val="23"/>
        <w:spacing w:line="240" w:lineRule="auto"/>
        <w:ind w:firstLine="567"/>
        <w:rPr>
          <w:rFonts w:ascii="GHEA Grapalat" w:hAnsi="GHEA Grapalat" w:cs="Sylfaen"/>
          <w:szCs w:val="24"/>
        </w:rPr>
      </w:pPr>
      <w:r w:rsidRPr="00AE2768">
        <w:rPr>
          <w:rFonts w:ascii="GHEA Grapalat" w:hAnsi="GHEA Grapalat" w:cs="Sylfaen"/>
          <w:szCs w:val="24"/>
          <w:lang w:val="hy-AM"/>
        </w:rPr>
        <w:t>8</w:t>
      </w:r>
      <w:r w:rsidR="00201DA0" w:rsidRPr="00AE2768">
        <w:rPr>
          <w:rFonts w:ascii="GHEA Grapalat" w:hAnsi="GHEA Grapalat" w:cs="Sylfaen"/>
          <w:szCs w:val="24"/>
          <w:lang w:val="hy-AM"/>
        </w:rPr>
        <w:t>.</w:t>
      </w:r>
      <w:r w:rsidR="00A5501E" w:rsidRPr="000D08B4">
        <w:rPr>
          <w:rFonts w:ascii="GHEA Grapalat" w:hAnsi="GHEA Grapalat" w:cs="Sylfaen"/>
          <w:szCs w:val="24"/>
          <w:lang w:val="hy-AM"/>
        </w:rPr>
        <w:t xml:space="preserve">23 </w:t>
      </w:r>
      <w:r w:rsidR="00583092" w:rsidRPr="00AE2768">
        <w:rPr>
          <w:rFonts w:ascii="GHEA Grapalat" w:hAnsi="GHEA Grapalat" w:cs="Sylfaen"/>
          <w:szCs w:val="24"/>
          <w:lang w:val="hy-AM"/>
        </w:rPr>
        <w:t>Անգործության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ժամկետը</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պայմանագիր</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կնքելու</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մասին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որոշման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հայտարարության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հրապարակման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հաջորդող</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և</w:t>
      </w:r>
      <w:r w:rsidR="00583092" w:rsidRPr="00AE2768">
        <w:rPr>
          <w:rFonts w:ascii="GHEA Grapalat" w:hAnsi="GHEA Grapalat" w:cs="Sylfaen"/>
          <w:szCs w:val="24"/>
        </w:rPr>
        <w:t xml:space="preserve"> </w:t>
      </w:r>
      <w:r w:rsidR="004B383E" w:rsidRPr="00AE2768">
        <w:rPr>
          <w:rFonts w:ascii="GHEA Grapalat" w:hAnsi="GHEA Grapalat" w:cs="Sylfaen"/>
          <w:szCs w:val="24"/>
        </w:rPr>
        <w:t>պ</w:t>
      </w:r>
      <w:r w:rsidR="00583092" w:rsidRPr="00AE2768">
        <w:rPr>
          <w:rFonts w:ascii="GHEA Grapalat" w:hAnsi="GHEA Grapalat" w:cs="Sylfaen"/>
          <w:szCs w:val="24"/>
          <w:lang w:val="hy-AM"/>
        </w:rPr>
        <w:t>ատվիրատուի</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կողմից</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պայմանագիրը</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կնքելու</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իրավասության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առաջացման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օրվա</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միջև</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ընկած</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ժամանակահատվածն</w:t>
      </w:r>
      <w:r w:rsidR="00583092" w:rsidRPr="00AE2768">
        <w:rPr>
          <w:rFonts w:ascii="GHEA Grapalat" w:hAnsi="GHEA Grapalat" w:cs="Sylfaen"/>
          <w:szCs w:val="24"/>
        </w:rPr>
        <w:t xml:space="preserve"> </w:t>
      </w:r>
      <w:r w:rsidR="00583092" w:rsidRPr="00AE2768">
        <w:rPr>
          <w:rFonts w:ascii="GHEA Grapalat" w:hAnsi="GHEA Grapalat" w:cs="Sylfaen"/>
          <w:szCs w:val="24"/>
          <w:lang w:val="hy-AM"/>
        </w:rPr>
        <w:t>է։</w:t>
      </w:r>
    </w:p>
    <w:p w:rsidR="00583092" w:rsidRPr="00AE2768" w:rsidRDefault="00583092" w:rsidP="00EF3662">
      <w:pPr>
        <w:pStyle w:val="23"/>
        <w:spacing w:line="240" w:lineRule="auto"/>
        <w:ind w:firstLine="567"/>
        <w:rPr>
          <w:rFonts w:ascii="GHEA Grapalat" w:hAnsi="GHEA Grapalat"/>
          <w:i/>
          <w:lang w:val="es-ES"/>
        </w:rPr>
      </w:pPr>
      <w:r w:rsidRPr="00AE2768">
        <w:rPr>
          <w:rFonts w:ascii="GHEA Grapalat" w:hAnsi="GHEA Grapalat" w:cs="Sylfaen"/>
          <w:lang w:val="es-ES"/>
        </w:rPr>
        <w:lastRenderedPageBreak/>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սույն</w:t>
      </w:r>
      <w:r w:rsidRPr="00AE2768">
        <w:rPr>
          <w:rFonts w:ascii="GHEA Grapalat" w:hAnsi="GHEA Grapalat" w:cs="Arial"/>
          <w:lang w:val="es-ES"/>
        </w:rPr>
        <w:t xml:space="preserve"> </w:t>
      </w:r>
      <w:r w:rsidRPr="00AE2768">
        <w:rPr>
          <w:rFonts w:ascii="GHEA Grapalat" w:hAnsi="GHEA Grapalat" w:cs="Sylfaen"/>
          <w:lang w:val="es-ES"/>
        </w:rPr>
        <w:t>ընթացակարգի</w:t>
      </w:r>
      <w:r w:rsidRPr="00AE2768">
        <w:rPr>
          <w:rFonts w:ascii="GHEA Grapalat" w:hAnsi="GHEA Grapalat" w:cs="Arial"/>
          <w:lang w:val="es-ES"/>
        </w:rPr>
        <w:t xml:space="preserve"> </w:t>
      </w:r>
      <w:r w:rsidRPr="00AE2768">
        <w:rPr>
          <w:rFonts w:ascii="GHEA Grapalat" w:hAnsi="GHEA Grapalat" w:cs="Sylfaen"/>
          <w:lang w:val="es-ES"/>
        </w:rPr>
        <w:t xml:space="preserve">դեպքում </w:t>
      </w:r>
      <w:r w:rsidR="006657A3" w:rsidRPr="00AE2768">
        <w:rPr>
          <w:rFonts w:ascii="GHEA Grapalat" w:hAnsi="GHEA Grapalat" w:cs="Sylfaen"/>
          <w:lang w:val="es-ES"/>
        </w:rPr>
        <w:t>«</w:t>
      </w:r>
      <w:r w:rsidR="00941FCE">
        <w:rPr>
          <w:rFonts w:ascii="GHEA Grapalat" w:hAnsi="GHEA Grapalat" w:cs="Sylfaen"/>
          <w:lang w:val="hy-AM"/>
        </w:rPr>
        <w:t>5</w:t>
      </w:r>
      <w:r w:rsidR="006657A3" w:rsidRPr="00AE2768">
        <w:rPr>
          <w:rFonts w:ascii="GHEA Grapalat" w:hAnsi="GHEA Grapalat" w:cs="Sylfaen"/>
          <w:lang w:val="es-ES"/>
        </w:rPr>
        <w:t>»</w:t>
      </w:r>
      <w:r w:rsidRPr="00AE2768">
        <w:rPr>
          <w:rFonts w:ascii="GHEA Grapalat" w:hAnsi="GHEA Grapalat" w:cs="Sylfaen"/>
          <w:lang w:val="es-ES"/>
        </w:rPr>
        <w:t xml:space="preserve"> օրացուցային</w:t>
      </w:r>
      <w:r w:rsidRPr="00AE2768">
        <w:rPr>
          <w:rFonts w:ascii="GHEA Grapalat" w:hAnsi="GHEA Grapalat" w:cs="Arial"/>
          <w:lang w:val="es-ES"/>
        </w:rPr>
        <w:t xml:space="preserve"> </w:t>
      </w:r>
      <w:r w:rsidRPr="00AE2768">
        <w:rPr>
          <w:rFonts w:ascii="GHEA Grapalat" w:hAnsi="GHEA Grapalat" w:cs="Sylfaen"/>
          <w:lang w:val="es-ES"/>
        </w:rPr>
        <w:t>օր</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Tahoma"/>
          <w:lang w:val="es-ES"/>
        </w:rPr>
        <w:t>։</w:t>
      </w:r>
      <w:r w:rsidRPr="00AE2768">
        <w:rPr>
          <w:rFonts w:ascii="GHEA Grapalat" w:hAnsi="GHEA Grapalat"/>
          <w:lang w:val="es-ES"/>
        </w:rPr>
        <w:t xml:space="preserve"> </w:t>
      </w:r>
      <w:r w:rsidRPr="00AE2768">
        <w:rPr>
          <w:rFonts w:ascii="GHEA Grapalat" w:hAnsi="GHEA Grapalat" w:cs="Sylfaen"/>
          <w:lang w:val="es-ES"/>
        </w:rPr>
        <w:t>Անգործության</w:t>
      </w:r>
      <w:r w:rsidRPr="00AE2768">
        <w:rPr>
          <w:rFonts w:ascii="GHEA Grapalat" w:hAnsi="GHEA Grapalat" w:cs="Arial"/>
          <w:lang w:val="es-ES"/>
        </w:rPr>
        <w:t xml:space="preserve"> </w:t>
      </w:r>
      <w:r w:rsidRPr="00AE2768">
        <w:rPr>
          <w:rFonts w:ascii="GHEA Grapalat" w:hAnsi="GHEA Grapalat" w:cs="Sylfaen"/>
          <w:lang w:val="es-ES"/>
        </w:rPr>
        <w:t>ժամկետը</w:t>
      </w:r>
      <w:r w:rsidRPr="00AE2768">
        <w:rPr>
          <w:rFonts w:ascii="GHEA Grapalat" w:hAnsi="GHEA Grapalat" w:cs="Arial"/>
          <w:lang w:val="es-ES"/>
        </w:rPr>
        <w:t xml:space="preserve"> </w:t>
      </w:r>
      <w:r w:rsidRPr="00AE2768">
        <w:rPr>
          <w:rFonts w:ascii="GHEA Grapalat" w:hAnsi="GHEA Grapalat" w:cs="Sylfaen"/>
          <w:lang w:val="es-ES"/>
        </w:rPr>
        <w:t>կիրառելի</w:t>
      </w:r>
      <w:r w:rsidRPr="00AE2768">
        <w:rPr>
          <w:rFonts w:ascii="GHEA Grapalat" w:hAnsi="GHEA Grapalat" w:cs="Arial"/>
          <w:lang w:val="es-ES"/>
        </w:rPr>
        <w:t xml:space="preserve"> </w:t>
      </w:r>
      <w:r w:rsidRPr="00AE2768">
        <w:rPr>
          <w:rFonts w:ascii="GHEA Grapalat" w:hAnsi="GHEA Grapalat" w:cs="Sylfaen"/>
          <w:lang w:val="es-ES"/>
        </w:rPr>
        <w:t>չէ</w:t>
      </w:r>
      <w:r w:rsidRPr="00AE2768">
        <w:rPr>
          <w:rFonts w:ascii="GHEA Grapalat" w:hAnsi="GHEA Grapalat" w:cs="Arial"/>
          <w:lang w:val="es-ES"/>
        </w:rPr>
        <w:t xml:space="preserve">, </w:t>
      </w:r>
      <w:r w:rsidRPr="00AE2768">
        <w:rPr>
          <w:rFonts w:ascii="GHEA Grapalat" w:hAnsi="GHEA Grapalat" w:cs="Sylfaen"/>
          <w:lang w:val="es-ES"/>
        </w:rPr>
        <w:t>եթե</w:t>
      </w:r>
      <w:r w:rsidRPr="00AE2768">
        <w:rPr>
          <w:rFonts w:ascii="GHEA Grapalat" w:hAnsi="GHEA Grapalat" w:cs="Arial"/>
          <w:lang w:val="es-ES"/>
        </w:rPr>
        <w:t xml:space="preserve"> </w:t>
      </w:r>
      <w:r w:rsidRPr="00AE2768">
        <w:rPr>
          <w:rFonts w:ascii="GHEA Grapalat" w:hAnsi="GHEA Grapalat" w:cs="Sylfaen"/>
          <w:lang w:val="es-ES"/>
        </w:rPr>
        <w:t>միայն</w:t>
      </w:r>
      <w:r w:rsidRPr="00AE2768">
        <w:rPr>
          <w:rFonts w:ascii="GHEA Grapalat" w:hAnsi="GHEA Grapalat" w:cs="Arial"/>
          <w:lang w:val="es-ES"/>
        </w:rPr>
        <w:t xml:space="preserve"> </w:t>
      </w:r>
      <w:r w:rsidRPr="00AE2768">
        <w:rPr>
          <w:rFonts w:ascii="GHEA Grapalat" w:hAnsi="GHEA Grapalat" w:cs="Sylfaen"/>
          <w:lang w:val="es-ES"/>
        </w:rPr>
        <w:t>մեկ</w:t>
      </w:r>
      <w:r w:rsidRPr="00AE2768">
        <w:rPr>
          <w:rFonts w:ascii="GHEA Grapalat" w:hAnsi="GHEA Grapalat" w:cs="Arial"/>
          <w:lang w:val="es-ES"/>
        </w:rPr>
        <w:t xml:space="preserve"> </w:t>
      </w:r>
      <w:r w:rsidR="004B383E" w:rsidRPr="00AE2768">
        <w:rPr>
          <w:rFonts w:ascii="GHEA Grapalat" w:hAnsi="GHEA Grapalat" w:cs="Arial"/>
          <w:lang w:val="es-ES"/>
        </w:rPr>
        <w:t>մ</w:t>
      </w:r>
      <w:r w:rsidRPr="00AE2768">
        <w:rPr>
          <w:rFonts w:ascii="GHEA Grapalat" w:hAnsi="GHEA Grapalat" w:cs="Sylfaen"/>
          <w:lang w:val="es-ES"/>
        </w:rPr>
        <w:t>ասնակից</w:t>
      </w:r>
      <w:r w:rsidR="00E45ACA" w:rsidRPr="00AE2768">
        <w:rPr>
          <w:rFonts w:ascii="GHEA Grapalat" w:hAnsi="GHEA Grapalat" w:cs="Sylfaen"/>
          <w:lang w:val="es-ES"/>
        </w:rPr>
        <w:t xml:space="preserve"> է հայտ ներկայացրել</w:t>
      </w:r>
      <w:r w:rsidRPr="00AE2768">
        <w:rPr>
          <w:rFonts w:ascii="GHEA Grapalat" w:hAnsi="GHEA Grapalat"/>
          <w:i/>
          <w:lang w:val="es-ES"/>
        </w:rPr>
        <w:t>,</w:t>
      </w:r>
      <w:r w:rsidRPr="00AE2768">
        <w:rPr>
          <w:rFonts w:ascii="GHEA Grapalat" w:hAnsi="GHEA Grapalat"/>
          <w:lang w:val="es-ES"/>
        </w:rPr>
        <w:t xml:space="preserve"> </w:t>
      </w:r>
      <w:r w:rsidRPr="00AE2768">
        <w:rPr>
          <w:rFonts w:ascii="GHEA Grapalat" w:hAnsi="GHEA Grapalat" w:cs="Sylfaen"/>
          <w:lang w:val="es-ES"/>
        </w:rPr>
        <w:t>որի</w:t>
      </w:r>
      <w:r w:rsidRPr="00AE2768">
        <w:rPr>
          <w:rFonts w:ascii="GHEA Grapalat" w:hAnsi="GHEA Grapalat" w:cs="Arial"/>
          <w:lang w:val="es-ES"/>
        </w:rPr>
        <w:t xml:space="preserve"> </w:t>
      </w:r>
      <w:r w:rsidRPr="00AE2768">
        <w:rPr>
          <w:rFonts w:ascii="GHEA Grapalat" w:hAnsi="GHEA Grapalat" w:cs="Sylfaen"/>
          <w:lang w:val="es-ES"/>
        </w:rPr>
        <w:t>հետ</w:t>
      </w:r>
      <w:r w:rsidRPr="00AE2768">
        <w:rPr>
          <w:rFonts w:ascii="GHEA Grapalat" w:hAnsi="GHEA Grapalat" w:cs="Arial"/>
          <w:lang w:val="es-ES"/>
        </w:rPr>
        <w:t xml:space="preserve"> </w:t>
      </w:r>
      <w:r w:rsidRPr="00AE2768">
        <w:rPr>
          <w:rFonts w:ascii="GHEA Grapalat" w:hAnsi="GHEA Grapalat" w:cs="Sylfaen"/>
          <w:lang w:val="es-ES"/>
        </w:rPr>
        <w:t>կնքվում</w:t>
      </w:r>
      <w:r w:rsidRPr="00AE2768">
        <w:rPr>
          <w:rFonts w:ascii="GHEA Grapalat" w:hAnsi="GHEA Grapalat" w:cs="Arial"/>
          <w:lang w:val="es-ES"/>
        </w:rPr>
        <w:t xml:space="preserve"> </w:t>
      </w:r>
      <w:r w:rsidRPr="00AE2768">
        <w:rPr>
          <w:rFonts w:ascii="GHEA Grapalat" w:hAnsi="GHEA Grapalat" w:cs="Sylfaen"/>
          <w:lang w:val="es-ES"/>
        </w:rPr>
        <w:t>է</w:t>
      </w:r>
      <w:r w:rsidRPr="00AE2768">
        <w:rPr>
          <w:rFonts w:ascii="GHEA Grapalat" w:hAnsi="GHEA Grapalat" w:cs="Arial"/>
          <w:lang w:val="es-ES"/>
        </w:rPr>
        <w:t xml:space="preserve"> </w:t>
      </w:r>
      <w:r w:rsidRPr="00AE2768">
        <w:rPr>
          <w:rFonts w:ascii="GHEA Grapalat" w:hAnsi="GHEA Grapalat" w:cs="Sylfaen"/>
          <w:lang w:val="es-ES"/>
        </w:rPr>
        <w:t>պայմանագիր</w:t>
      </w:r>
      <w:r w:rsidRPr="00AE2768">
        <w:rPr>
          <w:rFonts w:ascii="GHEA Grapalat" w:hAnsi="GHEA Grapalat" w:cs="Arial"/>
          <w:lang w:val="es-ES"/>
        </w:rPr>
        <w:t>:</w:t>
      </w:r>
    </w:p>
    <w:p w:rsidR="00583092" w:rsidRPr="00AE2768" w:rsidRDefault="00583092" w:rsidP="00EF3662">
      <w:pPr>
        <w:pStyle w:val="23"/>
        <w:spacing w:line="240" w:lineRule="auto"/>
        <w:ind w:firstLine="567"/>
        <w:rPr>
          <w:rFonts w:ascii="GHEA Grapalat" w:hAnsi="GHEA Grapalat" w:cs="Sylfaen"/>
          <w:szCs w:val="24"/>
          <w:lang w:val="es-ES"/>
        </w:rPr>
      </w:pPr>
      <w:r w:rsidRPr="00AE2768">
        <w:rPr>
          <w:rFonts w:ascii="GHEA Grapalat" w:hAnsi="GHEA Grapalat" w:cs="Sylfaen"/>
          <w:szCs w:val="24"/>
          <w:lang w:val="ru-RU"/>
        </w:rPr>
        <w:t>Պատվիրատուն</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պայմանագիրը</w:t>
      </w:r>
      <w:r w:rsidRPr="00AE2768">
        <w:rPr>
          <w:rFonts w:ascii="GHEA Grapalat" w:hAnsi="GHEA Grapalat" w:cs="Sylfaen"/>
          <w:szCs w:val="24"/>
          <w:lang w:val="es-ES"/>
        </w:rPr>
        <w:t xml:space="preserve"> </w:t>
      </w:r>
      <w:r w:rsidRPr="00AE2768">
        <w:rPr>
          <w:rFonts w:ascii="GHEA Grapalat" w:hAnsi="GHEA Grapalat" w:cs="Sylfaen"/>
          <w:szCs w:val="24"/>
          <w:lang w:val="ru-RU"/>
        </w:rPr>
        <w:t>կնքում</w:t>
      </w:r>
      <w:r w:rsidRPr="00AE2768">
        <w:rPr>
          <w:rFonts w:ascii="GHEA Grapalat" w:hAnsi="GHEA Grapalat" w:cs="Sylfaen"/>
          <w:szCs w:val="24"/>
          <w:lang w:val="es-ES"/>
        </w:rPr>
        <w:t xml:space="preserve"> </w:t>
      </w:r>
      <w:r w:rsidRPr="00AE2768">
        <w:rPr>
          <w:rFonts w:ascii="GHEA Grapalat" w:hAnsi="GHEA Grapalat" w:cs="Sylfaen"/>
          <w:szCs w:val="24"/>
          <w:lang w:val="ru-RU"/>
        </w:rPr>
        <w:t>է</w:t>
      </w:r>
      <w:r w:rsidRPr="00AE2768">
        <w:rPr>
          <w:rFonts w:ascii="GHEA Grapalat" w:hAnsi="GHEA Grapalat" w:cs="Sylfaen"/>
          <w:szCs w:val="24"/>
          <w:lang w:val="es-ES"/>
        </w:rPr>
        <w:t xml:space="preserve">, </w:t>
      </w:r>
      <w:r w:rsidRPr="00AE2768">
        <w:rPr>
          <w:rFonts w:ascii="GHEA Grapalat" w:hAnsi="GHEA Grapalat" w:cs="Sylfaen"/>
          <w:szCs w:val="24"/>
          <w:lang w:val="ru-RU"/>
        </w:rPr>
        <w:t>եթե</w:t>
      </w:r>
      <w:r w:rsidRPr="00AE2768">
        <w:rPr>
          <w:rFonts w:ascii="GHEA Grapalat" w:hAnsi="GHEA Grapalat" w:cs="Sylfaen"/>
          <w:szCs w:val="24"/>
          <w:lang w:val="es-ES"/>
        </w:rPr>
        <w:t xml:space="preserve"> </w:t>
      </w:r>
      <w:r w:rsidRPr="00AE2768">
        <w:rPr>
          <w:rFonts w:ascii="GHEA Grapalat" w:hAnsi="GHEA Grapalat" w:cs="Sylfaen"/>
          <w:szCs w:val="24"/>
          <w:lang w:val="ru-RU"/>
        </w:rPr>
        <w:t>սույն</w:t>
      </w:r>
      <w:r w:rsidRPr="00AE2768">
        <w:rPr>
          <w:rFonts w:ascii="GHEA Grapalat" w:hAnsi="GHEA Grapalat" w:cs="Sylfaen"/>
          <w:szCs w:val="24"/>
          <w:lang w:val="es-ES"/>
        </w:rPr>
        <w:t xml:space="preserve"> </w:t>
      </w:r>
      <w:r w:rsidRPr="00AE2768">
        <w:rPr>
          <w:rFonts w:ascii="GHEA Grapalat" w:hAnsi="GHEA Grapalat" w:cs="Sylfaen"/>
          <w:szCs w:val="24"/>
          <w:lang w:val="ru-RU"/>
        </w:rPr>
        <w:t>կետով</w:t>
      </w:r>
      <w:r w:rsidRPr="00AE2768">
        <w:rPr>
          <w:rFonts w:ascii="GHEA Grapalat" w:hAnsi="GHEA Grapalat" w:cs="Sylfaen"/>
          <w:szCs w:val="24"/>
          <w:lang w:val="es-ES"/>
        </w:rPr>
        <w:t xml:space="preserve"> </w:t>
      </w:r>
      <w:r w:rsidRPr="00AE2768">
        <w:rPr>
          <w:rFonts w:ascii="GHEA Grapalat" w:hAnsi="GHEA Grapalat" w:cs="Sylfaen"/>
          <w:szCs w:val="24"/>
          <w:lang w:val="ru-RU"/>
        </w:rPr>
        <w:t>նախատեսված</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ժամկետում</w:t>
      </w:r>
      <w:r w:rsidRPr="00AE2768">
        <w:rPr>
          <w:rFonts w:ascii="GHEA Grapalat" w:hAnsi="GHEA Grapalat" w:cs="Sylfaen"/>
          <w:szCs w:val="24"/>
          <w:lang w:val="es-ES"/>
        </w:rPr>
        <w:t xml:space="preserve"> </w:t>
      </w:r>
      <w:r w:rsidRPr="00AE2768">
        <w:rPr>
          <w:rFonts w:ascii="GHEA Grapalat" w:hAnsi="GHEA Grapalat" w:cs="Sylfaen"/>
          <w:szCs w:val="24"/>
          <w:lang w:val="ru-RU"/>
        </w:rPr>
        <w:t>որևէ</w:t>
      </w:r>
      <w:r w:rsidRPr="00AE2768">
        <w:rPr>
          <w:rFonts w:ascii="GHEA Grapalat" w:hAnsi="GHEA Grapalat" w:cs="Sylfaen"/>
          <w:szCs w:val="24"/>
          <w:lang w:val="es-ES"/>
        </w:rPr>
        <w:t xml:space="preserve"> </w:t>
      </w:r>
      <w:r w:rsidR="004B383E" w:rsidRPr="00AE2768">
        <w:rPr>
          <w:rFonts w:ascii="GHEA Grapalat" w:hAnsi="GHEA Grapalat" w:cs="Sylfaen"/>
          <w:szCs w:val="24"/>
          <w:lang w:val="es-ES"/>
        </w:rPr>
        <w:t>մ</w:t>
      </w:r>
      <w:r w:rsidRPr="00AE2768">
        <w:rPr>
          <w:rFonts w:ascii="GHEA Grapalat" w:hAnsi="GHEA Grapalat" w:cs="Sylfaen"/>
          <w:szCs w:val="24"/>
          <w:lang w:val="ru-RU"/>
        </w:rPr>
        <w:t>ասնակից</w:t>
      </w:r>
      <w:r w:rsidRPr="00AE2768">
        <w:rPr>
          <w:rFonts w:ascii="GHEA Grapalat" w:hAnsi="GHEA Grapalat" w:cs="Sylfaen"/>
          <w:szCs w:val="24"/>
          <w:lang w:val="es-ES"/>
        </w:rPr>
        <w:t xml:space="preserve"> </w:t>
      </w:r>
      <w:r w:rsidR="0032071C" w:rsidRPr="00AE2768">
        <w:rPr>
          <w:rFonts w:ascii="GHEA Grapalat" w:hAnsi="GHEA Grapalat" w:cs="Sylfaen"/>
        </w:rPr>
        <w:t>գնումների հետ կապված բողոքներ քննող անձին</w:t>
      </w:r>
      <w:r w:rsidRPr="00AE2768">
        <w:rPr>
          <w:rFonts w:ascii="GHEA Grapalat" w:hAnsi="GHEA Grapalat" w:cs="Sylfaen"/>
          <w:szCs w:val="24"/>
          <w:lang w:val="es-ES"/>
        </w:rPr>
        <w:t xml:space="preserve"> </w:t>
      </w:r>
      <w:r w:rsidRPr="00AE2768">
        <w:rPr>
          <w:rFonts w:ascii="GHEA Grapalat" w:hAnsi="GHEA Grapalat" w:cs="Sylfaen"/>
          <w:szCs w:val="24"/>
          <w:lang w:val="ru-RU"/>
        </w:rPr>
        <w:t>չի</w:t>
      </w:r>
      <w:r w:rsidRPr="00AE2768">
        <w:rPr>
          <w:rFonts w:ascii="GHEA Grapalat" w:hAnsi="GHEA Grapalat" w:cs="Sylfaen"/>
          <w:szCs w:val="24"/>
          <w:lang w:val="es-ES"/>
        </w:rPr>
        <w:t xml:space="preserve"> </w:t>
      </w:r>
      <w:r w:rsidRPr="00AE2768">
        <w:rPr>
          <w:rFonts w:ascii="GHEA Grapalat" w:hAnsi="GHEA Grapalat" w:cs="Sylfaen"/>
          <w:szCs w:val="24"/>
          <w:lang w:val="ru-RU"/>
        </w:rPr>
        <w:t>բողոքարկում</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w:t>
      </w:r>
      <w:r w:rsidRPr="00AE2768">
        <w:rPr>
          <w:rFonts w:ascii="GHEA Grapalat" w:hAnsi="GHEA Grapalat" w:cs="Sylfaen"/>
          <w:szCs w:val="24"/>
          <w:lang w:val="es-ES"/>
        </w:rPr>
        <w:t xml:space="preserve"> </w:t>
      </w:r>
      <w:r w:rsidRPr="00AE2768">
        <w:rPr>
          <w:rFonts w:ascii="GHEA Grapalat" w:hAnsi="GHEA Grapalat" w:cs="Sylfaen"/>
          <w:szCs w:val="24"/>
          <w:lang w:val="ru-RU"/>
        </w:rPr>
        <w:t>կնքելու</w:t>
      </w:r>
      <w:r w:rsidRPr="00AE2768">
        <w:rPr>
          <w:rFonts w:ascii="GHEA Grapalat" w:hAnsi="GHEA Grapalat" w:cs="Sylfaen"/>
          <w:szCs w:val="24"/>
          <w:lang w:val="es-ES"/>
        </w:rPr>
        <w:t xml:space="preserve"> </w:t>
      </w:r>
      <w:r w:rsidRPr="00AE2768">
        <w:rPr>
          <w:rFonts w:ascii="GHEA Grapalat" w:hAnsi="GHEA Grapalat" w:cs="Sylfaen"/>
          <w:szCs w:val="24"/>
          <w:lang w:val="ru-RU"/>
        </w:rPr>
        <w:t>մասին</w:t>
      </w:r>
      <w:r w:rsidRPr="00AE2768">
        <w:rPr>
          <w:rFonts w:ascii="GHEA Grapalat" w:hAnsi="GHEA Grapalat" w:cs="Sylfaen"/>
          <w:szCs w:val="24"/>
          <w:lang w:val="es-ES"/>
        </w:rPr>
        <w:t xml:space="preserve"> </w:t>
      </w:r>
      <w:r w:rsidRPr="00AE2768">
        <w:rPr>
          <w:rFonts w:ascii="GHEA Grapalat" w:hAnsi="GHEA Grapalat" w:cs="Sylfaen"/>
          <w:szCs w:val="24"/>
          <w:lang w:val="ru-RU"/>
        </w:rPr>
        <w:t>որոշումը։</w:t>
      </w:r>
      <w:r w:rsidRPr="00AE2768">
        <w:rPr>
          <w:rFonts w:ascii="GHEA Grapalat" w:hAnsi="GHEA Grapalat" w:cs="Sylfaen"/>
          <w:szCs w:val="24"/>
          <w:lang w:val="es-ES"/>
        </w:rPr>
        <w:t xml:space="preserve"> </w:t>
      </w:r>
      <w:r w:rsidRPr="00AE2768">
        <w:rPr>
          <w:rFonts w:ascii="GHEA Grapalat" w:hAnsi="GHEA Grapalat" w:cs="Sylfaen"/>
          <w:szCs w:val="24"/>
          <w:lang w:val="ru-RU"/>
        </w:rPr>
        <w:t>Մինչև</w:t>
      </w:r>
      <w:r w:rsidRPr="00AE2768">
        <w:rPr>
          <w:rFonts w:ascii="GHEA Grapalat" w:hAnsi="GHEA Grapalat" w:cs="Sylfaen"/>
          <w:szCs w:val="24"/>
          <w:lang w:val="es-ES"/>
        </w:rPr>
        <w:t xml:space="preserve"> </w:t>
      </w:r>
      <w:r w:rsidRPr="00AE2768">
        <w:rPr>
          <w:rFonts w:ascii="GHEA Grapalat" w:hAnsi="GHEA Grapalat" w:cs="Sylfaen"/>
          <w:szCs w:val="24"/>
          <w:lang w:val="ru-RU"/>
        </w:rPr>
        <w:t>անգործության</w:t>
      </w:r>
      <w:r w:rsidRPr="00AE2768">
        <w:rPr>
          <w:rFonts w:ascii="GHEA Grapalat" w:hAnsi="GHEA Grapalat" w:cs="Sylfaen"/>
          <w:szCs w:val="24"/>
          <w:lang w:val="es-ES"/>
        </w:rPr>
        <w:t xml:space="preserve"> </w:t>
      </w:r>
      <w:r w:rsidRPr="00AE2768">
        <w:rPr>
          <w:rFonts w:ascii="GHEA Grapalat" w:hAnsi="GHEA Grapalat" w:cs="Sylfaen"/>
          <w:szCs w:val="24"/>
          <w:lang w:val="ru-RU"/>
        </w:rPr>
        <w:t>ժամկետը</w:t>
      </w:r>
      <w:r w:rsidRPr="00AE2768">
        <w:rPr>
          <w:rFonts w:ascii="GHEA Grapalat" w:hAnsi="GHEA Grapalat" w:cs="Sylfaen"/>
          <w:szCs w:val="24"/>
          <w:lang w:val="es-ES"/>
        </w:rPr>
        <w:t xml:space="preserve"> </w:t>
      </w:r>
      <w:r w:rsidRPr="00AE2768">
        <w:rPr>
          <w:rFonts w:ascii="GHEA Grapalat" w:hAnsi="GHEA Grapalat" w:cs="Sylfaen"/>
          <w:szCs w:val="24"/>
          <w:lang w:val="ru-RU"/>
        </w:rPr>
        <w:t>լրանալը</w:t>
      </w:r>
      <w:r w:rsidRPr="00AE2768">
        <w:rPr>
          <w:rFonts w:ascii="GHEA Grapalat" w:hAnsi="GHEA Grapalat" w:cs="Sylfaen"/>
          <w:szCs w:val="24"/>
          <w:lang w:val="es-ES"/>
        </w:rPr>
        <w:t xml:space="preserve"> </w:t>
      </w:r>
      <w:r w:rsidR="008A120F" w:rsidRPr="00AE2768">
        <w:rPr>
          <w:rFonts w:ascii="GHEA Grapalat" w:hAnsi="GHEA Grapalat" w:cs="Sylfaen"/>
          <w:szCs w:val="24"/>
          <w:lang w:val="ru-RU"/>
        </w:rPr>
        <w:t>կամ</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առանց</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պայմանագիր</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կնքելու</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մասին</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հայտարարության</w:t>
      </w:r>
      <w:r w:rsidR="008A120F" w:rsidRPr="00AE2768">
        <w:rPr>
          <w:rFonts w:ascii="GHEA Grapalat" w:hAnsi="GHEA Grapalat" w:cs="Sylfaen"/>
          <w:szCs w:val="24"/>
          <w:lang w:val="es-ES"/>
        </w:rPr>
        <w:t xml:space="preserve"> </w:t>
      </w:r>
      <w:r w:rsidR="008A120F" w:rsidRPr="00AE2768">
        <w:rPr>
          <w:rFonts w:ascii="GHEA Grapalat" w:hAnsi="GHEA Grapalat" w:cs="Sylfaen"/>
          <w:szCs w:val="24"/>
          <w:lang w:val="ru-RU"/>
        </w:rPr>
        <w:t>հրապարակման</w:t>
      </w:r>
      <w:r w:rsidR="008A120F" w:rsidRPr="00AE2768">
        <w:rPr>
          <w:rFonts w:ascii="GHEA Grapalat" w:hAnsi="GHEA Grapalat" w:cs="Sylfaen"/>
          <w:szCs w:val="24"/>
          <w:lang w:val="es-ES"/>
        </w:rPr>
        <w:t xml:space="preserve"> </w:t>
      </w:r>
      <w:r w:rsidRPr="00AE2768">
        <w:rPr>
          <w:rFonts w:ascii="GHEA Grapalat" w:hAnsi="GHEA Grapalat" w:cs="Sylfaen"/>
          <w:szCs w:val="24"/>
          <w:lang w:val="ru-RU"/>
        </w:rPr>
        <w:t>կնք</w:t>
      </w:r>
      <w:r w:rsidR="008A120F" w:rsidRPr="00AE2768">
        <w:rPr>
          <w:rFonts w:ascii="GHEA Grapalat" w:hAnsi="GHEA Grapalat" w:cs="Sylfaen"/>
          <w:szCs w:val="24"/>
          <w:lang w:val="en-US"/>
        </w:rPr>
        <w:t>վ</w:t>
      </w:r>
      <w:r w:rsidRPr="00AE2768">
        <w:rPr>
          <w:rFonts w:ascii="GHEA Grapalat" w:hAnsi="GHEA Grapalat" w:cs="Sylfaen"/>
          <w:szCs w:val="24"/>
          <w:lang w:val="ru-RU"/>
        </w:rPr>
        <w:t>ած</w:t>
      </w:r>
      <w:r w:rsidRPr="00AE2768">
        <w:rPr>
          <w:rFonts w:ascii="GHEA Grapalat" w:hAnsi="GHEA Grapalat" w:cs="Sylfaen"/>
          <w:szCs w:val="24"/>
          <w:lang w:val="es-ES"/>
        </w:rPr>
        <w:t xml:space="preserve"> </w:t>
      </w:r>
      <w:r w:rsidRPr="00AE2768">
        <w:rPr>
          <w:rFonts w:ascii="GHEA Grapalat" w:hAnsi="GHEA Grapalat" w:cs="Sylfaen"/>
          <w:szCs w:val="24"/>
          <w:lang w:val="ru-RU"/>
        </w:rPr>
        <w:t>պայմանագիրն</w:t>
      </w:r>
      <w:r w:rsidRPr="00AE2768">
        <w:rPr>
          <w:rFonts w:ascii="GHEA Grapalat" w:hAnsi="GHEA Grapalat" w:cs="Sylfaen"/>
          <w:szCs w:val="24"/>
          <w:lang w:val="es-ES"/>
        </w:rPr>
        <w:t xml:space="preserve"> </w:t>
      </w:r>
      <w:r w:rsidRPr="00AE2768">
        <w:rPr>
          <w:rFonts w:ascii="GHEA Grapalat" w:hAnsi="GHEA Grapalat" w:cs="Sylfaen"/>
          <w:szCs w:val="24"/>
          <w:lang w:val="ru-RU"/>
        </w:rPr>
        <w:t>առ</w:t>
      </w:r>
      <w:r w:rsidR="008A120F" w:rsidRPr="00AE2768">
        <w:rPr>
          <w:rFonts w:ascii="GHEA Grapalat" w:hAnsi="GHEA Grapalat" w:cs="Sylfaen"/>
          <w:szCs w:val="24"/>
          <w:lang w:val="es-ES"/>
        </w:rPr>
        <w:t xml:space="preserve"> </w:t>
      </w:r>
      <w:r w:rsidRPr="00AE2768">
        <w:rPr>
          <w:rFonts w:ascii="GHEA Grapalat" w:hAnsi="GHEA Grapalat" w:cs="Sylfaen"/>
          <w:szCs w:val="24"/>
          <w:lang w:val="ru-RU"/>
        </w:rPr>
        <w:t>ոչինչ</w:t>
      </w:r>
      <w:r w:rsidRPr="00AE2768">
        <w:rPr>
          <w:rFonts w:ascii="GHEA Grapalat" w:hAnsi="GHEA Grapalat" w:cs="Sylfaen"/>
          <w:szCs w:val="24"/>
          <w:lang w:val="es-ES"/>
        </w:rPr>
        <w:t xml:space="preserve"> </w:t>
      </w:r>
      <w:r w:rsidRPr="00AE2768">
        <w:rPr>
          <w:rFonts w:ascii="GHEA Grapalat" w:hAnsi="GHEA Grapalat" w:cs="Sylfaen"/>
          <w:szCs w:val="24"/>
          <w:lang w:val="ru-RU"/>
        </w:rPr>
        <w:t>է։</w:t>
      </w:r>
    </w:p>
    <w:p w:rsidR="00583092" w:rsidRPr="00AE2768" w:rsidRDefault="00583092" w:rsidP="00EF3662">
      <w:pPr>
        <w:ind w:firstLine="567"/>
        <w:jc w:val="center"/>
        <w:rPr>
          <w:rFonts w:ascii="GHEA Grapalat" w:hAnsi="GHEA Grapalat"/>
          <w:b/>
          <w:sz w:val="20"/>
          <w:lang w:val="es-ES"/>
        </w:rPr>
      </w:pPr>
    </w:p>
    <w:p w:rsidR="00037DDE" w:rsidRPr="00AE2768" w:rsidRDefault="00037DDE" w:rsidP="00EF3662">
      <w:pPr>
        <w:ind w:firstLine="567"/>
        <w:jc w:val="center"/>
        <w:rPr>
          <w:rFonts w:ascii="GHEA Grapalat" w:hAnsi="GHEA Grapalat"/>
          <w:b/>
          <w:sz w:val="20"/>
          <w:lang w:val="es-ES"/>
        </w:rPr>
      </w:pPr>
    </w:p>
    <w:p w:rsidR="000313A6" w:rsidRPr="00AE2768" w:rsidRDefault="00AA0AD8" w:rsidP="00EF3662">
      <w:pPr>
        <w:jc w:val="center"/>
        <w:rPr>
          <w:rFonts w:ascii="GHEA Grapalat" w:hAnsi="GHEA Grapalat" w:cs="Arial"/>
          <w:b/>
          <w:iCs/>
          <w:sz w:val="20"/>
          <w:lang w:val="af-ZA"/>
        </w:rPr>
      </w:pPr>
      <w:r w:rsidRPr="00AE2768">
        <w:rPr>
          <w:rFonts w:ascii="GHEA Grapalat" w:hAnsi="GHEA Grapalat"/>
          <w:b/>
          <w:iCs/>
          <w:sz w:val="20"/>
          <w:lang w:val="es-ES"/>
        </w:rPr>
        <w:t>9</w:t>
      </w:r>
      <w:r w:rsidR="008D5016" w:rsidRPr="00AE2768">
        <w:rPr>
          <w:rFonts w:ascii="GHEA Grapalat" w:hAnsi="GHEA Grapalat"/>
          <w:b/>
          <w:iCs/>
          <w:sz w:val="20"/>
          <w:lang w:val="af-ZA"/>
        </w:rPr>
        <w:t xml:space="preserve">. </w:t>
      </w:r>
      <w:r w:rsidR="008D5016" w:rsidRPr="00AE2768">
        <w:rPr>
          <w:rFonts w:ascii="GHEA Grapalat" w:hAnsi="GHEA Grapalat" w:cs="Sylfaen"/>
          <w:b/>
          <w:iCs/>
          <w:sz w:val="20"/>
          <w:lang w:val="af-ZA"/>
        </w:rPr>
        <w:t>ՊԱՅՄԱՆԱԳՐԻ</w:t>
      </w:r>
      <w:r w:rsidR="008D5016" w:rsidRPr="00AE2768">
        <w:rPr>
          <w:rFonts w:ascii="GHEA Grapalat" w:hAnsi="GHEA Grapalat" w:cs="Arial"/>
          <w:b/>
          <w:iCs/>
          <w:sz w:val="20"/>
          <w:lang w:val="af-ZA"/>
        </w:rPr>
        <w:t xml:space="preserve"> </w:t>
      </w:r>
      <w:r w:rsidR="008D5016" w:rsidRPr="00AE2768">
        <w:rPr>
          <w:rFonts w:ascii="GHEA Grapalat" w:hAnsi="GHEA Grapalat" w:cs="Sylfaen"/>
          <w:b/>
          <w:iCs/>
          <w:sz w:val="20"/>
          <w:lang w:val="af-ZA"/>
        </w:rPr>
        <w:t>ԿՆՔՈՒՄԸ</w:t>
      </w:r>
      <w:r w:rsidR="008D5016" w:rsidRPr="00AE2768">
        <w:rPr>
          <w:rFonts w:ascii="GHEA Grapalat" w:hAnsi="GHEA Grapalat" w:cs="Arial"/>
          <w:b/>
          <w:iCs/>
          <w:sz w:val="20"/>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iCs/>
          <w:sz w:val="20"/>
          <w:lang w:val="es-ES"/>
        </w:rPr>
        <w:t>9</w:t>
      </w:r>
      <w:r w:rsidR="00096865" w:rsidRPr="00AE2768">
        <w:rPr>
          <w:rFonts w:ascii="GHEA Grapalat" w:hAnsi="GHEA Grapalat"/>
          <w:iCs/>
          <w:sz w:val="20"/>
          <w:lang w:val="af-ZA"/>
        </w:rPr>
        <w:t xml:space="preserve">.1 </w:t>
      </w:r>
      <w:r w:rsidR="00096865" w:rsidRPr="00AE2768">
        <w:rPr>
          <w:rFonts w:ascii="GHEA Grapalat" w:hAnsi="GHEA Grapalat" w:cs="Sylfaen"/>
          <w:sz w:val="20"/>
          <w:lang w:val="ru-RU"/>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հանձնաժողովի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որոշման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հիման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վրա</w:t>
      </w:r>
      <w:r w:rsidR="00096865" w:rsidRPr="00AE2768">
        <w:rPr>
          <w:rFonts w:ascii="GHEA Grapalat" w:hAnsi="GHEA Grapalat" w:cs="Sylfaen"/>
          <w:sz w:val="20"/>
          <w:lang w:val="af-ZA"/>
        </w:rPr>
        <w:t xml:space="preserve">` </w:t>
      </w:r>
      <w:r w:rsidRPr="00AE2768">
        <w:rPr>
          <w:rFonts w:ascii="GHEA Grapalat" w:hAnsi="GHEA Grapalat" w:cs="Sylfaen"/>
          <w:sz w:val="20"/>
        </w:rPr>
        <w:t>պ</w:t>
      </w:r>
      <w:r w:rsidR="00096865" w:rsidRPr="00AE2768">
        <w:rPr>
          <w:rFonts w:ascii="GHEA Grapalat" w:hAnsi="GHEA Grapalat" w:cs="Sylfaen"/>
          <w:sz w:val="20"/>
          <w:lang w:val="ru-RU"/>
        </w:rPr>
        <w:t>ատվիրատուի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կողմից</w:t>
      </w:r>
      <w:r w:rsidR="004D5671" w:rsidRPr="00AE2768">
        <w:rPr>
          <w:rFonts w:ascii="GHEA Grapalat" w:hAnsi="GHEA Grapalat" w:cs="Sylfaen"/>
          <w:sz w:val="20"/>
          <w:lang w:val="ru-RU"/>
        </w:rPr>
        <w:t>։</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Պայմանագիրը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գրավոր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մեկ</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փաստաթուղթ</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կազմելու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միջոցով</w:t>
      </w:r>
      <w:r w:rsidR="004D5671" w:rsidRPr="00AE2768">
        <w:rPr>
          <w:rFonts w:ascii="GHEA Grapalat" w:hAnsi="GHEA Grapalat" w:cs="Sylfaen"/>
          <w:sz w:val="20"/>
          <w:lang w:val="ru-RU"/>
        </w:rPr>
        <w:t>։</w:t>
      </w:r>
    </w:p>
    <w:p w:rsidR="00EB6E54"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096865" w:rsidRPr="00AE2768">
        <w:rPr>
          <w:rFonts w:ascii="GHEA Grapalat" w:hAnsi="GHEA Grapalat" w:cs="Sylfaen"/>
          <w:sz w:val="20"/>
          <w:lang w:val="af-ZA"/>
        </w:rPr>
        <w:t xml:space="preserve">.2 </w:t>
      </w:r>
      <w:r w:rsidR="00EB6E54" w:rsidRPr="00AE2768">
        <w:rPr>
          <w:rFonts w:ascii="GHEA Grapalat" w:hAnsi="GHEA Grapalat" w:cs="Sylfaen"/>
          <w:sz w:val="20"/>
          <w:lang w:val="ru-RU"/>
        </w:rPr>
        <w:t>Սույն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հրավերի</w:t>
      </w:r>
      <w:r w:rsidR="00EB6E54" w:rsidRPr="00AE2768">
        <w:rPr>
          <w:rFonts w:ascii="GHEA Grapalat" w:hAnsi="GHEA Grapalat" w:cs="Sylfaen"/>
          <w:sz w:val="20"/>
          <w:lang w:val="af-ZA"/>
        </w:rPr>
        <w:t xml:space="preserve"> </w:t>
      </w:r>
      <w:r w:rsidR="005D3674" w:rsidRPr="00AE2768">
        <w:rPr>
          <w:rFonts w:ascii="GHEA Grapalat" w:hAnsi="GHEA Grapalat" w:cs="Sylfaen"/>
          <w:sz w:val="20"/>
          <w:lang w:val="af-ZA"/>
        </w:rPr>
        <w:t>1-</w:t>
      </w:r>
      <w:r w:rsidR="005D3674" w:rsidRPr="00AE2768">
        <w:rPr>
          <w:rFonts w:ascii="GHEA Grapalat" w:hAnsi="GHEA Grapalat" w:cs="Sylfaen"/>
          <w:sz w:val="20"/>
        </w:rPr>
        <w:t>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մասի</w:t>
      </w:r>
      <w:r w:rsidR="005D3674" w:rsidRPr="00AE2768">
        <w:rPr>
          <w:rFonts w:ascii="GHEA Grapalat" w:hAnsi="GHEA Grapalat" w:cs="Sylfaen"/>
          <w:sz w:val="20"/>
          <w:lang w:val="af-ZA"/>
        </w:rPr>
        <w:t xml:space="preserve"> </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D61B60" w:rsidRPr="00AE2768">
        <w:rPr>
          <w:rFonts w:ascii="GHEA Grapalat" w:hAnsi="GHEA Grapalat" w:cs="Sylfaen"/>
          <w:sz w:val="20"/>
          <w:lang w:val="af-ZA"/>
        </w:rPr>
        <w:t xml:space="preserve"> </w:t>
      </w:r>
      <w:r w:rsidR="00EB6E54" w:rsidRPr="00AE2768">
        <w:rPr>
          <w:rFonts w:ascii="GHEA Grapalat" w:hAnsi="GHEA Grapalat" w:cs="Sylfaen"/>
          <w:sz w:val="20"/>
          <w:lang w:val="ru-RU"/>
        </w:rPr>
        <w:t>կետով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սահմանված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անգործության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ժամկետը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լրանալուն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հաջորդող</w:t>
      </w:r>
      <w:r w:rsidR="00EB6E54" w:rsidRPr="00AE2768">
        <w:rPr>
          <w:rFonts w:ascii="GHEA Grapalat" w:hAnsi="GHEA Grapalat" w:cs="Sylfaen"/>
          <w:sz w:val="20"/>
          <w:lang w:val="af-ZA"/>
        </w:rPr>
        <w:t xml:space="preserve"> </w:t>
      </w:r>
      <w:r w:rsidR="00EB6E54" w:rsidRPr="00941FCE">
        <w:rPr>
          <w:rFonts w:ascii="GHEA Grapalat" w:hAnsi="GHEA Grapalat" w:cs="Sylfaen"/>
          <w:color w:val="FF0000"/>
          <w:sz w:val="20"/>
          <w:lang w:val="ru-RU"/>
        </w:rPr>
        <w:t>չորս</w:t>
      </w:r>
      <w:r w:rsidR="00EB6E54" w:rsidRPr="00941FCE">
        <w:rPr>
          <w:rFonts w:ascii="GHEA Grapalat" w:hAnsi="GHEA Grapalat" w:cs="Sylfaen"/>
          <w:color w:val="FF0000"/>
          <w:sz w:val="20"/>
          <w:lang w:val="af-ZA"/>
        </w:rPr>
        <w:t xml:space="preserve"> </w:t>
      </w:r>
      <w:r w:rsidR="00EB6E54" w:rsidRPr="00941FCE">
        <w:rPr>
          <w:rFonts w:ascii="GHEA Grapalat" w:hAnsi="GHEA Grapalat" w:cs="Sylfaen"/>
          <w:color w:val="FF0000"/>
          <w:sz w:val="20"/>
          <w:lang w:val="ru-RU"/>
        </w:rPr>
        <w:t>աշխատանքային</w:t>
      </w:r>
      <w:r w:rsidR="00EB6E54" w:rsidRPr="00941FCE">
        <w:rPr>
          <w:rFonts w:ascii="GHEA Grapalat" w:hAnsi="GHEA Grapalat" w:cs="Sylfaen"/>
          <w:color w:val="FF0000"/>
          <w:sz w:val="20"/>
          <w:lang w:val="af-ZA"/>
        </w:rPr>
        <w:t xml:space="preserve"> </w:t>
      </w:r>
      <w:r w:rsidR="00EB6E54" w:rsidRPr="00941FCE">
        <w:rPr>
          <w:rFonts w:ascii="GHEA Grapalat" w:hAnsi="GHEA Grapalat" w:cs="Sylfaen"/>
          <w:color w:val="FF0000"/>
          <w:sz w:val="20"/>
          <w:lang w:val="ru-RU"/>
        </w:rPr>
        <w:t>օրվա</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ընթացքում</w:t>
      </w:r>
      <w:r w:rsidR="00EB6E54" w:rsidRPr="00AE2768">
        <w:rPr>
          <w:rFonts w:ascii="GHEA Grapalat" w:hAnsi="GHEA Grapalat" w:cs="Sylfaen"/>
          <w:sz w:val="20"/>
          <w:lang w:val="af-ZA"/>
        </w:rPr>
        <w:t xml:space="preserve"> </w:t>
      </w:r>
      <w:r w:rsidRPr="00AE2768">
        <w:rPr>
          <w:rFonts w:ascii="GHEA Grapalat" w:hAnsi="GHEA Grapalat" w:cs="Sylfaen"/>
          <w:sz w:val="20"/>
        </w:rPr>
        <w:t>պ</w:t>
      </w:r>
      <w:r w:rsidR="00EB6E54" w:rsidRPr="00AE2768">
        <w:rPr>
          <w:rFonts w:ascii="GHEA Grapalat" w:hAnsi="GHEA Grapalat" w:cs="Sylfaen"/>
          <w:sz w:val="20"/>
          <w:lang w:val="ru-RU"/>
        </w:rPr>
        <w:t>ատվիրատուն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ծանուցում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005457B4"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ներկայացնելով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կնքելու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առաջարկը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և</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Ընդ</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կարող</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կնքվել</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ոչ</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շուտ</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սույն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հրավերի</w:t>
      </w:r>
      <w:r w:rsidR="00EB6E54" w:rsidRPr="00AE2768">
        <w:rPr>
          <w:rFonts w:ascii="GHEA Grapalat" w:hAnsi="GHEA Grapalat" w:cs="Sylfaen"/>
          <w:sz w:val="20"/>
          <w:lang w:val="af-ZA"/>
        </w:rPr>
        <w:t xml:space="preserve"> </w:t>
      </w:r>
      <w:r w:rsidR="005D3674" w:rsidRPr="00AE2768">
        <w:rPr>
          <w:rFonts w:ascii="GHEA Grapalat" w:hAnsi="GHEA Grapalat" w:cs="Sylfaen"/>
          <w:sz w:val="20"/>
          <w:lang w:val="af-ZA"/>
        </w:rPr>
        <w:t>1-</w:t>
      </w:r>
      <w:r w:rsidR="005D3674" w:rsidRPr="00AE2768">
        <w:rPr>
          <w:rFonts w:ascii="GHEA Grapalat" w:hAnsi="GHEA Grapalat" w:cs="Sylfaen"/>
          <w:sz w:val="20"/>
        </w:rPr>
        <w:t>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մասի</w:t>
      </w:r>
      <w:r w:rsidR="005D3674" w:rsidRPr="00AE2768">
        <w:rPr>
          <w:rFonts w:ascii="GHEA Grapalat" w:hAnsi="GHEA Grapalat" w:cs="Sylfaen"/>
          <w:sz w:val="20"/>
          <w:lang w:val="af-ZA"/>
        </w:rPr>
        <w:t xml:space="preserve"> </w:t>
      </w:r>
      <w:r w:rsidRPr="00AE2768">
        <w:rPr>
          <w:rFonts w:ascii="GHEA Grapalat" w:hAnsi="GHEA Grapalat" w:cs="Sylfaen"/>
          <w:sz w:val="20"/>
          <w:lang w:val="af-ZA"/>
        </w:rPr>
        <w:t>8</w:t>
      </w:r>
      <w:r w:rsidR="003717D2" w:rsidRPr="00AE2768">
        <w:rPr>
          <w:rFonts w:ascii="GHEA Grapalat" w:hAnsi="GHEA Grapalat" w:cs="Sylfaen"/>
          <w:sz w:val="20"/>
          <w:lang w:val="hy-AM"/>
        </w:rPr>
        <w:t>.</w:t>
      </w:r>
      <w:r w:rsidR="00F96621" w:rsidRPr="00AE2768">
        <w:rPr>
          <w:rFonts w:ascii="GHEA Grapalat" w:hAnsi="GHEA Grapalat" w:cs="Sylfaen"/>
          <w:sz w:val="20"/>
          <w:lang w:val="af-ZA"/>
        </w:rPr>
        <w:t>2</w:t>
      </w:r>
      <w:r w:rsidR="00325647" w:rsidRPr="00AE2768">
        <w:rPr>
          <w:rFonts w:ascii="GHEA Grapalat" w:hAnsi="GHEA Grapalat" w:cs="Sylfaen"/>
          <w:sz w:val="20"/>
          <w:lang w:val="af-ZA"/>
        </w:rPr>
        <w:t>3</w:t>
      </w:r>
      <w:r w:rsidR="00A5501E" w:rsidRPr="00AE2768">
        <w:rPr>
          <w:rFonts w:ascii="GHEA Grapalat" w:hAnsi="GHEA Grapalat" w:cs="Sylfaen"/>
          <w:sz w:val="20"/>
          <w:lang w:val="af-ZA"/>
        </w:rPr>
        <w:t xml:space="preserve"> </w:t>
      </w:r>
      <w:r w:rsidR="00EB6E54" w:rsidRPr="00AE2768">
        <w:rPr>
          <w:rFonts w:ascii="GHEA Grapalat" w:hAnsi="GHEA Grapalat" w:cs="Sylfaen"/>
          <w:sz w:val="20"/>
          <w:lang w:val="ru-RU"/>
        </w:rPr>
        <w:t>կետով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սահմանված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անգործության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ժամկետը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լրանալու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օրվան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հաջորդող</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երկրորդ</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աշխատանքային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օրը</w:t>
      </w:r>
      <w:r w:rsidR="00EB6E54" w:rsidRPr="00AE2768">
        <w:rPr>
          <w:rFonts w:ascii="GHEA Grapalat" w:hAnsi="GHEA Grapalat" w:cs="Sylfaen"/>
          <w:sz w:val="20"/>
          <w:lang w:val="af-ZA"/>
        </w:rPr>
        <w:t>:</w:t>
      </w:r>
    </w:p>
    <w:p w:rsidR="00F23A51"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.3</w:t>
      </w:r>
      <w:r w:rsidR="00F23A51"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Pr="00AE2768">
        <w:rPr>
          <w:rFonts w:ascii="GHEA Grapalat" w:hAnsi="GHEA Grapalat" w:cs="Sylfaen"/>
          <w:sz w:val="20"/>
        </w:rPr>
        <w:t>մ</w:t>
      </w:r>
      <w:r w:rsidR="00EB6E54" w:rsidRPr="00AE2768">
        <w:rPr>
          <w:rFonts w:ascii="GHEA Grapalat" w:hAnsi="GHEA Grapalat" w:cs="Sylfaen"/>
          <w:sz w:val="20"/>
          <w:lang w:val="ru-RU"/>
        </w:rPr>
        <w:t>ասնակցին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պայմանագիր</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կնքելու</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առաջարկը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և</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կնքվելիք</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նախագիծը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հանձնաժողովի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քարտուղարը</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տրամադրում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էլեկտրոնային</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եղանակով</w:t>
      </w:r>
      <w:r w:rsidR="00EB6E54" w:rsidRPr="00AE2768">
        <w:rPr>
          <w:rFonts w:ascii="GHEA Grapalat" w:hAnsi="GHEA Grapalat" w:cs="Sylfaen"/>
          <w:sz w:val="20"/>
          <w:lang w:val="af-ZA"/>
        </w:rPr>
        <w:t xml:space="preserve">: </w:t>
      </w:r>
      <w:r w:rsidR="00443B7A" w:rsidRPr="00AE2768">
        <w:rPr>
          <w:rFonts w:ascii="GHEA Grapalat" w:hAnsi="GHEA Grapalat" w:cs="Sylfaen"/>
          <w:sz w:val="20"/>
          <w:lang w:val="ru-RU"/>
        </w:rPr>
        <w:t>Ընդ</w:t>
      </w:r>
      <w:r w:rsidR="00443B7A" w:rsidRPr="00AE2768">
        <w:rPr>
          <w:rFonts w:ascii="GHEA Grapalat" w:hAnsi="GHEA Grapalat" w:cs="Sylfaen"/>
          <w:sz w:val="20"/>
          <w:lang w:val="af-ZA"/>
        </w:rPr>
        <w:t xml:space="preserve"> </w:t>
      </w:r>
      <w:r w:rsidR="00443B7A" w:rsidRPr="00AE2768">
        <w:rPr>
          <w:rFonts w:ascii="GHEA Grapalat" w:hAnsi="GHEA Grapalat" w:cs="Sylfaen"/>
          <w:sz w:val="20"/>
          <w:lang w:val="ru-RU"/>
        </w:rPr>
        <w:t>որում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պայմանագրում</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ներառվում</w:t>
      </w:r>
      <w:r w:rsidR="00EB6E54" w:rsidRPr="00AE2768">
        <w:rPr>
          <w:rFonts w:ascii="GHEA Grapalat" w:hAnsi="GHEA Grapalat" w:cs="Sylfaen"/>
          <w:sz w:val="20"/>
          <w:lang w:val="af-ZA"/>
        </w:rPr>
        <w:t xml:space="preserve"> </w:t>
      </w:r>
      <w:r w:rsidR="003B585C" w:rsidRPr="00AE2768">
        <w:rPr>
          <w:rFonts w:ascii="GHEA Grapalat" w:hAnsi="GHEA Grapalat" w:cs="Sylfaen"/>
          <w:sz w:val="20"/>
        </w:rPr>
        <w:t>է</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ընտրված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մասնակցի</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կողմից</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հայտով</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ներկայացված</w:t>
      </w:r>
      <w:r w:rsidR="00EB6E54" w:rsidRPr="00AE2768">
        <w:rPr>
          <w:rFonts w:ascii="GHEA Grapalat" w:hAnsi="GHEA Grapalat" w:cs="Sylfaen"/>
          <w:sz w:val="20"/>
          <w:lang w:val="af-ZA"/>
        </w:rPr>
        <w:t xml:space="preserve"> </w:t>
      </w:r>
      <w:r w:rsidR="00EB6E54" w:rsidRPr="00AE2768">
        <w:rPr>
          <w:rFonts w:ascii="GHEA Grapalat" w:hAnsi="GHEA Grapalat" w:cs="Sylfaen"/>
          <w:sz w:val="20"/>
          <w:lang w:val="ru-RU"/>
        </w:rPr>
        <w:t>ապրանքի</w:t>
      </w:r>
      <w:r w:rsidR="00EB6E54" w:rsidRPr="00AE2768">
        <w:rPr>
          <w:rFonts w:ascii="GHEA Grapalat" w:hAnsi="GHEA Grapalat" w:cs="Sylfaen"/>
          <w:sz w:val="20"/>
          <w:lang w:val="af-ZA"/>
        </w:rPr>
        <w:t xml:space="preserve"> </w:t>
      </w:r>
      <w:r w:rsidR="00137A5C" w:rsidRPr="00AE2768">
        <w:rPr>
          <w:rFonts w:ascii="GHEA Grapalat" w:hAnsi="GHEA Grapalat"/>
          <w:sz w:val="20"/>
          <w:szCs w:val="20"/>
          <w:lang w:val="hy-AM" w:eastAsia="x-none"/>
        </w:rPr>
        <w:t>ամբողջական նկարագիրը</w:t>
      </w:r>
      <w:r w:rsidR="00443B7A" w:rsidRPr="00AE2768">
        <w:rPr>
          <w:rFonts w:ascii="GHEA Grapalat" w:hAnsi="GHEA Grapalat" w:cs="Sylfaen"/>
          <w:sz w:val="20"/>
          <w:lang w:val="af-ZA"/>
        </w:rPr>
        <w:t xml:space="preserve">: </w:t>
      </w:r>
    </w:p>
    <w:p w:rsidR="00096865" w:rsidRPr="00AE2768" w:rsidRDefault="00AA0AD8" w:rsidP="00EF3662">
      <w:pPr>
        <w:ind w:firstLine="567"/>
        <w:jc w:val="both"/>
        <w:rPr>
          <w:rFonts w:ascii="GHEA Grapalat" w:hAnsi="GHEA Grapalat" w:cs="Sylfaen"/>
          <w:sz w:val="20"/>
          <w:lang w:val="af-ZA"/>
        </w:rPr>
      </w:pPr>
      <w:r w:rsidRPr="00AE2768">
        <w:rPr>
          <w:rFonts w:ascii="GHEA Grapalat" w:hAnsi="GHEA Grapalat" w:cs="Sylfaen"/>
          <w:sz w:val="20"/>
          <w:lang w:val="af-ZA"/>
        </w:rPr>
        <w:t>9</w:t>
      </w:r>
      <w:r w:rsidR="003717D2" w:rsidRPr="00AE2768">
        <w:rPr>
          <w:rFonts w:ascii="GHEA Grapalat" w:hAnsi="GHEA Grapalat" w:cs="Sylfaen"/>
          <w:sz w:val="20"/>
          <w:lang w:val="hy-AM"/>
        </w:rPr>
        <w:t>.</w:t>
      </w:r>
      <w:r w:rsidR="00325647" w:rsidRPr="000D08B4">
        <w:rPr>
          <w:rFonts w:ascii="GHEA Grapalat" w:hAnsi="GHEA Grapalat" w:cs="Sylfaen"/>
          <w:sz w:val="20"/>
          <w:lang w:val="af-ZA"/>
        </w:rPr>
        <w:t>4</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Եթե</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մասնակիցը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կնքելու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մասին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ծանուցումը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և</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պայմանագրի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նախագիծ</w:t>
      </w:r>
      <w:r w:rsidR="00443B7A" w:rsidRPr="00AE2768">
        <w:rPr>
          <w:rFonts w:ascii="GHEA Grapalat" w:hAnsi="GHEA Grapalat" w:cs="Sylfaen"/>
          <w:sz w:val="20"/>
        </w:rPr>
        <w:t>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ստանալուց</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հետո</w:t>
      </w:r>
      <w:r w:rsidR="00443B7A" w:rsidRPr="00AE2768">
        <w:rPr>
          <w:rFonts w:ascii="GHEA Grapalat" w:hAnsi="GHEA Grapalat" w:cs="Sylfaen"/>
          <w:sz w:val="20"/>
          <w:lang w:val="af-ZA"/>
        </w:rPr>
        <w:t xml:space="preserve">` 10 </w:t>
      </w:r>
      <w:r w:rsidR="00443B7A" w:rsidRPr="00AE2768">
        <w:rPr>
          <w:rFonts w:ascii="GHEA Grapalat" w:hAnsi="GHEA Grapalat" w:cs="Sylfaen"/>
          <w:sz w:val="20"/>
        </w:rPr>
        <w:t>աշխատանքային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օրվա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չի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ստորագրում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պայմանագիրը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hy-AM"/>
        </w:rPr>
        <w:t>և</w:t>
      </w:r>
      <w:r w:rsidR="00096865" w:rsidRPr="00AE2768">
        <w:rPr>
          <w:rFonts w:ascii="GHEA Grapalat" w:hAnsi="GHEA Grapalat" w:cs="Sylfaen"/>
          <w:sz w:val="20"/>
          <w:lang w:val="af-ZA"/>
        </w:rPr>
        <w:t xml:space="preserve"> </w:t>
      </w:r>
      <w:r w:rsidRPr="00AE2768">
        <w:rPr>
          <w:rFonts w:ascii="GHEA Grapalat" w:hAnsi="GHEA Grapalat" w:cs="Sylfaen"/>
          <w:sz w:val="20"/>
          <w:lang w:val="af-ZA"/>
        </w:rPr>
        <w:t>պ</w:t>
      </w:r>
      <w:r w:rsidR="00096865" w:rsidRPr="00AE2768">
        <w:rPr>
          <w:rFonts w:ascii="GHEA Grapalat" w:hAnsi="GHEA Grapalat" w:cs="Sylfaen"/>
          <w:sz w:val="20"/>
          <w:lang w:val="ru-RU"/>
        </w:rPr>
        <w:t>ատվիրատուին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ներկայացնում</w:t>
      </w:r>
      <w:r w:rsidR="00096865" w:rsidRPr="00AE2768">
        <w:rPr>
          <w:rFonts w:ascii="GHEA Grapalat" w:hAnsi="GHEA Grapalat" w:cs="Sylfaen"/>
          <w:sz w:val="20"/>
          <w:lang w:val="af-ZA"/>
        </w:rPr>
        <w:t xml:space="preserve"> </w:t>
      </w:r>
      <w:r w:rsidR="00F96621" w:rsidRPr="00AE2768">
        <w:rPr>
          <w:rFonts w:ascii="GHEA Grapalat" w:hAnsi="GHEA Grapalat" w:cs="Sylfaen"/>
          <w:sz w:val="20"/>
          <w:lang w:val="af-ZA"/>
        </w:rPr>
        <w:t xml:space="preserve">որակավորման և </w:t>
      </w:r>
      <w:r w:rsidR="00096865" w:rsidRPr="00AE2768">
        <w:rPr>
          <w:rFonts w:ascii="GHEA Grapalat" w:hAnsi="GHEA Grapalat" w:cs="Sylfaen"/>
          <w:sz w:val="20"/>
          <w:lang w:val="ru-RU"/>
        </w:rPr>
        <w:t>պայմանագրի</w:t>
      </w:r>
      <w:r w:rsidR="00443B7A" w:rsidRPr="00AE2768">
        <w:rPr>
          <w:rFonts w:ascii="GHEA Grapalat" w:hAnsi="GHEA Grapalat" w:cs="Sylfaen"/>
          <w:sz w:val="20"/>
          <w:lang w:val="af-ZA"/>
        </w:rPr>
        <w:t xml:space="preserve"> </w:t>
      </w:r>
      <w:r w:rsidR="00443B7A" w:rsidRPr="00AE2768">
        <w:rPr>
          <w:rFonts w:ascii="GHEA Grapalat" w:hAnsi="GHEA Grapalat" w:cs="Sylfaen"/>
          <w:sz w:val="20"/>
        </w:rPr>
        <w:t>ապահովումը</w:t>
      </w:r>
      <w:r w:rsidR="00096865" w:rsidRPr="00AE2768">
        <w:rPr>
          <w:rFonts w:ascii="GHEA Grapalat" w:hAnsi="GHEA Grapalat" w:cs="Sylfaen"/>
          <w:sz w:val="20"/>
          <w:lang w:val="af-ZA"/>
        </w:rPr>
        <w:t>,</w:t>
      </w:r>
      <w:r w:rsidR="00096865" w:rsidRPr="00AE2768">
        <w:rPr>
          <w:rFonts w:ascii="GHEA Grapalat" w:hAnsi="GHEA Grapalat" w:cs="Sylfaen"/>
          <w:i/>
          <w:sz w:val="20"/>
          <w:lang w:val="af-ZA"/>
        </w:rPr>
        <w:t xml:space="preserve"> </w:t>
      </w:r>
      <w:r w:rsidR="00096865" w:rsidRPr="00AE2768">
        <w:rPr>
          <w:rFonts w:ascii="GHEA Grapalat" w:hAnsi="GHEA Grapalat" w:cs="Sylfaen"/>
          <w:sz w:val="20"/>
          <w:lang w:val="hy-AM"/>
        </w:rPr>
        <w:t>ապա նա զրկվում է պայմանագիրը ստորագրելու իրավունքից</w:t>
      </w:r>
      <w:r w:rsidR="004D5671" w:rsidRPr="00AE2768">
        <w:rPr>
          <w:rFonts w:ascii="GHEA Grapalat" w:hAnsi="GHEA Grapalat" w:cs="Sylfaen"/>
          <w:sz w:val="20"/>
          <w:lang w:val="hy-AM"/>
        </w:rPr>
        <w:t>։</w:t>
      </w:r>
      <w:r w:rsidR="00443B7A" w:rsidRPr="00AE2768">
        <w:rPr>
          <w:rFonts w:ascii="GHEA Grapalat" w:hAnsi="GHEA Grapalat" w:cs="Sylfaen"/>
          <w:sz w:val="20"/>
          <w:lang w:val="af-ZA"/>
        </w:rPr>
        <w:t xml:space="preserve"> </w:t>
      </w:r>
      <w:r w:rsidR="00443B7A"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0313A6" w:rsidRPr="00AE2768" w:rsidRDefault="000313A6" w:rsidP="00EF3662">
      <w:pPr>
        <w:ind w:firstLine="567"/>
        <w:jc w:val="both"/>
        <w:rPr>
          <w:rFonts w:ascii="GHEA Grapalat" w:hAnsi="GHEA Grapalat" w:cs="Sylfaen"/>
          <w:sz w:val="20"/>
          <w:lang w:val="af-ZA"/>
        </w:rPr>
      </w:pPr>
      <w:r w:rsidRPr="00AE2768">
        <w:rPr>
          <w:rFonts w:ascii="GHEA Grapalat" w:hAnsi="GHEA Grapalat" w:cs="Sylfaen"/>
          <w:sz w:val="20"/>
          <w:lang w:val="hy-AM"/>
        </w:rPr>
        <w:t>Ընդ</w:t>
      </w:r>
      <w:r w:rsidRPr="00AE2768">
        <w:rPr>
          <w:rFonts w:ascii="GHEA Grapalat" w:hAnsi="GHEA Grapalat" w:cs="Sylfaen"/>
          <w:sz w:val="20"/>
          <w:lang w:val="af-ZA"/>
        </w:rPr>
        <w:t xml:space="preserve"> </w:t>
      </w:r>
      <w:r w:rsidRPr="00AE2768">
        <w:rPr>
          <w:rFonts w:ascii="GHEA Grapalat" w:hAnsi="GHEA Grapalat" w:cs="Sylfaen"/>
          <w:sz w:val="20"/>
          <w:lang w:val="hy-AM"/>
        </w:rPr>
        <w:t>որում</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ընտրված մասնակցի կողմից հաստատված պայմանագրի նախագիծը </w:t>
      </w:r>
      <w:r w:rsidR="00A6756D"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AE2768">
        <w:rPr>
          <w:rFonts w:ascii="GHEA Grapalat" w:hAnsi="GHEA Grapalat" w:cs="Sylfaen"/>
          <w:sz w:val="20"/>
        </w:rPr>
        <w:t>պ</w:t>
      </w:r>
      <w:r w:rsidRPr="00AE2768">
        <w:rPr>
          <w:rFonts w:ascii="GHEA Grapalat" w:hAnsi="GHEA Grapalat" w:cs="Sylfaen"/>
          <w:sz w:val="20"/>
          <w:lang w:val="hy-AM"/>
        </w:rPr>
        <w:t>ատվիրատուի փաստաթղթաշրջանառ</w:t>
      </w:r>
      <w:r w:rsidR="005F7C1D" w:rsidRPr="00AE2768">
        <w:rPr>
          <w:rFonts w:ascii="GHEA Grapalat" w:hAnsi="GHEA Grapalat" w:cs="Sylfaen"/>
          <w:sz w:val="20"/>
          <w:lang w:val="hy-AM"/>
        </w:rPr>
        <w:t>ության համակարգում:  Պա</w:t>
      </w:r>
      <w:r w:rsidRPr="00AE2768">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AE2768">
        <w:rPr>
          <w:rFonts w:ascii="GHEA Grapalat" w:hAnsi="GHEA Grapalat" w:cs="Sylfaen"/>
          <w:sz w:val="20"/>
          <w:lang w:val="af-ZA"/>
        </w:rPr>
        <w:t xml:space="preserve"> </w:t>
      </w:r>
      <w:r w:rsidR="005D3674" w:rsidRPr="00AE2768">
        <w:rPr>
          <w:rFonts w:ascii="GHEA Grapalat" w:hAnsi="GHEA Grapalat" w:cs="Sylfaen"/>
          <w:sz w:val="20"/>
        </w:rPr>
        <w:t>և</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հաստատմանը</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հաջորդող</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աշխատանքային</w:t>
      </w:r>
      <w:r w:rsidR="005D3674" w:rsidRPr="00AE2768">
        <w:rPr>
          <w:rFonts w:ascii="GHEA Grapalat" w:hAnsi="GHEA Grapalat" w:cs="Sylfaen"/>
          <w:sz w:val="20"/>
          <w:lang w:val="af-ZA"/>
        </w:rPr>
        <w:t xml:space="preserve"> </w:t>
      </w:r>
      <w:r w:rsidR="005D3674" w:rsidRPr="00AE2768">
        <w:rPr>
          <w:rFonts w:ascii="GHEA Grapalat" w:hAnsi="GHEA Grapalat" w:cs="Sylfaen"/>
          <w:sz w:val="20"/>
        </w:rPr>
        <w:t>օրը</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ուղեկցող</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գրությամբ</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տրամադրվում</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է</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ընտրված</w:t>
      </w:r>
      <w:r w:rsidR="005D3674" w:rsidRPr="00AE2768">
        <w:rPr>
          <w:rFonts w:ascii="GHEA Grapalat" w:hAnsi="GHEA Grapalat" w:cs="Sylfaen"/>
          <w:sz w:val="20"/>
          <w:lang w:val="af-ZA"/>
        </w:rPr>
        <w:t xml:space="preserve"> </w:t>
      </w:r>
      <w:r w:rsidR="005D3674" w:rsidRPr="00AE2768">
        <w:rPr>
          <w:rFonts w:ascii="GHEA Grapalat" w:hAnsi="GHEA Grapalat" w:cs="Sylfaen"/>
          <w:sz w:val="20"/>
        </w:rPr>
        <w:t>մասնակցին</w:t>
      </w:r>
      <w:r w:rsidRPr="00AE2768">
        <w:rPr>
          <w:rFonts w:ascii="GHEA Grapalat" w:hAnsi="GHEA Grapalat" w:cs="Sylfaen"/>
          <w:sz w:val="20"/>
          <w:lang w:val="hy-AM"/>
        </w:rPr>
        <w:t>:</w:t>
      </w:r>
    </w:p>
    <w:p w:rsidR="00D612BC" w:rsidRPr="00AE2768" w:rsidRDefault="00AA0AD8" w:rsidP="00EF3662">
      <w:pPr>
        <w:pStyle w:val="a3"/>
        <w:spacing w:line="240" w:lineRule="auto"/>
        <w:ind w:firstLine="567"/>
        <w:rPr>
          <w:rFonts w:ascii="GHEA Grapalat" w:hAnsi="GHEA Grapalat" w:cs="Sylfaen"/>
          <w:i w:val="0"/>
          <w:szCs w:val="24"/>
          <w:lang w:val="af-ZA"/>
        </w:rPr>
      </w:pPr>
      <w:r w:rsidRPr="00AE2768">
        <w:rPr>
          <w:rFonts w:ascii="GHEA Grapalat" w:hAnsi="GHEA Grapalat" w:cs="Sylfaen"/>
          <w:i w:val="0"/>
          <w:szCs w:val="24"/>
          <w:lang w:val="af-ZA"/>
        </w:rPr>
        <w:t>9</w:t>
      </w:r>
      <w:r w:rsidR="00D17258" w:rsidRPr="00AE2768">
        <w:rPr>
          <w:rFonts w:ascii="GHEA Grapalat" w:hAnsi="GHEA Grapalat" w:cs="Sylfaen"/>
          <w:i w:val="0"/>
          <w:szCs w:val="24"/>
          <w:lang w:val="af-ZA"/>
        </w:rPr>
        <w:t>.</w:t>
      </w:r>
      <w:r w:rsidR="00AE2768" w:rsidRPr="00AE2768">
        <w:rPr>
          <w:rFonts w:ascii="GHEA Grapalat" w:hAnsi="GHEA Grapalat" w:cs="Sylfaen"/>
          <w:i w:val="0"/>
          <w:szCs w:val="24"/>
          <w:lang w:val="af-ZA"/>
        </w:rPr>
        <w:t xml:space="preserve">5 </w:t>
      </w:r>
      <w:r w:rsidR="00096865" w:rsidRPr="00AE2768">
        <w:rPr>
          <w:rFonts w:ascii="GHEA Grapalat" w:hAnsi="GHEA Grapalat" w:cs="Sylfaen"/>
          <w:i w:val="0"/>
          <w:szCs w:val="24"/>
          <w:lang w:val="ru-RU"/>
        </w:rPr>
        <w:t>Մինչև</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սույն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հրավերի</w:t>
      </w:r>
      <w:r w:rsidR="00096865" w:rsidRPr="00AE2768">
        <w:rPr>
          <w:rFonts w:ascii="GHEA Grapalat" w:hAnsi="GHEA Grapalat" w:cs="Sylfaen"/>
          <w:i w:val="0"/>
          <w:szCs w:val="24"/>
          <w:lang w:val="af-ZA"/>
        </w:rPr>
        <w:t xml:space="preserve"> </w:t>
      </w:r>
      <w:r w:rsidR="00447FFD" w:rsidRPr="00AE2768">
        <w:rPr>
          <w:rFonts w:ascii="GHEA Grapalat" w:hAnsi="GHEA Grapalat" w:cs="Sylfaen"/>
          <w:i w:val="0"/>
          <w:szCs w:val="24"/>
          <w:lang w:val="af-ZA"/>
        </w:rPr>
        <w:t xml:space="preserve">1-ին մասի </w:t>
      </w:r>
      <w:r w:rsidR="00A6756D" w:rsidRPr="00AE2768">
        <w:rPr>
          <w:rFonts w:ascii="GHEA Grapalat" w:hAnsi="GHEA Grapalat" w:cs="Sylfaen"/>
          <w:i w:val="0"/>
          <w:szCs w:val="24"/>
          <w:lang w:val="af-ZA"/>
        </w:rPr>
        <w:t>9</w:t>
      </w:r>
      <w:r w:rsidR="005B1DD6" w:rsidRPr="00AE2768">
        <w:rPr>
          <w:rFonts w:ascii="GHEA Grapalat" w:hAnsi="GHEA Grapalat" w:cs="Sylfaen"/>
          <w:i w:val="0"/>
          <w:szCs w:val="24"/>
          <w:lang w:val="hy-AM"/>
        </w:rPr>
        <w:t>.</w:t>
      </w:r>
      <w:r w:rsidR="00325647" w:rsidRPr="000D08B4">
        <w:rPr>
          <w:rFonts w:ascii="GHEA Grapalat" w:hAnsi="GHEA Grapalat" w:cs="Sylfaen"/>
          <w:i w:val="0"/>
          <w:szCs w:val="24"/>
          <w:lang w:val="af-ZA"/>
        </w:rPr>
        <w:t>4</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կետով</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նախատեսված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ժամկետի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ավարտը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կողմերի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համաձայնությամբ</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պայմանագրի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նախագծում</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կատարվել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փոփոխություններ</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սակայն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դրանք</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չեն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կարող</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հանգեցնել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գնման</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առարկայի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բնութագրերի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փոփոխմանը</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ներառյալ</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ընտրված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մասնակցի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առաջարկած</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գնի</w:t>
      </w:r>
      <w:r w:rsidR="00096865" w:rsidRPr="00AE2768">
        <w:rPr>
          <w:rFonts w:ascii="GHEA Grapalat" w:hAnsi="GHEA Grapalat" w:cs="Sylfaen"/>
          <w:i w:val="0"/>
          <w:szCs w:val="24"/>
          <w:lang w:val="af-ZA"/>
        </w:rPr>
        <w:t xml:space="preserve"> </w:t>
      </w:r>
      <w:r w:rsidR="00096865" w:rsidRPr="00AE2768">
        <w:rPr>
          <w:rFonts w:ascii="GHEA Grapalat" w:hAnsi="GHEA Grapalat" w:cs="Sylfaen"/>
          <w:i w:val="0"/>
          <w:szCs w:val="24"/>
          <w:lang w:val="ru-RU"/>
        </w:rPr>
        <w:t>ավելացմանը</w:t>
      </w:r>
      <w:r w:rsidR="004D5671" w:rsidRPr="00AE2768">
        <w:rPr>
          <w:rFonts w:ascii="GHEA Grapalat" w:hAnsi="GHEA Grapalat" w:cs="Sylfaen"/>
          <w:i w:val="0"/>
          <w:szCs w:val="24"/>
          <w:lang w:val="ru-RU"/>
        </w:rPr>
        <w:t>։</w:t>
      </w:r>
      <w:r w:rsidR="00D612BC" w:rsidRPr="00AE2768">
        <w:rPr>
          <w:rFonts w:ascii="GHEA Mariam" w:hAnsi="GHEA Mariam"/>
          <w:spacing w:val="-8"/>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030D40" w:rsidP="00EF3662">
      <w:pPr>
        <w:jc w:val="center"/>
        <w:rPr>
          <w:rFonts w:ascii="GHEA Grapalat" w:hAnsi="GHEA Grapalat" w:cs="Arial"/>
          <w:b/>
          <w:iCs/>
          <w:sz w:val="20"/>
          <w:lang w:val="af-ZA"/>
        </w:rPr>
      </w:pPr>
      <w:r w:rsidRPr="00AE2768">
        <w:rPr>
          <w:rFonts w:ascii="GHEA Grapalat" w:hAnsi="GHEA Grapalat"/>
          <w:b/>
          <w:iCs/>
          <w:sz w:val="20"/>
          <w:lang w:val="af-ZA"/>
        </w:rPr>
        <w:t>10</w:t>
      </w:r>
      <w:r w:rsidR="008D5016" w:rsidRPr="00AE2768">
        <w:rPr>
          <w:rFonts w:ascii="GHEA Grapalat" w:hAnsi="GHEA Grapalat"/>
          <w:b/>
          <w:iCs/>
          <w:sz w:val="20"/>
          <w:lang w:val="af-ZA"/>
        </w:rPr>
        <w:t xml:space="preserve">. </w:t>
      </w:r>
      <w:r w:rsidR="00E2245F" w:rsidRPr="00AE2768">
        <w:rPr>
          <w:rFonts w:ascii="GHEA Grapalat" w:hAnsi="GHEA Grapalat" w:cs="Sylfaen"/>
          <w:b/>
          <w:iCs/>
          <w:sz w:val="20"/>
          <w:lang w:val="hy-AM"/>
        </w:rPr>
        <w:t>ՈՐԱԿԱՎՈՐՄԱՆ</w:t>
      </w:r>
      <w:r w:rsidR="00E2245F" w:rsidRPr="00AE2768">
        <w:rPr>
          <w:rFonts w:ascii="GHEA Grapalat" w:hAnsi="GHEA Grapalat" w:cs="Arial"/>
          <w:b/>
          <w:iCs/>
          <w:sz w:val="20"/>
          <w:lang w:val="af-ZA"/>
        </w:rPr>
        <w:t xml:space="preserve"> </w:t>
      </w:r>
      <w:r w:rsidR="00E2245F" w:rsidRPr="00AE2768">
        <w:rPr>
          <w:rFonts w:ascii="GHEA Grapalat" w:hAnsi="GHEA Grapalat" w:cs="Sylfaen"/>
          <w:b/>
          <w:iCs/>
          <w:sz w:val="20"/>
          <w:lang w:val="hy-AM"/>
        </w:rPr>
        <w:t>ԵՎ</w:t>
      </w:r>
      <w:r w:rsidR="00E2245F" w:rsidRPr="00AE2768">
        <w:rPr>
          <w:rFonts w:ascii="GHEA Grapalat" w:hAnsi="GHEA Grapalat" w:cs="Sylfaen"/>
          <w:b/>
          <w:iCs/>
          <w:sz w:val="20"/>
          <w:lang w:val="af-ZA"/>
        </w:rPr>
        <w:t xml:space="preserve"> </w:t>
      </w:r>
      <w:r w:rsidR="008D5016" w:rsidRPr="00AE2768">
        <w:rPr>
          <w:rFonts w:ascii="GHEA Grapalat" w:hAnsi="GHEA Grapalat" w:cs="Sylfaen"/>
          <w:b/>
          <w:iCs/>
          <w:sz w:val="20"/>
          <w:lang w:val="af-ZA"/>
        </w:rPr>
        <w:t>ՊԱՅՄԱՆԱԳՐԻ</w:t>
      </w:r>
      <w:r w:rsidR="00EE0172" w:rsidRPr="00AE2768">
        <w:rPr>
          <w:rFonts w:ascii="GHEA Grapalat" w:hAnsi="GHEA Grapalat" w:cs="Sylfaen"/>
          <w:b/>
          <w:iCs/>
          <w:sz w:val="20"/>
          <w:lang w:val="hy-AM"/>
        </w:rPr>
        <w:t xml:space="preserve"> </w:t>
      </w:r>
      <w:r w:rsidR="008D5016" w:rsidRPr="00AE2768">
        <w:rPr>
          <w:rFonts w:ascii="GHEA Grapalat" w:hAnsi="GHEA Grapalat" w:cs="Sylfaen"/>
          <w:b/>
          <w:iCs/>
          <w:sz w:val="20"/>
          <w:lang w:val="af-ZA"/>
        </w:rPr>
        <w:t>ԱՊԱՀՈՎՈՒՄ</w:t>
      </w:r>
      <w:r w:rsidR="00E2245F" w:rsidRPr="00AE2768">
        <w:rPr>
          <w:rFonts w:ascii="GHEA Grapalat" w:hAnsi="GHEA Grapalat" w:cs="Sylfaen"/>
          <w:b/>
          <w:iCs/>
          <w:sz w:val="20"/>
          <w:lang w:val="hy-AM"/>
        </w:rPr>
        <w:t>ՆԵՐ</w:t>
      </w:r>
      <w:r w:rsidR="008D5016" w:rsidRPr="00AE2768">
        <w:rPr>
          <w:rFonts w:ascii="GHEA Grapalat" w:hAnsi="GHEA Grapalat" w:cs="Sylfaen"/>
          <w:b/>
          <w:iCs/>
          <w:sz w:val="20"/>
          <w:lang w:val="af-ZA"/>
        </w:rPr>
        <w:t>Ը</w:t>
      </w:r>
      <w:r w:rsidR="008D5016" w:rsidRPr="00AE2768">
        <w:rPr>
          <w:rFonts w:ascii="GHEA Grapalat" w:hAnsi="GHEA Grapalat" w:cs="Arial"/>
          <w:b/>
          <w:iCs/>
          <w:sz w:val="20"/>
          <w:lang w:val="af-ZA"/>
        </w:rPr>
        <w:t xml:space="preserve"> </w:t>
      </w:r>
    </w:p>
    <w:p w:rsidR="00096865" w:rsidRPr="00AE2768" w:rsidRDefault="00096865" w:rsidP="00EF3662">
      <w:pPr>
        <w:jc w:val="center"/>
        <w:rPr>
          <w:rFonts w:ascii="GHEA Grapalat" w:hAnsi="GHEA Grapalat"/>
          <w:b/>
          <w:iCs/>
          <w:sz w:val="20"/>
          <w:lang w:val="af-ZA"/>
        </w:rPr>
      </w:pPr>
    </w:p>
    <w:p w:rsidR="00096865" w:rsidRPr="00AE2768" w:rsidRDefault="00030D40" w:rsidP="00EF3662">
      <w:pPr>
        <w:ind w:firstLine="567"/>
        <w:jc w:val="both"/>
        <w:rPr>
          <w:rFonts w:ascii="GHEA Grapalat" w:hAnsi="GHEA Grapalat" w:cs="Sylfaen"/>
          <w:sz w:val="20"/>
          <w:lang w:val="af-ZA"/>
        </w:rPr>
      </w:pPr>
      <w:r w:rsidRPr="00AE2768">
        <w:rPr>
          <w:rFonts w:ascii="GHEA Grapalat" w:hAnsi="GHEA Grapalat"/>
          <w:iCs/>
          <w:sz w:val="20"/>
          <w:lang w:val="af-ZA"/>
        </w:rPr>
        <w:t>10</w:t>
      </w:r>
      <w:r w:rsidR="00096865" w:rsidRPr="00AE2768">
        <w:rPr>
          <w:rFonts w:ascii="GHEA Grapalat" w:hAnsi="GHEA Grapalat"/>
          <w:iCs/>
          <w:sz w:val="20"/>
          <w:lang w:val="af-ZA"/>
        </w:rPr>
        <w:t>.</w:t>
      </w:r>
      <w:r w:rsidR="00096865" w:rsidRPr="00AE2768">
        <w:rPr>
          <w:rFonts w:ascii="GHEA Grapalat" w:hAnsi="GHEA Grapalat" w:cs="Sylfaen"/>
          <w:sz w:val="20"/>
          <w:lang w:val="af-ZA"/>
        </w:rPr>
        <w:t xml:space="preserve">1 </w:t>
      </w:r>
      <w:r w:rsidR="00E2245F" w:rsidRPr="00AE2768">
        <w:rPr>
          <w:rFonts w:ascii="GHEA Grapalat" w:hAnsi="GHEA Grapalat" w:cs="Sylfaen"/>
          <w:sz w:val="20"/>
          <w:lang w:val="hy-AM"/>
        </w:rPr>
        <w:t>Որակավորման</w:t>
      </w:r>
      <w:r w:rsidR="00E2245F" w:rsidRPr="00AE2768">
        <w:rPr>
          <w:rFonts w:ascii="GHEA Grapalat" w:hAnsi="GHEA Grapalat" w:cs="Sylfaen"/>
          <w:sz w:val="20"/>
          <w:lang w:val="af-ZA"/>
        </w:rPr>
        <w:t xml:space="preserve"> </w:t>
      </w:r>
      <w:r w:rsidR="00E2245F" w:rsidRPr="00AE2768">
        <w:rPr>
          <w:rFonts w:ascii="GHEA Grapalat" w:hAnsi="GHEA Grapalat" w:cs="Sylfaen"/>
          <w:sz w:val="20"/>
          <w:lang w:val="hy-AM"/>
        </w:rPr>
        <w:t>և</w:t>
      </w:r>
      <w:r w:rsidR="00E2245F" w:rsidRPr="00AE2768">
        <w:rPr>
          <w:rFonts w:ascii="GHEA Grapalat" w:hAnsi="GHEA Grapalat" w:cs="Sylfaen"/>
          <w:sz w:val="20"/>
          <w:lang w:val="af-ZA"/>
        </w:rPr>
        <w:t xml:space="preserve"> </w:t>
      </w:r>
      <w:r w:rsidR="00D33205" w:rsidRPr="00AE2768">
        <w:rPr>
          <w:rFonts w:ascii="GHEA Grapalat" w:hAnsi="GHEA Grapalat" w:cs="Sylfaen"/>
          <w:sz w:val="20"/>
          <w:lang w:val="hy-AM"/>
        </w:rPr>
        <w:t>պ</w:t>
      </w:r>
      <w:r w:rsidR="00096865" w:rsidRPr="00AE2768">
        <w:rPr>
          <w:rFonts w:ascii="GHEA Grapalat" w:hAnsi="GHEA Grapalat" w:cs="Sylfaen"/>
          <w:sz w:val="20"/>
          <w:lang w:val="ru-RU"/>
        </w:rPr>
        <w:t>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պահանջի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հիման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վրա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այն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ստանալու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օրվանից</w:t>
      </w:r>
      <w:r w:rsidR="00096865" w:rsidRPr="00AE2768">
        <w:rPr>
          <w:rFonts w:ascii="GHEA Grapalat" w:hAnsi="GHEA Grapalat" w:cs="Sylfaen"/>
          <w:sz w:val="20"/>
          <w:lang w:val="af-ZA"/>
        </w:rPr>
        <w:t xml:space="preserve"> </w:t>
      </w:r>
      <w:r w:rsidR="00B413A8" w:rsidRPr="00AE2768">
        <w:rPr>
          <w:rFonts w:ascii="GHEA Grapalat" w:hAnsi="GHEA Grapalat" w:cs="Sylfaen"/>
          <w:sz w:val="20"/>
          <w:lang w:val="af-ZA"/>
        </w:rPr>
        <w:t>10</w:t>
      </w:r>
      <w:r w:rsidR="00F96621" w:rsidRPr="00AE2768">
        <w:rPr>
          <w:rFonts w:ascii="GHEA Grapalat" w:hAnsi="GHEA Grapalat" w:cs="Sylfaen"/>
          <w:sz w:val="20"/>
          <w:lang w:val="af-ZA"/>
        </w:rPr>
        <w:t xml:space="preserve">, իսկ կնքվելիք պայմանագրով կանխավճար նախատեսված լինելու դեպքում </w:t>
      </w:r>
      <w:r w:rsidR="00B413A8" w:rsidRPr="00AE2768">
        <w:rPr>
          <w:rFonts w:ascii="GHEA Grapalat" w:hAnsi="GHEA Grapalat" w:cs="Sylfaen"/>
          <w:sz w:val="20"/>
          <w:lang w:val="af-ZA"/>
        </w:rPr>
        <w:t xml:space="preserve"> </w:t>
      </w:r>
      <w:r w:rsidR="00F96621" w:rsidRPr="00AE2768">
        <w:rPr>
          <w:rFonts w:ascii="GHEA Grapalat" w:hAnsi="GHEA Grapalat" w:cs="Sylfaen"/>
          <w:sz w:val="20"/>
          <w:lang w:val="af-ZA"/>
        </w:rPr>
        <w:t xml:space="preserve">15  </w:t>
      </w:r>
      <w:r w:rsidR="00B413A8" w:rsidRPr="00AE2768">
        <w:rPr>
          <w:rFonts w:ascii="GHEA Grapalat" w:hAnsi="GHEA Grapalat" w:cs="Sylfaen"/>
          <w:sz w:val="20"/>
          <w:lang w:val="af-ZA"/>
        </w:rPr>
        <w:t xml:space="preserve">աշխատանքային </w:t>
      </w:r>
      <w:r w:rsidR="00096865" w:rsidRPr="00AE2768">
        <w:rPr>
          <w:rFonts w:ascii="GHEA Grapalat" w:hAnsi="GHEA Grapalat" w:cs="Sylfaen"/>
          <w:sz w:val="20"/>
          <w:lang w:val="ru-RU"/>
        </w:rPr>
        <w:t>օրվա</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ընթացքում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մասնակիցը</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պարտավոր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ներկայացնել</w:t>
      </w:r>
      <w:r w:rsidR="00096865" w:rsidRPr="00AE2768">
        <w:rPr>
          <w:rFonts w:ascii="GHEA Grapalat" w:hAnsi="GHEA Grapalat" w:cs="Sylfaen"/>
          <w:sz w:val="20"/>
          <w:lang w:val="af-ZA"/>
        </w:rPr>
        <w:t xml:space="preserve"> </w:t>
      </w:r>
      <w:r w:rsidR="00D33205" w:rsidRPr="00AE2768">
        <w:rPr>
          <w:rFonts w:ascii="GHEA Grapalat" w:hAnsi="GHEA Grapalat" w:cs="Sylfaen"/>
          <w:sz w:val="20"/>
          <w:lang w:val="hy-AM"/>
        </w:rPr>
        <w:t>որակավորման</w:t>
      </w:r>
      <w:r w:rsidR="007862B1" w:rsidRPr="000D08B4">
        <w:rPr>
          <w:rFonts w:ascii="GHEA Grapalat" w:hAnsi="GHEA Grapalat" w:cs="Sylfaen"/>
          <w:sz w:val="20"/>
          <w:lang w:val="af-ZA"/>
        </w:rPr>
        <w:t xml:space="preserve"> </w:t>
      </w:r>
      <w:r w:rsidR="00D33205" w:rsidRPr="00AE2768">
        <w:rPr>
          <w:rFonts w:ascii="GHEA Grapalat" w:hAnsi="GHEA Grapalat" w:cs="Sylfaen"/>
          <w:sz w:val="20"/>
          <w:lang w:val="hy-AM"/>
        </w:rPr>
        <w:t>և</w:t>
      </w:r>
      <w:r w:rsidR="00D3320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w:t>
      </w:r>
      <w:r w:rsidR="004D5671" w:rsidRPr="00AE2768">
        <w:rPr>
          <w:rFonts w:ascii="GHEA Grapalat" w:hAnsi="GHEA Grapalat" w:cs="Sylfaen"/>
          <w:sz w:val="20"/>
          <w:lang w:val="ru-RU"/>
        </w:rPr>
        <w:t>։</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Ընտրված</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մասնակցի</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հետ</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պայմանագիր</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կնքվում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եթե</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վերջինս</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ներկայացնում</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է</w:t>
      </w:r>
      <w:r w:rsidR="00096865" w:rsidRPr="00AE2768">
        <w:rPr>
          <w:rFonts w:ascii="GHEA Grapalat" w:hAnsi="GHEA Grapalat" w:cs="Sylfaen"/>
          <w:sz w:val="20"/>
          <w:lang w:val="af-ZA"/>
        </w:rPr>
        <w:t xml:space="preserve"> </w:t>
      </w:r>
      <w:r w:rsidR="008A3C43" w:rsidRPr="00AE2768">
        <w:rPr>
          <w:rFonts w:ascii="GHEA Grapalat" w:hAnsi="GHEA Grapalat" w:cs="Sylfaen"/>
          <w:sz w:val="20"/>
          <w:lang w:val="hy-AM"/>
        </w:rPr>
        <w:t>որակավորման և</w:t>
      </w:r>
      <w:r w:rsidR="008A3C43" w:rsidRPr="00AE2768">
        <w:rPr>
          <w:rFonts w:ascii="GHEA Grapalat" w:hAnsi="GHEA Grapalat" w:cs="Sylfaen"/>
          <w:sz w:val="20"/>
          <w:lang w:val="af-ZA"/>
        </w:rPr>
        <w:t xml:space="preserve"> </w:t>
      </w:r>
      <w:r w:rsidR="00096865" w:rsidRPr="00AE2768">
        <w:rPr>
          <w:rFonts w:ascii="GHEA Grapalat" w:hAnsi="GHEA Grapalat" w:cs="Sylfaen"/>
          <w:sz w:val="20"/>
          <w:lang w:val="ru-RU"/>
        </w:rPr>
        <w:t>պայմանագրի</w:t>
      </w:r>
      <w:r w:rsidR="0067229B" w:rsidRPr="00AE2768">
        <w:rPr>
          <w:rFonts w:ascii="GHEA Grapalat" w:hAnsi="GHEA Grapalat" w:cs="Sylfaen"/>
          <w:sz w:val="20"/>
          <w:lang w:val="hy-AM"/>
        </w:rPr>
        <w:t xml:space="preserve"> </w:t>
      </w:r>
      <w:r w:rsidR="00096865" w:rsidRPr="00AE2768">
        <w:rPr>
          <w:rFonts w:ascii="GHEA Grapalat" w:hAnsi="GHEA Grapalat" w:cs="Sylfaen"/>
          <w:sz w:val="20"/>
          <w:lang w:val="ru-RU"/>
        </w:rPr>
        <w:t>ապահովում</w:t>
      </w:r>
      <w:r w:rsidR="0067229B" w:rsidRPr="00AE2768">
        <w:rPr>
          <w:rFonts w:ascii="GHEA Grapalat" w:hAnsi="GHEA Grapalat" w:cs="Sylfaen"/>
          <w:sz w:val="20"/>
          <w:lang w:val="hy-AM"/>
        </w:rPr>
        <w:t>ներ</w:t>
      </w:r>
      <w:r w:rsidR="00F96621" w:rsidRPr="00AE2768">
        <w:rPr>
          <w:rFonts w:ascii="GHEA Grapalat" w:hAnsi="GHEA Grapalat" w:cs="Sylfaen"/>
          <w:sz w:val="20"/>
        </w:rPr>
        <w:t>ը</w:t>
      </w:r>
      <w:r w:rsidR="004D5671" w:rsidRPr="00AE2768">
        <w:rPr>
          <w:rFonts w:ascii="GHEA Grapalat" w:hAnsi="GHEA Grapalat" w:cs="Sylfaen"/>
          <w:sz w:val="20"/>
          <w:lang w:val="ru-RU"/>
        </w:rPr>
        <w:t>։</w:t>
      </w:r>
    </w:p>
    <w:p w:rsidR="00CF12EE" w:rsidRPr="00941FCE" w:rsidRDefault="00AD6D6A" w:rsidP="00CF12EE">
      <w:pPr>
        <w:ind w:firstLine="567"/>
        <w:jc w:val="both"/>
        <w:rPr>
          <w:rFonts w:ascii="GHEA Grapalat" w:hAnsi="GHEA Grapalat" w:cs="Arial"/>
          <w:color w:val="FF0000"/>
          <w:sz w:val="20"/>
          <w:lang w:val="af-ZA"/>
        </w:rPr>
      </w:pPr>
      <w:r w:rsidRPr="00941FCE">
        <w:rPr>
          <w:rFonts w:ascii="GHEA Grapalat" w:hAnsi="GHEA Grapalat" w:cs="Sylfaen"/>
          <w:color w:val="FF0000"/>
          <w:sz w:val="20"/>
          <w:lang w:val="hy-AM"/>
        </w:rPr>
        <w:t>10.2</w:t>
      </w:r>
      <w:r w:rsidR="00F96621"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Որակավորման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ապահովման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չափը</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հավասար</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է</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ընտրված</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մասնակցի</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գնային</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առաջարկի</w:t>
      </w:r>
      <w:r w:rsidR="0074145B" w:rsidRPr="00941FCE">
        <w:rPr>
          <w:rFonts w:ascii="GHEA Grapalat" w:hAnsi="GHEA Grapalat" w:cs="Sylfaen"/>
          <w:color w:val="FF0000"/>
          <w:sz w:val="20"/>
          <w:lang w:val="af-ZA"/>
        </w:rPr>
        <w:t xml:space="preserve"> </w:t>
      </w:r>
      <w:r w:rsidR="0074145B" w:rsidRPr="00941FCE">
        <w:rPr>
          <w:rFonts w:ascii="GHEA Grapalat" w:hAnsi="GHEA Grapalat" w:cs="Sylfaen"/>
          <w:color w:val="FF0000"/>
          <w:sz w:val="20"/>
        </w:rPr>
        <w:t>չափին</w:t>
      </w:r>
      <w:r w:rsidR="0074145B"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Որակավորման</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ապահովումը</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ներկայացվում</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է</w:t>
      </w:r>
      <w:r w:rsidR="00F96621" w:rsidRPr="00941FCE">
        <w:rPr>
          <w:rFonts w:ascii="GHEA Grapalat" w:hAnsi="GHEA Grapalat" w:cs="Sylfaen"/>
          <w:color w:val="FF0000"/>
          <w:sz w:val="20"/>
          <w:lang w:val="af-ZA"/>
        </w:rPr>
        <w:t xml:space="preserve"> </w:t>
      </w:r>
      <w:r w:rsidR="00941FCE" w:rsidRPr="00941FCE">
        <w:rPr>
          <w:rFonts w:ascii="GHEA Grapalat" w:hAnsi="GHEA Grapalat" w:cs="Sylfaen"/>
          <w:color w:val="FF0000"/>
          <w:sz w:val="20"/>
          <w:szCs w:val="20"/>
        </w:rPr>
        <w:t>միակողմանի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հաստատված</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հայտարարության՝</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տուժանքի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հավելված</w:t>
      </w:r>
      <w:r w:rsidR="00941FCE" w:rsidRPr="00941FCE">
        <w:rPr>
          <w:rFonts w:ascii="GHEA Grapalat" w:hAnsi="GHEA Grapalat" w:cs="Sylfaen"/>
          <w:color w:val="FF0000"/>
          <w:sz w:val="20"/>
          <w:szCs w:val="20"/>
          <w:lang w:val="af-ZA"/>
        </w:rPr>
        <w:t xml:space="preserve"> 4.1) </w:t>
      </w:r>
      <w:r w:rsidR="00941FCE" w:rsidRPr="00941FCE">
        <w:rPr>
          <w:rFonts w:ascii="GHEA Grapalat" w:hAnsi="GHEA Grapalat" w:cs="Sylfaen"/>
          <w:color w:val="FF0000"/>
          <w:sz w:val="20"/>
          <w:szCs w:val="20"/>
        </w:rPr>
        <w:t>կամ</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կանխիկ</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փողի</w:t>
      </w:r>
      <w:r w:rsidR="00941FCE" w:rsidRPr="00941FCE">
        <w:rPr>
          <w:rFonts w:ascii="GHEA Grapalat" w:hAnsi="GHEA Grapalat" w:cs="Sylfaen"/>
          <w:color w:val="FF0000"/>
          <w:sz w:val="20"/>
          <w:szCs w:val="20"/>
          <w:lang w:val="af-ZA"/>
        </w:rPr>
        <w:t xml:space="preserve"> </w:t>
      </w:r>
      <w:r w:rsidR="00941FCE" w:rsidRPr="00941FCE">
        <w:rPr>
          <w:rFonts w:ascii="GHEA Grapalat" w:hAnsi="GHEA Grapalat" w:cs="Sylfaen"/>
          <w:color w:val="FF0000"/>
          <w:sz w:val="20"/>
          <w:szCs w:val="20"/>
        </w:rPr>
        <w:t>ձևով</w:t>
      </w:r>
      <w:r w:rsidR="00F96621" w:rsidRPr="00941FCE">
        <w:rPr>
          <w:rFonts w:ascii="GHEA Grapalat" w:hAnsi="GHEA Grapalat" w:cs="Sylfaen"/>
          <w:color w:val="FF0000"/>
          <w:sz w:val="20"/>
          <w:lang w:val="af-ZA"/>
        </w:rPr>
        <w:t xml:space="preserve"> </w:t>
      </w:r>
      <w:r w:rsidR="00F96621" w:rsidRPr="00941FCE">
        <w:rPr>
          <w:rFonts w:ascii="GHEA Grapalat" w:hAnsi="GHEA Grapalat" w:cs="Sylfaen"/>
          <w:color w:val="FF0000"/>
          <w:sz w:val="20"/>
        </w:rPr>
        <w:t>որ</w:t>
      </w:r>
      <w:r w:rsidR="00DF68A6" w:rsidRPr="00941FCE">
        <w:rPr>
          <w:rFonts w:ascii="GHEA Grapalat" w:hAnsi="GHEA Grapalat" w:cs="Sylfaen"/>
          <w:color w:val="FF0000"/>
          <w:sz w:val="20"/>
        </w:rPr>
        <w:t>ը</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պետք</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է</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վավեր</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լինի</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առնվազն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մինչև</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պայմանագրի</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կատարման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արդյունքը</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պատվիրատուից</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կողմից</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ամբողջական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ընդունվելու</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օրվան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հաջորդող</w:t>
      </w:r>
      <w:r w:rsidR="00DF68A6" w:rsidRPr="00941FCE">
        <w:rPr>
          <w:rFonts w:ascii="GHEA Grapalat" w:hAnsi="GHEA Grapalat" w:cs="Sylfaen"/>
          <w:color w:val="FF0000"/>
          <w:sz w:val="20"/>
          <w:lang w:val="af-ZA"/>
        </w:rPr>
        <w:t xml:space="preserve"> </w:t>
      </w:r>
      <w:r w:rsidR="00CF12EE" w:rsidRPr="00941FCE">
        <w:rPr>
          <w:rFonts w:ascii="GHEA Grapalat" w:hAnsi="GHEA Grapalat" w:cs="Sylfaen"/>
          <w:color w:val="FF0000"/>
          <w:sz w:val="20"/>
          <w:lang w:val="af-ZA"/>
        </w:rPr>
        <w:t>20</w:t>
      </w:r>
      <w:r w:rsidR="00DF68A6" w:rsidRPr="00941FCE">
        <w:rPr>
          <w:rFonts w:ascii="GHEA Grapalat" w:hAnsi="GHEA Grapalat" w:cs="Sylfaen"/>
          <w:color w:val="FF0000"/>
          <w:sz w:val="20"/>
          <w:lang w:val="af-ZA"/>
        </w:rPr>
        <w:t>-</w:t>
      </w:r>
      <w:r w:rsidR="00DF68A6" w:rsidRPr="00941FCE">
        <w:rPr>
          <w:rFonts w:ascii="GHEA Grapalat" w:hAnsi="GHEA Grapalat" w:cs="Sylfaen"/>
          <w:color w:val="FF0000"/>
          <w:sz w:val="20"/>
        </w:rPr>
        <w:t>րդ</w:t>
      </w:r>
      <w:r w:rsidR="00DF68A6" w:rsidRPr="00941FCE">
        <w:rPr>
          <w:rFonts w:ascii="GHEA Grapalat" w:hAnsi="GHEA Grapalat" w:cs="Sylfaen"/>
          <w:color w:val="FF0000"/>
          <w:sz w:val="20"/>
          <w:lang w:val="af-ZA"/>
        </w:rPr>
        <w:t xml:space="preserve"> </w:t>
      </w:r>
      <w:r w:rsidR="00A558B9" w:rsidRPr="00941FCE">
        <w:rPr>
          <w:rFonts w:ascii="GHEA Grapalat" w:hAnsi="GHEA Grapalat" w:cs="Sylfaen"/>
          <w:color w:val="FF0000"/>
          <w:sz w:val="20"/>
        </w:rPr>
        <w:t>աշխատանքային</w:t>
      </w:r>
      <w:r w:rsidR="00DF68A6" w:rsidRPr="00941FCE">
        <w:rPr>
          <w:rFonts w:ascii="GHEA Grapalat" w:hAnsi="GHEA Grapalat" w:cs="Sylfaen"/>
          <w:color w:val="FF0000"/>
          <w:sz w:val="20"/>
          <w:lang w:val="af-ZA"/>
        </w:rPr>
        <w:t xml:space="preserve"> </w:t>
      </w:r>
      <w:r w:rsidR="00DF68A6" w:rsidRPr="00941FCE">
        <w:rPr>
          <w:rFonts w:ascii="GHEA Grapalat" w:hAnsi="GHEA Grapalat" w:cs="Sylfaen"/>
          <w:color w:val="FF0000"/>
          <w:sz w:val="20"/>
        </w:rPr>
        <w:t>օրը</w:t>
      </w:r>
      <w:r w:rsidR="00DF68A6" w:rsidRPr="00941FCE">
        <w:rPr>
          <w:rFonts w:ascii="GHEA Grapalat" w:hAnsi="GHEA Grapalat" w:cs="Sylfaen"/>
          <w:color w:val="FF0000"/>
          <w:sz w:val="20"/>
          <w:lang w:val="af-ZA"/>
        </w:rPr>
        <w:t xml:space="preserve"> </w:t>
      </w:r>
      <w:r w:rsidR="00F96621" w:rsidRPr="00941FCE">
        <w:rPr>
          <w:rFonts w:ascii="GHEA Grapalat" w:hAnsi="GHEA Grapalat" w:cs="Arial"/>
          <w:color w:val="FF0000"/>
          <w:sz w:val="20"/>
        </w:rPr>
        <w:t>ներառյալ</w:t>
      </w:r>
      <w:r w:rsidR="00ED01B4" w:rsidRPr="00941FCE">
        <w:rPr>
          <w:rFonts w:ascii="GHEA Grapalat" w:hAnsi="GHEA Grapalat" w:cs="Arial"/>
          <w:color w:val="FF0000"/>
          <w:sz w:val="20"/>
          <w:lang w:val="af-ZA"/>
        </w:rPr>
        <w:t>:</w:t>
      </w:r>
      <w:r w:rsidR="00ED01B4" w:rsidRPr="00941FCE">
        <w:rPr>
          <w:rStyle w:val="af6"/>
          <w:rFonts w:ascii="GHEA Grapalat" w:hAnsi="GHEA Grapalat" w:cs="Arial"/>
          <w:color w:val="FF0000"/>
          <w:sz w:val="20"/>
        </w:rPr>
        <w:footnoteReference w:id="4"/>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rPr>
        <w:t>Եթե</w:t>
      </w:r>
      <w:r w:rsidRPr="00AE2768">
        <w:rPr>
          <w:rFonts w:ascii="GHEA Grapalat" w:hAnsi="GHEA Grapalat" w:cs="Arial"/>
          <w:sz w:val="20"/>
          <w:lang w:val="af-ZA"/>
        </w:rPr>
        <w:t xml:space="preserve"> </w:t>
      </w:r>
      <w:r w:rsidRPr="00AE2768">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w:t>
      </w:r>
      <w:r w:rsidRPr="00AE2768">
        <w:rPr>
          <w:rFonts w:ascii="GHEA Grapalat" w:hAnsi="GHEA Grapalat" w:cs="Arial"/>
          <w:sz w:val="20"/>
          <w:lang w:val="hy-AM"/>
        </w:rPr>
        <w:lastRenderedPageBreak/>
        <w:t>գերազանցում է 10 մլն. ՀՀ դրամը, ապա որակավորման ապահովումը ներկայացվում է բանկային երաշխիքի ձևով՝ պայմանագրի ընդհանուր գնի չափով:</w:t>
      </w:r>
    </w:p>
    <w:p w:rsidR="00501A05" w:rsidRPr="00AE2768" w:rsidRDefault="00501A05" w:rsidP="00501A05">
      <w:pPr>
        <w:ind w:firstLine="567"/>
        <w:jc w:val="both"/>
        <w:rPr>
          <w:rFonts w:ascii="GHEA Grapalat" w:hAnsi="GHEA Grapalat" w:cs="Arial"/>
          <w:sz w:val="20"/>
          <w:lang w:val="hy-AM"/>
        </w:rPr>
      </w:pPr>
      <w:r w:rsidRPr="00AE276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00A17" w:rsidRDefault="00281740" w:rsidP="00281740">
      <w:pPr>
        <w:ind w:firstLine="567"/>
        <w:jc w:val="both"/>
        <w:rPr>
          <w:rFonts w:ascii="GHEA Grapalat" w:hAnsi="GHEA Grapalat" w:cs="Sylfaen"/>
          <w:color w:val="FF0000"/>
          <w:sz w:val="20"/>
          <w:vertAlign w:val="superscript"/>
          <w:lang w:val="hy-AM"/>
        </w:rPr>
      </w:pPr>
      <w:r w:rsidRPr="00AE2768">
        <w:rPr>
          <w:rFonts w:ascii="GHEA Grapalat" w:hAnsi="GHEA Grapalat" w:cs="Sylfaen"/>
          <w:sz w:val="20"/>
          <w:lang w:val="hy-AM"/>
        </w:rPr>
        <w:t>10.3. 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ապահովման</w:t>
      </w:r>
      <w:r w:rsidRPr="00AE2768">
        <w:rPr>
          <w:rFonts w:ascii="GHEA Grapalat" w:hAnsi="GHEA Grapalat" w:cs="Sylfaen"/>
          <w:sz w:val="20"/>
          <w:lang w:val="af-ZA"/>
        </w:rPr>
        <w:t xml:space="preserve"> </w:t>
      </w:r>
      <w:r w:rsidRPr="00AE2768">
        <w:rPr>
          <w:rFonts w:ascii="GHEA Grapalat" w:hAnsi="GHEA Grapalat" w:cs="Sylfaen"/>
          <w:sz w:val="20"/>
          <w:lang w:val="hy-AM"/>
        </w:rPr>
        <w:t>չափը</w:t>
      </w:r>
      <w:r w:rsidRPr="00AE2768">
        <w:rPr>
          <w:rFonts w:ascii="GHEA Grapalat" w:hAnsi="GHEA Grapalat" w:cs="Sylfaen"/>
          <w:sz w:val="20"/>
          <w:lang w:val="af-ZA"/>
        </w:rPr>
        <w:t xml:space="preserve"> </w:t>
      </w:r>
      <w:r w:rsidRPr="00AE2768">
        <w:rPr>
          <w:rFonts w:ascii="GHEA Grapalat" w:hAnsi="GHEA Grapalat" w:cs="Sylfaen"/>
          <w:sz w:val="20"/>
          <w:lang w:val="hy-AM"/>
        </w:rPr>
        <w:t>կազմում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գնի</w:t>
      </w:r>
      <w:r w:rsidRPr="00AE2768">
        <w:rPr>
          <w:rFonts w:ascii="GHEA Grapalat" w:hAnsi="GHEA Grapalat" w:cs="Sylfaen"/>
          <w:sz w:val="20"/>
          <w:lang w:val="af-ZA"/>
        </w:rPr>
        <w:t xml:space="preserve"> 10</w:t>
      </w:r>
      <w:r w:rsidR="00200A17">
        <w:rPr>
          <w:rFonts w:ascii="GHEA Grapalat" w:hAnsi="GHEA Grapalat" w:cs="Sylfaen"/>
          <w:sz w:val="20"/>
          <w:lang w:val="hy-AM"/>
        </w:rPr>
        <w:t xml:space="preserve"> </w:t>
      </w:r>
      <w:r w:rsidRPr="00AE2768">
        <w:rPr>
          <w:rFonts w:ascii="GHEA Grapalat" w:hAnsi="GHEA Grapalat" w:cs="Sylfaen"/>
          <w:sz w:val="20"/>
          <w:lang w:val="hy-AM"/>
        </w:rPr>
        <w:t>տոկոսը:</w:t>
      </w:r>
      <w:r w:rsidR="00501A05" w:rsidRPr="00AE2768">
        <w:rPr>
          <w:rFonts w:ascii="GHEA Grapalat" w:hAnsi="GHEA Grapalat" w:cs="Sylfaen"/>
          <w:sz w:val="20"/>
          <w:lang w:val="hy-AM"/>
        </w:rPr>
        <w:t xml:space="preserve"> Պայմանագրի ապահովումը ներկայացվում է </w:t>
      </w:r>
      <w:r w:rsidR="00200A17" w:rsidRPr="00200A17">
        <w:rPr>
          <w:rFonts w:ascii="GHEA Grapalat" w:hAnsi="GHEA Grapalat" w:cs="Sylfaen"/>
          <w:color w:val="FF0000"/>
          <w:sz w:val="20"/>
          <w:szCs w:val="20"/>
          <w:lang w:val="hy-AM"/>
        </w:rPr>
        <w:t>միակողմանի հաստատված հայտարարության՝ տուժանքի (հավելված 5.1) կամ կանխիկ փողի ձևով</w:t>
      </w:r>
      <w:r w:rsidR="00501A05" w:rsidRPr="00200A17">
        <w:rPr>
          <w:rFonts w:ascii="GHEA Grapalat" w:hAnsi="GHEA Grapalat" w:cs="Sylfaen"/>
          <w:color w:val="FF0000"/>
          <w:sz w:val="20"/>
          <w:szCs w:val="20"/>
          <w:lang w:val="hy-AM"/>
        </w:rPr>
        <w:t>:</w:t>
      </w:r>
      <w:r w:rsidR="00C27455" w:rsidRPr="00200A17">
        <w:rPr>
          <w:rFonts w:ascii="GHEA Grapalat" w:hAnsi="GHEA Grapalat" w:cs="Sylfaen"/>
          <w:color w:val="FF0000"/>
          <w:sz w:val="20"/>
          <w:vertAlign w:val="superscript"/>
          <w:lang w:val="hy-AM"/>
        </w:rPr>
        <w:t>13</w:t>
      </w:r>
    </w:p>
    <w:p w:rsidR="00F562EA" w:rsidRPr="00AE2768" w:rsidRDefault="00F562EA" w:rsidP="00F562EA">
      <w:pPr>
        <w:ind w:firstLine="567"/>
        <w:jc w:val="both"/>
        <w:rPr>
          <w:rFonts w:ascii="GHEA Grapalat" w:hAnsi="GHEA Grapalat" w:cs="Arial"/>
          <w:sz w:val="20"/>
          <w:lang w:val="hy-AM"/>
        </w:rPr>
      </w:pPr>
      <w:r w:rsidRPr="000D08B4">
        <w:rPr>
          <w:rFonts w:ascii="GHEA Grapalat" w:hAnsi="GHEA Grapalat" w:cs="Arial"/>
          <w:sz w:val="20"/>
          <w:lang w:val="hy-AM"/>
        </w:rPr>
        <w:t xml:space="preserve">Եթե </w:t>
      </w:r>
      <w:r w:rsidRPr="00AE2768">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0D08B4">
        <w:rPr>
          <w:rFonts w:ascii="GHEA Grapalat" w:hAnsi="GHEA Grapalat" w:cs="Arial"/>
          <w:sz w:val="20"/>
          <w:lang w:val="hy-AM"/>
        </w:rPr>
        <w:t xml:space="preserve">պայմանագրի </w:t>
      </w:r>
      <w:r w:rsidRPr="00AE2768">
        <w:rPr>
          <w:rFonts w:ascii="GHEA Grapalat" w:hAnsi="GHEA Grapalat" w:cs="Arial"/>
          <w:sz w:val="20"/>
          <w:lang w:val="hy-AM"/>
        </w:rPr>
        <w:t>ապահովումը ներկայացվում է բանկային երաշխիքի ձևով՝ պայմանագրի ընդհանուր գնի չափով:</w:t>
      </w:r>
    </w:p>
    <w:p w:rsidR="00281740" w:rsidRPr="00200A17" w:rsidRDefault="00281740" w:rsidP="00281740">
      <w:pPr>
        <w:ind w:firstLine="567"/>
        <w:jc w:val="both"/>
        <w:rPr>
          <w:rFonts w:ascii="GHEA Grapalat" w:hAnsi="GHEA Grapalat"/>
          <w:color w:val="FF0000"/>
          <w:sz w:val="20"/>
          <w:szCs w:val="20"/>
          <w:lang w:val="hy-AM"/>
        </w:rPr>
      </w:pPr>
      <w:r w:rsidRPr="00200A17">
        <w:rPr>
          <w:rFonts w:ascii="GHEA Grapalat" w:hAnsi="GHEA Grapalat" w:cs="Sylfaen"/>
          <w:color w:val="FF0000"/>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200A17">
        <w:rPr>
          <w:rFonts w:ascii="GHEA Grapalat" w:hAnsi="GHEA Grapalat" w:cs="Sylfaen"/>
          <w:color w:val="FF0000"/>
          <w:sz w:val="20"/>
          <w:lang w:val="hy-AM"/>
        </w:rPr>
        <w:t xml:space="preserve">ամբողջական կատարման վերջին օրվան հաջորդող </w:t>
      </w:r>
      <w:r w:rsidRPr="00200A17">
        <w:rPr>
          <w:rFonts w:ascii="GHEA Grapalat" w:hAnsi="GHEA Grapalat" w:cs="Sylfaen"/>
          <w:color w:val="FF0000"/>
          <w:sz w:val="20"/>
          <w:lang w:val="hy-AM"/>
        </w:rPr>
        <w:t xml:space="preserve">20-րդ </w:t>
      </w:r>
      <w:r w:rsidR="00A558B9" w:rsidRPr="00200A17">
        <w:rPr>
          <w:rFonts w:ascii="GHEA Grapalat" w:hAnsi="GHEA Grapalat" w:cs="Sylfaen"/>
          <w:color w:val="FF0000"/>
          <w:sz w:val="20"/>
          <w:lang w:val="hy-AM"/>
        </w:rPr>
        <w:t>աշխատանքային</w:t>
      </w:r>
      <w:r w:rsidRPr="00200A17">
        <w:rPr>
          <w:rFonts w:ascii="GHEA Grapalat" w:hAnsi="GHEA Grapalat" w:cs="Sylfaen"/>
          <w:color w:val="FF0000"/>
          <w:sz w:val="20"/>
          <w:lang w:val="hy-AM"/>
        </w:rPr>
        <w:t xml:space="preserve"> օրը ներառյալ:</w:t>
      </w:r>
      <w:r w:rsidRPr="00200A17">
        <w:rPr>
          <w:rFonts w:ascii="GHEA Grapalat" w:hAnsi="GHEA Grapalat"/>
          <w:color w:val="FF0000"/>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E2768" w:rsidRDefault="00281740" w:rsidP="00281740">
      <w:pPr>
        <w:ind w:firstLine="567"/>
        <w:jc w:val="both"/>
        <w:rPr>
          <w:rFonts w:ascii="GHEA Grapalat" w:hAnsi="GHEA Grapalat" w:cs="Arial"/>
          <w:sz w:val="20"/>
          <w:lang w:val="hy-AM"/>
        </w:rPr>
      </w:pPr>
      <w:r w:rsidRPr="00AE2768">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81740" w:rsidRPr="00C27455" w:rsidRDefault="00281740" w:rsidP="00F96621">
      <w:pPr>
        <w:ind w:firstLine="567"/>
        <w:jc w:val="both"/>
        <w:rPr>
          <w:rFonts w:ascii="GHEA Grapalat" w:hAnsi="GHEA Grapalat" w:cs="Arial"/>
          <w:sz w:val="20"/>
          <w:lang w:val="hy-AM"/>
        </w:rPr>
      </w:pPr>
      <w:r w:rsidRPr="00C27455">
        <w:rPr>
          <w:rFonts w:ascii="GHEA Grapalat" w:hAnsi="GHEA Grapalat" w:cs="Sylfaen"/>
          <w:sz w:val="20"/>
          <w:lang w:val="hy-AM"/>
        </w:rPr>
        <w:t xml:space="preserve">10.4 </w:t>
      </w:r>
      <w:r w:rsidR="00441C20" w:rsidRPr="00C27455">
        <w:rPr>
          <w:rFonts w:ascii="GHEA Grapalat" w:hAnsi="GHEA Grapalat" w:cs="Arial"/>
          <w:sz w:val="20"/>
          <w:lang w:val="hy-AM"/>
        </w:rPr>
        <w:t>Ե</w:t>
      </w:r>
      <w:r w:rsidR="00F96621" w:rsidRPr="00C27455">
        <w:rPr>
          <w:rFonts w:ascii="GHEA Grapalat" w:hAnsi="GHEA Grapalat" w:cs="Arial"/>
          <w:sz w:val="20"/>
          <w:lang w:val="hy-AM"/>
        </w:rPr>
        <w:t>թե</w:t>
      </w:r>
      <w:r w:rsidRPr="00C27455">
        <w:rPr>
          <w:rFonts w:ascii="GHEA Grapalat" w:hAnsi="GHEA Grapalat" w:cs="Arial"/>
          <w:sz w:val="20"/>
          <w:lang w:val="hy-AM"/>
        </w:rPr>
        <w:t xml:space="preserve"> </w:t>
      </w:r>
      <w:r w:rsidR="00F96621" w:rsidRPr="00C27455">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C27455">
        <w:rPr>
          <w:rFonts w:ascii="GHEA Grapalat" w:hAnsi="GHEA Grapalat" w:cs="Arial"/>
          <w:sz w:val="20"/>
          <w:lang w:val="hy-AM"/>
        </w:rPr>
        <w:t xml:space="preserve">որակավորման և պայմանագրի ապահովումները ներկայացվում են </w:t>
      </w:r>
      <w:r w:rsidR="00F96621" w:rsidRPr="00C27455">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C27455">
        <w:rPr>
          <w:rFonts w:ascii="GHEA Grapalat" w:hAnsi="GHEA Grapalat" w:cs="Arial"/>
          <w:sz w:val="20"/>
          <w:lang w:val="hy-AM"/>
        </w:rPr>
        <w:t>՝</w:t>
      </w:r>
    </w:p>
    <w:p w:rsidR="00F96621" w:rsidRPr="00C27455" w:rsidRDefault="00281740" w:rsidP="00F96621">
      <w:pPr>
        <w:ind w:firstLine="567"/>
        <w:jc w:val="both"/>
        <w:rPr>
          <w:rFonts w:ascii="GHEA Grapalat" w:hAnsi="GHEA Grapalat" w:cs="Arial"/>
          <w:sz w:val="20"/>
          <w:lang w:val="hy-AM"/>
        </w:rPr>
      </w:pPr>
      <w:r w:rsidRPr="00C27455">
        <w:rPr>
          <w:rFonts w:ascii="GHEA Grapalat" w:hAnsi="GHEA Grapalat" w:cs="Arial"/>
          <w:sz w:val="20"/>
          <w:lang w:val="hy-AM"/>
        </w:rPr>
        <w:t>-</w:t>
      </w:r>
      <w:r w:rsidR="00F96621"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w:t>
      </w:r>
      <w:r w:rsidR="00543250" w:rsidRPr="00C27455">
        <w:rPr>
          <w:rFonts w:ascii="GHEA Grapalat" w:hAnsi="GHEA Grapalat" w:cs="Arial"/>
          <w:sz w:val="20"/>
          <w:lang w:val="hy-AM"/>
        </w:rPr>
        <w:t xml:space="preserve">մասով </w:t>
      </w:r>
      <w:r w:rsidR="00F96621" w:rsidRPr="00C27455">
        <w:rPr>
          <w:rFonts w:ascii="GHEA Grapalat" w:hAnsi="GHEA Grapalat" w:cs="Arial"/>
          <w:sz w:val="20"/>
          <w:lang w:val="hy-AM"/>
        </w:rPr>
        <w:t>ներկայացվում է բանկային երաշխիքի ձևով, իսկ հետագայում պահանջվող ֆինանսական միջոցների մասով</w:t>
      </w:r>
      <w:r w:rsidR="00CF12EE" w:rsidRPr="00C27455">
        <w:rPr>
          <w:rFonts w:ascii="GHEA Grapalat" w:hAnsi="GHEA Grapalat" w:cs="Arial"/>
          <w:sz w:val="20"/>
          <w:lang w:val="hy-AM"/>
        </w:rPr>
        <w:t>՝</w:t>
      </w:r>
      <w:r w:rsidR="00F96621" w:rsidRPr="00C27455">
        <w:rPr>
          <w:rFonts w:ascii="GHEA Grapalat" w:hAnsi="GHEA Grapalat" w:cs="Arial"/>
          <w:sz w:val="20"/>
          <w:lang w:val="hy-AM"/>
        </w:rPr>
        <w:t xml:space="preserve"> միակողմանի հաստատված հայտարարության` տուժանքի կամ կանխիկ փողի ձևով: </w:t>
      </w:r>
    </w:p>
    <w:p w:rsidR="00F96621" w:rsidRPr="00AE2768" w:rsidRDefault="00F96621" w:rsidP="00F96621">
      <w:pPr>
        <w:ind w:firstLine="567"/>
        <w:jc w:val="both"/>
        <w:rPr>
          <w:rFonts w:ascii="GHEA Grapalat" w:hAnsi="GHEA Grapalat" w:cs="Arial"/>
          <w:sz w:val="20"/>
          <w:lang w:val="hy-AM"/>
        </w:rPr>
      </w:pPr>
      <w:r w:rsidRPr="00C27455">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505AD4" w:rsidRPr="00AE2768" w:rsidRDefault="00F96621" w:rsidP="00EF3662">
      <w:pPr>
        <w:ind w:firstLine="567"/>
        <w:jc w:val="both"/>
        <w:rPr>
          <w:rFonts w:ascii="GHEA Grapalat" w:hAnsi="GHEA Grapalat" w:cs="Sylfaen"/>
          <w:i/>
          <w:sz w:val="20"/>
          <w:lang w:val="af-ZA"/>
        </w:rPr>
      </w:pPr>
      <w:r w:rsidRPr="00AE2768">
        <w:rPr>
          <w:rFonts w:ascii="GHEA Grapalat" w:hAnsi="GHEA Grapalat" w:cs="Arial"/>
          <w:sz w:val="20"/>
          <w:lang w:val="hy-AM"/>
        </w:rPr>
        <w:t xml:space="preserve">- </w:t>
      </w:r>
      <w:r w:rsidR="00543250" w:rsidRPr="004B7C30">
        <w:rPr>
          <w:rFonts w:ascii="GHEA Grapalat" w:hAnsi="GHEA Grapalat" w:cs="Arial"/>
          <w:sz w:val="20"/>
          <w:lang w:val="hy-AM"/>
        </w:rPr>
        <w:t xml:space="preserve">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00030D40" w:rsidRPr="00AE2768">
        <w:rPr>
          <w:rFonts w:ascii="GHEA Grapalat" w:hAnsi="GHEA Grapalat" w:cs="Sylfaen"/>
          <w:sz w:val="20"/>
          <w:lang w:val="hy-AM"/>
        </w:rPr>
        <w:t>10</w:t>
      </w:r>
      <w:r w:rsidR="00CA1C11" w:rsidRPr="00AE2768">
        <w:rPr>
          <w:rFonts w:ascii="GHEA Grapalat" w:hAnsi="GHEA Grapalat" w:cs="Sylfaen"/>
          <w:sz w:val="20"/>
          <w:lang w:val="af-ZA"/>
        </w:rPr>
        <w:t>.</w:t>
      </w:r>
      <w:r w:rsidR="00F562EA" w:rsidRPr="00AE2768">
        <w:rPr>
          <w:rFonts w:ascii="GHEA Grapalat" w:hAnsi="GHEA Grapalat" w:cs="Sylfaen"/>
          <w:sz w:val="20"/>
          <w:lang w:val="af-ZA"/>
        </w:rPr>
        <w:t>5</w:t>
      </w:r>
      <w:r w:rsidR="00D93027" w:rsidRPr="00AE2768">
        <w:rPr>
          <w:rFonts w:ascii="GHEA Grapalat" w:hAnsi="GHEA Grapalat" w:cs="Sylfaen"/>
          <w:sz w:val="20"/>
          <w:lang w:val="af-ZA"/>
        </w:rPr>
        <w:t xml:space="preserve"> </w:t>
      </w:r>
      <w:r w:rsidR="00CA1C11" w:rsidRPr="00AE2768">
        <w:rPr>
          <w:rFonts w:ascii="GHEA Grapalat" w:hAnsi="GHEA Grapalat" w:cs="Sylfaen"/>
          <w:sz w:val="20"/>
          <w:lang w:val="hy-AM"/>
        </w:rPr>
        <w:t>Պայմանագրով</w:t>
      </w:r>
      <w:r w:rsidR="00CA1C11" w:rsidRPr="00AE2768">
        <w:rPr>
          <w:rFonts w:ascii="GHEA Grapalat" w:hAnsi="GHEA Grapalat" w:cs="Sylfaen"/>
          <w:sz w:val="20"/>
          <w:lang w:val="af-ZA"/>
        </w:rPr>
        <w:t xml:space="preserve"> </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կողմից</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հատկացվելու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պայման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նախատեսվելու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դեպքում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ընտրված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մասնակիցը</w:t>
      </w:r>
      <w:r w:rsidR="00CA1C11" w:rsidRPr="00AE2768">
        <w:rPr>
          <w:rFonts w:ascii="GHEA Grapalat" w:hAnsi="GHEA Grapalat" w:cs="Sylfaen"/>
          <w:sz w:val="20"/>
          <w:lang w:val="af-ZA"/>
        </w:rPr>
        <w:t xml:space="preserve"> </w:t>
      </w:r>
      <w:r w:rsidR="00030D40" w:rsidRPr="00AE2768">
        <w:rPr>
          <w:rFonts w:ascii="GHEA Grapalat" w:hAnsi="GHEA Grapalat" w:cs="Sylfaen"/>
          <w:sz w:val="20"/>
          <w:lang w:val="af-ZA"/>
        </w:rPr>
        <w:t>պ</w:t>
      </w:r>
      <w:r w:rsidR="00CA1C11" w:rsidRPr="00AE2768">
        <w:rPr>
          <w:rFonts w:ascii="GHEA Grapalat" w:hAnsi="GHEA Grapalat" w:cs="Sylfaen"/>
          <w:sz w:val="20"/>
          <w:lang w:val="hy-AM"/>
        </w:rPr>
        <w:t>ատվիրատուին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է</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ներկայացնում</w:t>
      </w:r>
      <w:r w:rsidR="00CA1C11" w:rsidRPr="00AE2768">
        <w:rPr>
          <w:rFonts w:ascii="GHEA Grapalat" w:hAnsi="GHEA Grapalat" w:cs="Sylfaen"/>
          <w:sz w:val="20"/>
          <w:lang w:val="af-ZA"/>
        </w:rPr>
        <w:t xml:space="preserve"> </w:t>
      </w:r>
      <w:r w:rsidR="00B11B38" w:rsidRPr="00AE2768">
        <w:rPr>
          <w:rFonts w:ascii="GHEA Grapalat" w:hAnsi="GHEA Grapalat" w:cs="Sylfaen"/>
          <w:sz w:val="20"/>
          <w:lang w:val="af-ZA"/>
        </w:rPr>
        <w:t xml:space="preserve">նաև </w:t>
      </w:r>
      <w:r w:rsidR="00CA1C11" w:rsidRPr="00AE2768">
        <w:rPr>
          <w:rFonts w:ascii="GHEA Grapalat" w:hAnsi="GHEA Grapalat" w:cs="Sylfaen"/>
          <w:sz w:val="20"/>
          <w:lang w:val="hy-AM"/>
        </w:rPr>
        <w:t>կանխավճարի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ապահովում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կանխավճարի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չափով</w:t>
      </w:r>
      <w:r w:rsidR="00CA1C11" w:rsidRPr="00AE2768">
        <w:rPr>
          <w:rFonts w:ascii="GHEA Grapalat" w:hAnsi="GHEA Grapalat" w:cs="Sylfaen"/>
          <w:sz w:val="20"/>
          <w:lang w:val="af-ZA"/>
        </w:rPr>
        <w:t xml:space="preserve">, </w:t>
      </w:r>
      <w:r w:rsidR="00B413A8" w:rsidRPr="00AE2768">
        <w:rPr>
          <w:rFonts w:ascii="GHEA Grapalat" w:hAnsi="GHEA Grapalat" w:cs="Sylfaen"/>
          <w:sz w:val="20"/>
          <w:lang w:val="af-ZA"/>
        </w:rPr>
        <w:t xml:space="preserve">բանկային </w:t>
      </w:r>
      <w:r w:rsidR="00CA1C11" w:rsidRPr="00AE2768">
        <w:rPr>
          <w:rFonts w:ascii="GHEA Grapalat" w:hAnsi="GHEA Grapalat" w:cs="Sylfaen"/>
          <w:sz w:val="20"/>
          <w:lang w:val="hy-AM"/>
        </w:rPr>
        <w:t>երաշխիքի</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hy-AM"/>
        </w:rPr>
        <w:t>ձևով</w:t>
      </w:r>
      <w:r w:rsidR="003A0A31" w:rsidRPr="00AE2768">
        <w:rPr>
          <w:rFonts w:ascii="GHEA Grapalat" w:hAnsi="GHEA Grapalat" w:cs="Sylfaen"/>
          <w:sz w:val="20"/>
          <w:lang w:val="hy-AM"/>
        </w:rPr>
        <w:t>:</w:t>
      </w:r>
      <w:r w:rsidR="00CA1C11" w:rsidRPr="00AE2768">
        <w:rPr>
          <w:rFonts w:ascii="GHEA Grapalat" w:hAnsi="GHEA Grapalat" w:cs="Sylfaen"/>
          <w:i/>
          <w:sz w:val="20"/>
          <w:lang w:val="af-ZA"/>
        </w:rPr>
        <w:t xml:space="preserve"> </w:t>
      </w:r>
    </w:p>
    <w:p w:rsidR="00F02DBC" w:rsidRPr="00AE2768" w:rsidRDefault="00030D40" w:rsidP="00EF3662">
      <w:pPr>
        <w:ind w:firstLine="567"/>
        <w:jc w:val="both"/>
        <w:rPr>
          <w:rFonts w:ascii="GHEA Grapalat" w:hAnsi="GHEA Grapalat" w:cs="Sylfaen"/>
          <w:sz w:val="20"/>
          <w:lang w:val="af-ZA"/>
        </w:rPr>
      </w:pPr>
      <w:r w:rsidRPr="00AE2768">
        <w:rPr>
          <w:rFonts w:ascii="GHEA Grapalat" w:hAnsi="GHEA Grapalat" w:cs="Sylfaen"/>
          <w:sz w:val="20"/>
          <w:lang w:val="af-ZA"/>
        </w:rPr>
        <w:t>10</w:t>
      </w:r>
      <w:r w:rsidR="005162B1" w:rsidRPr="00AE2768">
        <w:rPr>
          <w:rFonts w:ascii="GHEA Grapalat" w:hAnsi="GHEA Grapalat" w:cs="Sylfaen"/>
          <w:sz w:val="20"/>
          <w:lang w:val="af-ZA"/>
        </w:rPr>
        <w:t>.</w:t>
      </w:r>
      <w:r w:rsidR="00F02DBC" w:rsidRPr="00AE2768">
        <w:rPr>
          <w:rFonts w:ascii="GHEA Grapalat" w:hAnsi="GHEA Grapalat" w:cs="Sylfaen"/>
          <w:sz w:val="20"/>
          <w:lang w:val="af-ZA"/>
        </w:rPr>
        <w:t>6</w:t>
      </w:r>
      <w:r w:rsidR="00D93027" w:rsidRPr="00AE2768">
        <w:rPr>
          <w:rFonts w:ascii="GHEA Grapalat" w:hAnsi="GHEA Grapalat" w:cs="Sylfaen"/>
          <w:sz w:val="20"/>
          <w:lang w:val="af-ZA"/>
        </w:rPr>
        <w:t xml:space="preserve"> </w:t>
      </w:r>
      <w:r w:rsidR="00F02DBC" w:rsidRPr="00AE276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cs="Arial"/>
          <w:b/>
          <w:sz w:val="20"/>
          <w:lang w:val="af-ZA"/>
        </w:rPr>
      </w:pPr>
      <w:r w:rsidRPr="00AE2768">
        <w:rPr>
          <w:rFonts w:ascii="GHEA Grapalat" w:hAnsi="GHEA Grapalat"/>
          <w:b/>
          <w:sz w:val="20"/>
          <w:lang w:val="af-ZA"/>
        </w:rPr>
        <w:t>1</w:t>
      </w:r>
      <w:r w:rsidR="00030D40" w:rsidRPr="00AE2768">
        <w:rPr>
          <w:rFonts w:ascii="GHEA Grapalat" w:hAnsi="GHEA Grapalat"/>
          <w:b/>
          <w:sz w:val="20"/>
          <w:lang w:val="af-ZA"/>
        </w:rPr>
        <w:t>1</w:t>
      </w:r>
      <w:r w:rsidRPr="00AE2768">
        <w:rPr>
          <w:rFonts w:ascii="GHEA Grapalat" w:hAnsi="GHEA Grapalat"/>
          <w:b/>
          <w:sz w:val="20"/>
          <w:lang w:val="af-ZA"/>
        </w:rPr>
        <w:t xml:space="preserve">. </w:t>
      </w:r>
      <w:r w:rsidRPr="00AE2768">
        <w:rPr>
          <w:rFonts w:ascii="GHEA Grapalat" w:hAnsi="GHEA Grapalat" w:cs="Sylfaen"/>
          <w:b/>
          <w:sz w:val="20"/>
          <w:lang w:val="af-ZA"/>
        </w:rPr>
        <w:t>ԸՆԹԱՑԱԿԱՐԳԸ</w:t>
      </w:r>
      <w:r w:rsidRPr="00AE2768">
        <w:rPr>
          <w:rFonts w:ascii="GHEA Grapalat" w:hAnsi="GHEA Grapalat" w:cs="Arial"/>
          <w:b/>
          <w:sz w:val="20"/>
          <w:lang w:val="af-ZA"/>
        </w:rPr>
        <w:t xml:space="preserve"> </w:t>
      </w:r>
      <w:r w:rsidRPr="00AE2768">
        <w:rPr>
          <w:rFonts w:ascii="GHEA Grapalat" w:hAnsi="GHEA Grapalat" w:cs="Sylfaen"/>
          <w:b/>
          <w:sz w:val="20"/>
          <w:lang w:val="af-ZA"/>
        </w:rPr>
        <w:t>ՉԿԱՅԱՑԱԾ</w:t>
      </w:r>
      <w:r w:rsidRPr="00AE2768">
        <w:rPr>
          <w:rFonts w:ascii="GHEA Grapalat" w:hAnsi="GHEA Grapalat" w:cs="Arial"/>
          <w:b/>
          <w:sz w:val="20"/>
          <w:lang w:val="af-ZA"/>
        </w:rPr>
        <w:t xml:space="preserve"> </w:t>
      </w:r>
      <w:r w:rsidRPr="00AE2768">
        <w:rPr>
          <w:rFonts w:ascii="GHEA Grapalat" w:hAnsi="GHEA Grapalat" w:cs="Sylfaen"/>
          <w:b/>
          <w:sz w:val="20"/>
          <w:lang w:val="af-ZA"/>
        </w:rPr>
        <w:t>ՀԱՅՏԱՐԱՐԵԼԸ</w:t>
      </w:r>
    </w:p>
    <w:p w:rsidR="00096865" w:rsidRPr="00AE2768" w:rsidRDefault="00096865" w:rsidP="00EF3662">
      <w:pPr>
        <w:jc w:val="center"/>
        <w:rPr>
          <w:rFonts w:ascii="GHEA Grapalat" w:hAnsi="GHEA Grapalat"/>
          <w:b/>
          <w:sz w:val="20"/>
          <w:lang w:val="af-ZA"/>
        </w:rPr>
      </w:pP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sz w:val="20"/>
          <w:lang w:val="af-ZA"/>
        </w:rPr>
        <w:t>1</w:t>
      </w:r>
      <w:r w:rsidR="00030D40" w:rsidRPr="00AE2768">
        <w:rPr>
          <w:rFonts w:ascii="GHEA Grapalat" w:hAnsi="GHEA Grapalat"/>
          <w:sz w:val="20"/>
          <w:lang w:val="af-ZA"/>
        </w:rPr>
        <w:t>1</w:t>
      </w:r>
      <w:r w:rsidRPr="00AE2768">
        <w:rPr>
          <w:rFonts w:ascii="GHEA Grapalat" w:hAnsi="GHEA Grapalat"/>
          <w:sz w:val="20"/>
          <w:lang w:val="af-ZA"/>
        </w:rPr>
        <w:t>.</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w:t>
      </w:r>
      <w:r w:rsidR="00A747D4" w:rsidRPr="00AE2768">
        <w:rPr>
          <w:rFonts w:ascii="GHEA Grapalat" w:hAnsi="GHEA Grapalat" w:cs="Sylfaen"/>
          <w:sz w:val="20"/>
          <w:lang w:val="af-ZA"/>
        </w:rPr>
        <w:t>7</w:t>
      </w:r>
      <w:r w:rsidRPr="00AE2768">
        <w:rPr>
          <w:rFonts w:ascii="GHEA Grapalat" w:hAnsi="GHEA Grapalat" w:cs="Sylfaen"/>
          <w:sz w:val="20"/>
          <w:lang w:val="af-ZA"/>
        </w:rPr>
        <w:t>-</w:t>
      </w:r>
      <w:r w:rsidRPr="00AE2768">
        <w:rPr>
          <w:rFonts w:ascii="GHEA Grapalat" w:hAnsi="GHEA Grapalat" w:cs="Sylfaen"/>
          <w:sz w:val="20"/>
          <w:lang w:val="ru-RU"/>
        </w:rPr>
        <w:t>րդ</w:t>
      </w:r>
      <w:r w:rsidRPr="00AE2768">
        <w:rPr>
          <w:rFonts w:ascii="GHEA Grapalat" w:hAnsi="GHEA Grapalat" w:cs="Sylfaen"/>
          <w:sz w:val="20"/>
          <w:lang w:val="af-ZA"/>
        </w:rPr>
        <w:t xml:space="preserve"> </w:t>
      </w:r>
      <w:r w:rsidRPr="00AE2768">
        <w:rPr>
          <w:rFonts w:ascii="GHEA Grapalat" w:hAnsi="GHEA Grapalat" w:cs="Sylfaen"/>
          <w:sz w:val="20"/>
          <w:lang w:val="ru-RU"/>
        </w:rPr>
        <w:t>հոդվածի</w:t>
      </w:r>
      <w:r w:rsidRPr="00AE2768">
        <w:rPr>
          <w:rFonts w:ascii="GHEA Grapalat" w:hAnsi="GHEA Grapalat" w:cs="Sylfaen"/>
          <w:sz w:val="20"/>
          <w:lang w:val="af-ZA"/>
        </w:rPr>
        <w:t xml:space="preserve"> </w:t>
      </w:r>
      <w:r w:rsidRPr="00AE2768">
        <w:rPr>
          <w:rFonts w:ascii="GHEA Grapalat" w:hAnsi="GHEA Grapalat" w:cs="Sylfaen"/>
          <w:sz w:val="20"/>
          <w:lang w:val="ru-RU"/>
        </w:rPr>
        <w:t>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 </w:t>
      </w:r>
      <w:r w:rsidRPr="00AE2768">
        <w:rPr>
          <w:rFonts w:ascii="GHEA Grapalat" w:hAnsi="GHEA Grapalat" w:cs="Sylfaen"/>
          <w:sz w:val="20"/>
          <w:lang w:val="ru-RU"/>
        </w:rPr>
        <w:t>հայտերից</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մեկը</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համապատասխանում</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w:t>
      </w:r>
      <w:r w:rsidRPr="00AE2768">
        <w:rPr>
          <w:rFonts w:ascii="GHEA Grapalat" w:hAnsi="GHEA Grapalat" w:cs="Sylfaen"/>
          <w:sz w:val="20"/>
          <w:lang w:val="ru-RU"/>
        </w:rPr>
        <w:t>պայմաններին</w:t>
      </w:r>
      <w:r w:rsidRPr="00AE2768">
        <w:rPr>
          <w:rFonts w:ascii="GHEA Grapalat" w:hAnsi="GHEA Grapalat" w:cs="Sylfaen"/>
          <w:sz w:val="20"/>
          <w:lang w:val="af-ZA"/>
        </w:rPr>
        <w:t>.</w:t>
      </w:r>
    </w:p>
    <w:p w:rsidR="00096865" w:rsidRPr="000D08B4" w:rsidRDefault="00096865" w:rsidP="00EF3662">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00FF0FE2" w:rsidRPr="00AE2768">
        <w:rPr>
          <w:rFonts w:ascii="GHEA Grapalat" w:hAnsi="GHEA Grapalat" w:cs="Sylfaen"/>
          <w:sz w:val="20"/>
          <w:lang w:val="hy-AM"/>
        </w:rPr>
        <w:t>: Ընդ որում պ</w:t>
      </w:r>
      <w:r w:rsidR="00FF0FE2" w:rsidRPr="00AE2768">
        <w:rPr>
          <w:rFonts w:ascii="GHEA Grapalat" w:hAnsi="GHEA Grapalat" w:cs="Sylfaen"/>
          <w:sz w:val="20"/>
          <w:lang w:val="ru-RU"/>
        </w:rPr>
        <w:t>ետության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համայնքների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կարիքների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կազմակերպված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գնման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ընթացակարգը</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կարող</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է</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ամբողջությամբ</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մասնակի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չկայացած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հայտարարվել</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համապատասխանաբար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Հայաստանի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Հանրապետության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կառավարության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համայնքի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ավագանու</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այլ</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պատվիրատուների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դեպքում</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ընդհանուր</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կառավարումն</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իրականացնող</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լիազորված</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մարմնի</w:t>
      </w:r>
      <w:r w:rsidR="00FF0FE2" w:rsidRPr="00AE2768">
        <w:rPr>
          <w:rFonts w:ascii="GHEA Grapalat" w:hAnsi="GHEA Grapalat" w:cs="Sylfaen"/>
          <w:sz w:val="20"/>
          <w:lang w:val="af-ZA"/>
        </w:rPr>
        <w:t xml:space="preserve"> </w:t>
      </w:r>
      <w:r w:rsidR="00FF0FE2" w:rsidRPr="00AE2768">
        <w:rPr>
          <w:rFonts w:ascii="GHEA Grapalat" w:hAnsi="GHEA Grapalat" w:cs="Sylfaen"/>
          <w:sz w:val="20"/>
          <w:lang w:val="ru-RU"/>
        </w:rPr>
        <w:t>ղեկավարի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իսկ</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հիմնադրամների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դեպքում</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հոգաբարձուների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խորհրդի</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որոշման</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հիման</w:t>
      </w:r>
      <w:r w:rsidR="00A10D1E" w:rsidRPr="00AE2768">
        <w:rPr>
          <w:rFonts w:ascii="GHEA Grapalat" w:hAnsi="GHEA Grapalat" w:cs="Sylfaen"/>
          <w:sz w:val="20"/>
          <w:lang w:val="af-ZA"/>
        </w:rPr>
        <w:t xml:space="preserve"> </w:t>
      </w:r>
      <w:r w:rsidR="00A10D1E" w:rsidRPr="00AE2768">
        <w:rPr>
          <w:rFonts w:ascii="GHEA Grapalat" w:hAnsi="GHEA Grapalat" w:cs="Sylfaen"/>
          <w:sz w:val="20"/>
        </w:rPr>
        <w:t>վրա</w:t>
      </w:r>
      <w:r w:rsidR="00A10D1E" w:rsidRPr="00B14CEE">
        <w:rPr>
          <w:rStyle w:val="af6"/>
          <w:rFonts w:ascii="GHEA Grapalat" w:hAnsi="GHEA Grapalat" w:cs="Sylfaen"/>
          <w:color w:val="FFFFFF"/>
          <w:sz w:val="20"/>
        </w:rPr>
        <w:footnoteReference w:id="5"/>
      </w:r>
      <w:r w:rsidR="00FF0FE2" w:rsidRPr="00AE2768">
        <w:rPr>
          <w:rFonts w:ascii="GHEA Grapalat" w:hAnsi="GHEA Grapalat" w:cs="Sylfaen"/>
          <w:sz w:val="20"/>
          <w:lang w:val="hy-AM"/>
        </w:rPr>
        <w:t>:</w:t>
      </w:r>
      <w:r w:rsidR="004B7C30" w:rsidRPr="000D08B4">
        <w:rPr>
          <w:rFonts w:ascii="GHEA Grapalat" w:hAnsi="GHEA Grapalat" w:cs="Sylfaen"/>
          <w:sz w:val="20"/>
          <w:vertAlign w:val="superscript"/>
          <w:lang w:val="af-ZA"/>
        </w:rPr>
        <w:t>14</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lastRenderedPageBreak/>
        <w:t xml:space="preserve">3) </w:t>
      </w:r>
      <w:r w:rsidRPr="00AE2768">
        <w:rPr>
          <w:rFonts w:ascii="GHEA Grapalat" w:hAnsi="GHEA Grapalat" w:cs="Sylfaen"/>
          <w:sz w:val="20"/>
          <w:lang w:val="hy-AM"/>
        </w:rPr>
        <w:t>ոչ</w:t>
      </w:r>
      <w:r w:rsidRPr="00AE2768">
        <w:rPr>
          <w:rFonts w:ascii="GHEA Grapalat" w:hAnsi="GHEA Grapalat" w:cs="Sylfaen"/>
          <w:sz w:val="20"/>
          <w:lang w:val="af-ZA"/>
        </w:rPr>
        <w:t xml:space="preserve"> </w:t>
      </w:r>
      <w:r w:rsidRPr="00AE2768">
        <w:rPr>
          <w:rFonts w:ascii="GHEA Grapalat" w:hAnsi="GHEA Grapalat" w:cs="Sylfaen"/>
          <w:sz w:val="20"/>
          <w:lang w:val="hy-AM"/>
        </w:rPr>
        <w:t>մի</w:t>
      </w:r>
      <w:r w:rsidRPr="00AE2768">
        <w:rPr>
          <w:rFonts w:ascii="GHEA Grapalat" w:hAnsi="GHEA Grapalat" w:cs="Sylfaen"/>
          <w:sz w:val="20"/>
          <w:lang w:val="af-ZA"/>
        </w:rPr>
        <w:t xml:space="preserve"> </w:t>
      </w:r>
      <w:r w:rsidRPr="00AE2768">
        <w:rPr>
          <w:rFonts w:ascii="GHEA Grapalat" w:hAnsi="GHEA Grapalat" w:cs="Sylfaen"/>
          <w:sz w:val="20"/>
          <w:lang w:val="hy-AM"/>
        </w:rPr>
        <w:t>հայտ</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ներկայացվել</w:t>
      </w:r>
      <w:r w:rsidRPr="00AE2768">
        <w:rPr>
          <w:rFonts w:ascii="GHEA Grapalat" w:hAnsi="GHEA Grapalat" w:cs="Sylfaen"/>
          <w:sz w:val="20"/>
          <w:lang w:val="af-ZA"/>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004D5671" w:rsidRPr="00AE2768">
        <w:rPr>
          <w:rFonts w:ascii="GHEA Grapalat" w:hAnsi="GHEA Grapalat" w:cs="Sylfaen"/>
          <w:sz w:val="20"/>
          <w:lang w:val="ru-RU"/>
        </w:rPr>
        <w:t>։</w:t>
      </w:r>
    </w:p>
    <w:p w:rsidR="00CA1C11" w:rsidRPr="00AE2768" w:rsidRDefault="00731D26" w:rsidP="00EF3662">
      <w:pPr>
        <w:ind w:firstLine="567"/>
        <w:jc w:val="both"/>
        <w:rPr>
          <w:rFonts w:ascii="GHEA Grapalat" w:hAnsi="GHEA Grapalat" w:cs="Sylfaen"/>
          <w:sz w:val="20"/>
          <w:lang w:val="af-ZA"/>
        </w:rPr>
      </w:pPr>
      <w:r w:rsidRPr="00AE2768">
        <w:rPr>
          <w:rFonts w:ascii="GHEA Grapalat" w:hAnsi="GHEA Grapalat" w:cs="Sylfaen"/>
          <w:sz w:val="20"/>
          <w:lang w:val="af-ZA"/>
        </w:rPr>
        <w:t>1</w:t>
      </w:r>
      <w:r w:rsidR="00030D40" w:rsidRPr="00AE2768">
        <w:rPr>
          <w:rFonts w:ascii="GHEA Grapalat" w:hAnsi="GHEA Grapalat" w:cs="Sylfaen"/>
          <w:sz w:val="20"/>
          <w:lang w:val="af-ZA"/>
        </w:rPr>
        <w:t>1</w:t>
      </w:r>
      <w:r w:rsidRPr="00AE2768">
        <w:rPr>
          <w:rFonts w:ascii="GHEA Grapalat" w:hAnsi="GHEA Grapalat" w:cs="Sylfaen"/>
          <w:sz w:val="20"/>
          <w:lang w:val="af-ZA"/>
        </w:rPr>
        <w:t>.2</w:t>
      </w:r>
      <w:r w:rsidR="00FE5743" w:rsidRPr="00AE2768">
        <w:rPr>
          <w:rFonts w:ascii="GHEA Grapalat" w:hAnsi="GHEA Grapalat" w:cs="Sylfaen"/>
          <w:sz w:val="20"/>
          <w:lang w:val="af-ZA"/>
        </w:rPr>
        <w:t xml:space="preserve"> Գ</w:t>
      </w:r>
      <w:r w:rsidR="00CA1C11" w:rsidRPr="00AE2768">
        <w:rPr>
          <w:rFonts w:ascii="GHEA Grapalat" w:hAnsi="GHEA Grapalat" w:cs="Sylfaen"/>
          <w:sz w:val="20"/>
          <w:lang w:val="ru-RU"/>
        </w:rPr>
        <w:t>նման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ընթացակարգը</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չկայացած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հայտարարվելու</w:t>
      </w:r>
      <w:r w:rsidR="00A747D4" w:rsidRPr="00AE2768">
        <w:rPr>
          <w:rFonts w:ascii="GHEA Grapalat" w:hAnsi="GHEA Grapalat" w:cs="Sylfaen"/>
          <w:sz w:val="20"/>
        </w:rPr>
        <w:t>ն</w:t>
      </w:r>
      <w:r w:rsidR="00A747D4" w:rsidRPr="00AE2768">
        <w:rPr>
          <w:rFonts w:ascii="GHEA Grapalat" w:hAnsi="GHEA Grapalat" w:cs="Sylfaen"/>
          <w:sz w:val="20"/>
          <w:lang w:val="af-ZA"/>
        </w:rPr>
        <w:t xml:space="preserve"> </w:t>
      </w:r>
      <w:r w:rsidR="00A747D4" w:rsidRPr="00AE2768">
        <w:rPr>
          <w:rFonts w:ascii="GHEA Grapalat" w:hAnsi="GHEA Grapalat" w:cs="Sylfaen"/>
          <w:sz w:val="20"/>
        </w:rPr>
        <w:t>հաջորդող</w:t>
      </w:r>
      <w:r w:rsidR="00A747D4" w:rsidRPr="00AE2768">
        <w:rPr>
          <w:rFonts w:ascii="GHEA Grapalat" w:hAnsi="GHEA Grapalat" w:cs="Sylfaen"/>
          <w:sz w:val="20"/>
          <w:lang w:val="af-ZA"/>
        </w:rPr>
        <w:t xml:space="preserve"> </w:t>
      </w:r>
      <w:r w:rsidR="00A747D4" w:rsidRPr="00AE2768">
        <w:rPr>
          <w:rFonts w:ascii="GHEA Grapalat" w:hAnsi="GHEA Grapalat" w:cs="Sylfaen"/>
          <w:sz w:val="20"/>
        </w:rPr>
        <w:t>աշխատանքային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օրվա</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ընթացքում</w:t>
      </w:r>
      <w:r w:rsidR="00CA1C11" w:rsidRPr="00AE2768">
        <w:rPr>
          <w:rFonts w:ascii="GHEA Grapalat" w:hAnsi="GHEA Grapalat" w:cs="Sylfaen"/>
          <w:sz w:val="20"/>
          <w:lang w:val="af-ZA"/>
        </w:rPr>
        <w:t xml:space="preserve">, </w:t>
      </w:r>
      <w:r w:rsidR="003A2BE0" w:rsidRPr="00AE2768">
        <w:rPr>
          <w:rFonts w:ascii="GHEA Grapalat" w:hAnsi="GHEA Grapalat" w:cs="Sylfaen"/>
          <w:sz w:val="20"/>
          <w:lang w:val="af-ZA"/>
        </w:rPr>
        <w:t>պ</w:t>
      </w:r>
      <w:r w:rsidR="00CA1C11" w:rsidRPr="00AE2768">
        <w:rPr>
          <w:rFonts w:ascii="GHEA Grapalat" w:hAnsi="GHEA Grapalat" w:cs="Sylfaen"/>
          <w:sz w:val="20"/>
          <w:lang w:val="ru-RU"/>
        </w:rPr>
        <w:t>ատվիրատուն</w:t>
      </w:r>
      <w:r w:rsidR="00CA1C11" w:rsidRPr="00AE2768">
        <w:rPr>
          <w:rFonts w:ascii="GHEA Grapalat" w:hAnsi="GHEA Grapalat" w:cs="Sylfaen"/>
          <w:sz w:val="20"/>
          <w:lang w:val="af-ZA"/>
        </w:rPr>
        <w:t xml:space="preserve"> </w:t>
      </w:r>
      <w:r w:rsidR="00A747D4" w:rsidRPr="00AE2768">
        <w:rPr>
          <w:rFonts w:ascii="GHEA Grapalat" w:hAnsi="GHEA Grapalat" w:cs="Sylfaen"/>
          <w:sz w:val="20"/>
          <w:lang w:val="af-ZA"/>
        </w:rPr>
        <w:t xml:space="preserve">տեղեկագրում </w:t>
      </w:r>
      <w:r w:rsidR="005F7C1D" w:rsidRPr="00AE2768">
        <w:rPr>
          <w:rFonts w:ascii="GHEA Grapalat" w:hAnsi="GHEA Grapalat" w:cs="Sylfaen"/>
          <w:sz w:val="20"/>
          <w:lang w:val="af-ZA"/>
        </w:rPr>
        <w:t xml:space="preserve">հրապարակում է </w:t>
      </w:r>
      <w:r w:rsidR="00CA1C11" w:rsidRPr="00AE2768">
        <w:rPr>
          <w:rFonts w:ascii="GHEA Grapalat" w:hAnsi="GHEA Grapalat" w:cs="Sylfaen"/>
          <w:sz w:val="20"/>
          <w:lang w:val="ru-RU"/>
        </w:rPr>
        <w:t>հայտարարություն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որում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նշվում</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է</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գնման</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ընթացակարգը</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չկայացած</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հայտարարվելու</w:t>
      </w:r>
      <w:r w:rsidR="00CA1C11" w:rsidRPr="00AE2768">
        <w:rPr>
          <w:rFonts w:ascii="GHEA Grapalat" w:hAnsi="GHEA Grapalat" w:cs="Sylfaen"/>
          <w:sz w:val="20"/>
          <w:lang w:val="af-ZA"/>
        </w:rPr>
        <w:t xml:space="preserve"> </w:t>
      </w:r>
      <w:r w:rsidR="00CA1C11" w:rsidRPr="00AE2768">
        <w:rPr>
          <w:rFonts w:ascii="GHEA Grapalat" w:hAnsi="GHEA Grapalat" w:cs="Sylfaen"/>
          <w:sz w:val="20"/>
          <w:lang w:val="ru-RU"/>
        </w:rPr>
        <w:t>հիմնավորումը։</w:t>
      </w:r>
      <w:r w:rsidR="00CA1C11" w:rsidRPr="00AE2768">
        <w:rPr>
          <w:rFonts w:ascii="GHEA Grapalat" w:hAnsi="GHEA Grapalat" w:cs="Sylfaen"/>
          <w:sz w:val="20"/>
          <w:lang w:val="af-ZA"/>
        </w:rPr>
        <w:t xml:space="preserve"> </w:t>
      </w:r>
    </w:p>
    <w:p w:rsidR="00CA1C11" w:rsidRPr="00AE2768" w:rsidRDefault="00CA1C11" w:rsidP="00EF3662">
      <w:pPr>
        <w:ind w:firstLine="567"/>
        <w:jc w:val="both"/>
        <w:rPr>
          <w:rFonts w:ascii="GHEA Grapalat" w:hAnsi="GHEA Grapalat" w:cs="Sylfaen"/>
          <w:sz w:val="20"/>
          <w:lang w:val="af-ZA"/>
        </w:rPr>
      </w:pPr>
    </w:p>
    <w:p w:rsidR="00096865" w:rsidRPr="00AE2768" w:rsidRDefault="00096865" w:rsidP="00EF3662">
      <w:pPr>
        <w:pStyle w:val="a3"/>
        <w:spacing w:line="240" w:lineRule="auto"/>
        <w:rPr>
          <w:rFonts w:ascii="GHEA Grapalat" w:hAnsi="GHEA Grapalat"/>
          <w:i w:val="0"/>
          <w:sz w:val="18"/>
          <w:szCs w:val="18"/>
          <w:u w:val="single"/>
          <w:lang w:val="af-ZA"/>
        </w:rPr>
      </w:pP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1</w:t>
      </w:r>
      <w:r w:rsidR="00375FD2" w:rsidRPr="00AE2768">
        <w:rPr>
          <w:rFonts w:ascii="GHEA Grapalat" w:hAnsi="GHEA Grapalat"/>
          <w:b/>
          <w:sz w:val="20"/>
          <w:lang w:val="af-ZA"/>
        </w:rPr>
        <w:t>2</w:t>
      </w:r>
      <w:r w:rsidRPr="00AE2768">
        <w:rPr>
          <w:rFonts w:ascii="GHEA Grapalat" w:hAnsi="GHEA Grapalat"/>
          <w:b/>
          <w:sz w:val="20"/>
          <w:lang w:val="af-ZA"/>
        </w:rPr>
        <w:t xml:space="preserve">. ԳՆՄԱՆ ԳՈՐԾԸՆԹԱՑԻ ՀԵՏ ԿԱՊՎԱԾ ԳՈՐԾՈՂՈՒԹՅՈՒՆՆԵՐԸ ԵՎ (ԿԱՄ) </w:t>
      </w:r>
    </w:p>
    <w:p w:rsidR="008D5016"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ԻՐԱՎՈՒՆՔԸ ԵՎ ԿԱՐԳԸ</w:t>
      </w:r>
    </w:p>
    <w:p w:rsidR="00996C19" w:rsidRPr="00AE2768" w:rsidRDefault="00996C19" w:rsidP="00EF3662">
      <w:pPr>
        <w:jc w:val="center"/>
        <w:rPr>
          <w:rFonts w:ascii="GHEA Grapalat" w:hAnsi="GHEA Grapalat"/>
          <w:b/>
          <w:sz w:val="20"/>
          <w:lang w:val="af-ZA"/>
        </w:rPr>
      </w:pP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Pr="00AE2768">
        <w:rPr>
          <w:rFonts w:ascii="GHEA Grapalat" w:hAnsi="GHEA Grapalat"/>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Mariam" w:hAnsi="GHEA Mariam" w:cs="Sylfaen"/>
          <w:sz w:val="20"/>
          <w:szCs w:val="20"/>
          <w:lang w:val="af-ZA"/>
        </w:rPr>
        <w:t xml:space="preserve"> </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վարչական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Հայաստանի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Հանարապետության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քաղաքացիաիրավական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օրենսդրությամբ։</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12.3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w:t>
      </w:r>
    </w:p>
    <w:p w:rsidR="00B027EF"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պայմանագրի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00B027EF" w:rsidRPr="00AE2768">
        <w:rPr>
          <w:rFonts w:ascii="GHEA Grapalat" w:hAnsi="GHEA Grapalat" w:cs="Sylfaen"/>
          <w:sz w:val="20"/>
          <w:szCs w:val="20"/>
          <w:lang w:val="af-ZA"/>
        </w:rPr>
        <w:t>:</w:t>
      </w:r>
    </w:p>
    <w:p w:rsidR="00B027EF" w:rsidRPr="00AE2768" w:rsidRDefault="00B027EF" w:rsidP="00B027EF">
      <w:pPr>
        <w:ind w:firstLine="567"/>
        <w:jc w:val="both"/>
        <w:rPr>
          <w:rFonts w:ascii="GHEA Grapalat" w:hAnsi="GHEA Grapalat" w:cs="Sylfaen"/>
          <w:sz w:val="20"/>
          <w:szCs w:val="20"/>
          <w:lang w:val="af-ZA"/>
        </w:rPr>
      </w:pPr>
      <w:bookmarkStart w:id="7"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7"/>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12.4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ժամանակահատվածում</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առարկայի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բնութագրերը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վերջնաժամկետը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12.5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ներառելով</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հաստատող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ծածկագիրը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չափը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կազմում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ՀՀ</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բացված</w:t>
      </w:r>
      <w:r w:rsidRPr="00AE2768">
        <w:rPr>
          <w:rFonts w:ascii="GHEA Grapalat" w:hAnsi="GHEA Grapalat" w:cs="Sylfaen"/>
          <w:sz w:val="20"/>
          <w:szCs w:val="20"/>
          <w:lang w:val="af-ZA"/>
        </w:rPr>
        <w:t xml:space="preserve"> </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գանձապետական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w:t>
      </w:r>
      <w:r w:rsidRPr="00AE2768">
        <w:rPr>
          <w:rFonts w:ascii="GHEA Grapalat" w:hAnsi="GHEA Grapalat" w:cs="Sylfaen"/>
          <w:sz w:val="20"/>
          <w:szCs w:val="20"/>
          <w:lang w:val="af-ZA" w:eastAsia="ru-RU"/>
        </w:rPr>
        <w:t xml:space="preserve"> </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տեղեկություններ։</w:t>
      </w:r>
    </w:p>
    <w:p w:rsidR="00996C19" w:rsidRPr="00AE2768" w:rsidRDefault="00B027EF"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af-ZA"/>
        </w:rPr>
        <w:t>12.</w:t>
      </w:r>
      <w:r w:rsidRPr="00AE2768">
        <w:rPr>
          <w:rFonts w:ascii="GHEA Grapalat" w:hAnsi="GHEA Grapalat" w:cs="Sylfaen"/>
          <w:sz w:val="20"/>
          <w:szCs w:val="20"/>
          <w:lang w:val="af-ZA"/>
        </w:rPr>
        <w:t>7</w:t>
      </w:r>
      <w:r w:rsidR="00996C19"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այդ</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թվում</w:t>
      </w:r>
      <w:r w:rsidR="00B37250" w:rsidRPr="00AE2768">
        <w:rPr>
          <w:rFonts w:ascii="GHEA Grapalat" w:hAnsi="GHEA Grapalat" w:cs="Sylfaen"/>
          <w:sz w:val="20"/>
          <w:szCs w:val="20"/>
        </w:rPr>
        <w:t>՝</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մասնակի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բավարարվելու</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մասին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բողոքներ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քննող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անձի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կողմից</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կայացված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որոշումը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տեղեկագրում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հրապարակվելուն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հաջորդող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աշխատանքային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օրը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տվյալ</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քննած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որոշում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կայացրած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բողոքներ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քննող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rPr>
        <w:t>անձը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գրավոր</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լիազորված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մարմնին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է</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տրամադրում</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բողոքարկման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վճարը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կատարած</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լինելը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հավաստող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փաստաթղթի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պատճենը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այն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բանկի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անվանումը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և</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հաշվեհամարը</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որին</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պետք</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է</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փոխանցվի</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հետ</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վերադարձվող</w:t>
      </w:r>
      <w:r w:rsidR="00B37250" w:rsidRPr="00AE2768">
        <w:rPr>
          <w:rFonts w:ascii="GHEA Grapalat" w:hAnsi="GHEA Grapalat" w:cs="Sylfaen"/>
          <w:sz w:val="20"/>
          <w:szCs w:val="20"/>
          <w:lang w:val="af-ZA"/>
        </w:rPr>
        <w:t xml:space="preserve"> </w:t>
      </w:r>
      <w:r w:rsidR="00B37250" w:rsidRPr="00AE2768">
        <w:rPr>
          <w:rFonts w:ascii="GHEA Grapalat" w:hAnsi="GHEA Grapalat" w:cs="Sylfaen"/>
          <w:sz w:val="20"/>
          <w:szCs w:val="20"/>
          <w:lang w:val="ru-RU"/>
        </w:rPr>
        <w:t>գումարը</w:t>
      </w:r>
      <w:r w:rsidR="00B37250" w:rsidRPr="00AE2768">
        <w:rPr>
          <w:rFonts w:ascii="GHEA Grapalat" w:hAnsi="GHEA Grapalat" w:cs="Sylfaen"/>
          <w:sz w:val="20"/>
          <w:szCs w:val="20"/>
          <w:lang w:val="af-ZA"/>
        </w:rPr>
        <w:t>:</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rPr>
        <w:t>Լ</w:t>
      </w:r>
      <w:r w:rsidR="00996C19" w:rsidRPr="00AE2768">
        <w:rPr>
          <w:rFonts w:ascii="GHEA Grapalat" w:hAnsi="GHEA Grapalat" w:cs="Sylfaen"/>
          <w:sz w:val="20"/>
          <w:szCs w:val="20"/>
          <w:lang w:val="ru-RU"/>
        </w:rPr>
        <w:t>իազորված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մարմինը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սույն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կետում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նշված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փաստաթղթի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պատճենը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ստանալու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օրվան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հաջորդող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հինգ</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աշխատանքային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ընթացքում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վճարը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է</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փոխանցում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վճարած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բանկային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հաշվին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փոխանցելու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միջոցով</w:t>
      </w:r>
      <w:r w:rsidR="00996C19"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B027EF"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bookmarkStart w:id="8" w:name="_Hlk9264773"/>
      <w:r w:rsidR="00B027EF"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w:t>
      </w:r>
      <w:r w:rsidR="00B027EF" w:rsidRPr="00AE2768">
        <w:rPr>
          <w:rFonts w:ascii="GHEA Grapalat" w:hAnsi="GHEA Grapalat" w:cs="Sylfaen"/>
          <w:sz w:val="20"/>
          <w:szCs w:val="20"/>
          <w:lang w:val="af-ZA"/>
        </w:rPr>
        <w:lastRenderedPageBreak/>
        <w:t xml:space="preserve">կապված բողոքներ քննող անձը դրա բնօրինակից արտատպված (սկանավորված) տարբերակը ուղարկում է նաև բողոքում նշված էլեկտրոնային փոստի հասցեին: </w:t>
      </w:r>
      <w:bookmarkEnd w:id="8"/>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ենթակետով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շտկված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12.9</w:t>
      </w:r>
      <w:bookmarkStart w:id="9" w:name="_Hlk9264833"/>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արձանագրված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12.</w:t>
      </w:r>
      <w:r w:rsidR="00AF4C36"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w:t>
      </w:r>
    </w:p>
    <w:p w:rsidR="000952D8" w:rsidRPr="00AE2768" w:rsidRDefault="000952D8" w:rsidP="000952D8">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12.10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կցելով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w:t>
      </w:r>
      <w:r w:rsidRPr="00AE2768">
        <w:rPr>
          <w:rFonts w:ascii="GHEA Grapalat" w:hAnsi="GHEA Grapalat" w:cs="Sylfaen"/>
          <w:sz w:val="20"/>
          <w:szCs w:val="20"/>
        </w:rPr>
        <w:t>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բնօրինակից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էլեկտրոնային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փոստին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ուղարկվելու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w:t>
      </w:r>
    </w:p>
    <w:bookmarkEnd w:id="9"/>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w:t>
      </w:r>
      <w:r w:rsidR="007A2E3D" w:rsidRPr="00AE2768">
        <w:rPr>
          <w:rFonts w:ascii="GHEA Grapalat" w:hAnsi="GHEA Grapalat" w:cs="Sylfaen"/>
          <w:sz w:val="20"/>
          <w:szCs w:val="20"/>
          <w:lang w:val="af-ZA"/>
        </w:rPr>
        <w:t>11</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այնպիսի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ներգրավված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բոլոր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կողմերն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ունենան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իրենց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տեսակետները։</w:t>
      </w:r>
    </w:p>
    <w:p w:rsidR="007A2E3D" w:rsidRPr="00AE2768" w:rsidRDefault="00996C19" w:rsidP="007A2E3D">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2</w:t>
      </w:r>
      <w:r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Բողոքի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քննությունն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իրականացվում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և</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կայացվում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բողոքը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վարույթն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ընդունվելու</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օրվանից</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ոչ</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ուշ</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քսան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օրացուցային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օրվա</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ընթացքում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Նշված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ժամկետը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կարող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երկարաձգվել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մեկ</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անգամ՝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մինչև</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տասն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ցուցային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օրով՝</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գնումների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հետ</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կապված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բողոքներ</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քննող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նձի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պատճառաբանված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միջանկյալ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որոշմամբ</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Ընդ</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միջանկյալ</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որոշումը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կայացնելու</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օրը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գնումների</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հետ</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կապված</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բողոքներ</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քննող</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rPr>
        <w:t>ա</w:t>
      </w:r>
      <w:r w:rsidR="007A2E3D" w:rsidRPr="00AE2768">
        <w:rPr>
          <w:rFonts w:ascii="GHEA Grapalat" w:hAnsi="GHEA Grapalat" w:cs="Sylfaen"/>
          <w:sz w:val="20"/>
          <w:szCs w:val="20"/>
          <w:lang w:val="ru-RU"/>
        </w:rPr>
        <w:t>նձն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ապահովում</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է</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դրա</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մասին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համապատասխան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հայտարարության</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հրապարակումը</w:t>
      </w:r>
      <w:r w:rsidR="007A2E3D" w:rsidRPr="00AE2768">
        <w:rPr>
          <w:rFonts w:ascii="GHEA Grapalat" w:hAnsi="GHEA Grapalat" w:cs="Sylfaen"/>
          <w:sz w:val="20"/>
          <w:szCs w:val="20"/>
          <w:lang w:val="af-ZA"/>
        </w:rPr>
        <w:t xml:space="preserve"> </w:t>
      </w:r>
      <w:r w:rsidR="007A2E3D" w:rsidRPr="00AE2768">
        <w:rPr>
          <w:rFonts w:ascii="GHEA Grapalat" w:hAnsi="GHEA Grapalat" w:cs="Sylfaen"/>
          <w:sz w:val="20"/>
          <w:szCs w:val="20"/>
          <w:lang w:val="ru-RU"/>
        </w:rPr>
        <w:t>տեղեկագրում</w:t>
      </w:r>
      <w:r w:rsidR="007A2E3D"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իրավապարտադիր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փոփոխվել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դատարանի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3</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ունի</w:t>
      </w:r>
      <w:r w:rsidRPr="00AE2768" w:rsidDel="00B90C4B">
        <w:rPr>
          <w:rFonts w:ascii="GHEA Grapalat" w:hAnsi="GHEA Grapalat" w:cs="Sylfaen"/>
          <w:sz w:val="20"/>
          <w:szCs w:val="20"/>
          <w:lang w:val="af-ZA"/>
        </w:rPr>
        <w:t xml:space="preserve"> </w:t>
      </w:r>
      <w:r w:rsidRPr="00AE2768">
        <w:rPr>
          <w:rFonts w:ascii="GHEA Grapalat" w:hAnsi="GHEA Grapalat" w:cs="Sylfaen"/>
          <w:sz w:val="20"/>
          <w:szCs w:val="20"/>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հետևյալ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արգելելու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որոշակի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պարտավորեցնելու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չկայացած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հայտարարելու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պայմանագիրը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անվավեր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ճանաչելու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որոշման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գործընթացին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չունեցող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մասնակիցների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w:t>
      </w:r>
    </w:p>
    <w:p w:rsidR="00996C19" w:rsidRPr="00AE2768" w:rsidRDefault="00996C19" w:rsidP="00996C19">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նկատմամբ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իրականացնում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հսկողություն</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4</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պատասխանատվություն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հատուցման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p>
    <w:p w:rsidR="00714C96" w:rsidRPr="00AE2768" w:rsidRDefault="00996C19" w:rsidP="00714C96">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sidRPr="00AE2768">
        <w:rPr>
          <w:rFonts w:ascii="GHEA Grapalat" w:hAnsi="GHEA Grapalat" w:cs="Sylfaen"/>
          <w:sz w:val="20"/>
          <w:szCs w:val="20"/>
          <w:lang w:val="af-ZA"/>
        </w:rPr>
        <w:t>12.1</w:t>
      </w:r>
      <w:r w:rsidR="007A2E3D" w:rsidRPr="00AE2768">
        <w:rPr>
          <w:rFonts w:ascii="GHEA Grapalat" w:hAnsi="GHEA Grapalat" w:cs="Sylfaen"/>
          <w:sz w:val="20"/>
          <w:szCs w:val="20"/>
          <w:lang w:val="af-ZA"/>
        </w:rPr>
        <w:t>5</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00714C96" w:rsidRPr="00AE2768">
        <w:rPr>
          <w:rFonts w:ascii="GHEA Grapalat" w:hAnsi="GHEA Grapalat" w:cs="Sylfaen"/>
          <w:sz w:val="20"/>
          <w:szCs w:val="20"/>
          <w:lang w:val="af-ZA"/>
        </w:rPr>
        <w:t xml:space="preserve">: </w:t>
      </w:r>
      <w:bookmarkStart w:id="10" w:name="_Hlk9265079"/>
      <w:r w:rsidR="00714C96" w:rsidRPr="00AE2768">
        <w:rPr>
          <w:rFonts w:ascii="GHEA Grapalat" w:hAnsi="GHEA Grapalat" w:cs="Sylfaen"/>
          <w:sz w:val="20"/>
          <w:szCs w:val="20"/>
          <w:lang w:val="ru-RU"/>
        </w:rPr>
        <w:t>Բողոքի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քննությունն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իրականացվում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է</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միջոցով</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և</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բողոքի</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վերաբերյալ</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կայացված</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որոշման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հետ</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մեկտեղ</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հրապարակվում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տեղեկագրում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Ձայնագրման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անհնարինության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դեպքում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սղագրվում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Նիստերը</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առցանց</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հեռարձակվում</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են</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նաև</w:t>
      </w:r>
      <w:r w:rsidR="00714C96" w:rsidRPr="00AE2768">
        <w:rPr>
          <w:rFonts w:ascii="GHEA Grapalat" w:hAnsi="GHEA Grapalat" w:cs="Sylfaen"/>
          <w:sz w:val="20"/>
          <w:szCs w:val="20"/>
          <w:lang w:val="af-ZA"/>
        </w:rPr>
        <w:t xml:space="preserve"> </w:t>
      </w:r>
      <w:r w:rsidR="00714C96" w:rsidRPr="00AE2768">
        <w:rPr>
          <w:rFonts w:ascii="GHEA Grapalat" w:hAnsi="GHEA Grapalat" w:cs="Sylfaen"/>
          <w:sz w:val="20"/>
          <w:szCs w:val="20"/>
          <w:lang w:val="ru-RU"/>
        </w:rPr>
        <w:t>համացանցում</w:t>
      </w:r>
      <w:r w:rsidR="00714C96" w:rsidRPr="00AE2768">
        <w:rPr>
          <w:rFonts w:ascii="GHEA Grapalat" w:hAnsi="GHEA Grapalat" w:cs="Sylfaen"/>
          <w:sz w:val="20"/>
          <w:szCs w:val="20"/>
          <w:lang w:val="af-ZA"/>
        </w:rPr>
        <w:t>:</w:t>
      </w:r>
    </w:p>
    <w:bookmarkEnd w:id="10"/>
    <w:p w:rsidR="00996C19" w:rsidRPr="00AE2768" w:rsidRDefault="00714C96" w:rsidP="00996C19">
      <w:pPr>
        <w:ind w:firstLine="567"/>
        <w:jc w:val="both"/>
        <w:rPr>
          <w:rFonts w:ascii="GHEA Grapalat" w:hAnsi="GHEA Grapalat" w:cs="Sylfaen"/>
          <w:sz w:val="20"/>
          <w:szCs w:val="20"/>
          <w:lang w:val="af-ZA"/>
        </w:rPr>
      </w:pPr>
      <w:r w:rsidRPr="00AE2768" w:rsidDel="00714C96">
        <w:rPr>
          <w:rFonts w:ascii="GHEA Grapalat" w:hAnsi="GHEA Grapalat" w:cs="Sylfaen"/>
          <w:sz w:val="20"/>
          <w:szCs w:val="20"/>
          <w:lang w:val="af-ZA"/>
        </w:rPr>
        <w:t xml:space="preserve"> </w:t>
      </w:r>
      <w:r w:rsidR="00996C19" w:rsidRPr="00AE2768">
        <w:rPr>
          <w:rFonts w:ascii="GHEA Grapalat" w:hAnsi="GHEA Grapalat" w:cs="Sylfaen"/>
          <w:sz w:val="20"/>
          <w:szCs w:val="20"/>
          <w:lang w:val="af-ZA"/>
        </w:rPr>
        <w:t>12.1</w:t>
      </w:r>
      <w:r w:rsidRPr="00AE2768">
        <w:rPr>
          <w:rFonts w:ascii="GHEA Grapalat" w:hAnsi="GHEA Grapalat" w:cs="Sylfaen"/>
          <w:sz w:val="20"/>
          <w:szCs w:val="20"/>
          <w:lang w:val="af-ZA"/>
        </w:rPr>
        <w:t>6</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Յուրաքանչյուր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շահերը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խախտվել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են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կարող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են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խախտվել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հիմք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ծառայած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գործողությունների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արդյունքում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իրավունք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ունի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մասնակցելու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ընթացակարգին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մինչև</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վերաբերյալ</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որոշում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ընդունելու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ժամկետը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գնումների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կապված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բողոքներ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քննող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ներկայացնելով</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համանման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Օրենքի</w:t>
      </w:r>
      <w:r w:rsidR="00996C19" w:rsidRPr="00AE2768">
        <w:rPr>
          <w:rFonts w:ascii="GHEA Grapalat" w:hAnsi="GHEA Grapalat" w:cs="Sylfaen"/>
          <w:sz w:val="20"/>
          <w:szCs w:val="20"/>
          <w:lang w:val="af-ZA"/>
        </w:rPr>
        <w:t xml:space="preserve"> 50-</w:t>
      </w:r>
      <w:r w:rsidR="00996C19" w:rsidRPr="00AE2768">
        <w:rPr>
          <w:rFonts w:ascii="GHEA Grapalat" w:hAnsi="GHEA Grapalat" w:cs="Sylfaen"/>
          <w:sz w:val="20"/>
          <w:szCs w:val="20"/>
          <w:lang w:val="ru-RU"/>
        </w:rPr>
        <w:t>րդ</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հոդվածի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համաձայն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բողոքարկման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ընթացակարգին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չմասնակցած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անձը</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զրկվում</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է</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գնումների</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հետ</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կապված</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բողոքներ</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քննող</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անձին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համանման</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բողոք</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ներկայացնելու</w:t>
      </w:r>
      <w:r w:rsidR="00996C19" w:rsidRPr="00AE2768">
        <w:rPr>
          <w:rFonts w:ascii="GHEA Grapalat" w:hAnsi="GHEA Grapalat" w:cs="Sylfaen"/>
          <w:sz w:val="20"/>
          <w:szCs w:val="20"/>
          <w:lang w:val="af-ZA"/>
        </w:rPr>
        <w:t xml:space="preserve"> </w:t>
      </w:r>
      <w:r w:rsidR="00996C19" w:rsidRPr="00AE2768">
        <w:rPr>
          <w:rFonts w:ascii="GHEA Grapalat" w:hAnsi="GHEA Grapalat" w:cs="Sylfaen"/>
          <w:sz w:val="20"/>
          <w:szCs w:val="20"/>
          <w:lang w:val="ru-RU"/>
        </w:rPr>
        <w:t>իրավունքից։</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7</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տեղեկագրում` նշելով հրապարակման </w:t>
      </w:r>
      <w:r w:rsidRPr="00AE2768">
        <w:rPr>
          <w:rFonts w:ascii="GHEA Grapalat" w:hAnsi="GHEA Grapalat" w:cs="Sylfaen"/>
          <w:sz w:val="20"/>
          <w:szCs w:val="20"/>
          <w:lang w:val="af-ZA"/>
        </w:rPr>
        <w:lastRenderedPageBreak/>
        <w:t>ամսաթիվը</w:t>
      </w:r>
      <w:r w:rsidRPr="00AE2768">
        <w:rPr>
          <w:rFonts w:ascii="GHEA Grapalat" w:hAnsi="GHEA Grapalat" w:cs="Sylfaen"/>
          <w:sz w:val="20"/>
          <w:szCs w:val="20"/>
          <w:lang w:val="ru-RU"/>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w:t>
      </w:r>
      <w:r w:rsidRPr="00AE2768">
        <w:rPr>
          <w:rFonts w:ascii="GHEA Grapalat" w:hAnsi="GHEA Grapalat" w:cs="Sylfaen"/>
          <w:sz w:val="20"/>
          <w:szCs w:val="20"/>
        </w:rPr>
        <w:t>կ</w:t>
      </w:r>
      <w:r w:rsidRPr="00AE2768">
        <w:rPr>
          <w:rFonts w:ascii="GHEA Grapalat" w:hAnsi="GHEA Grapalat" w:cs="Sylfaen"/>
          <w:sz w:val="20"/>
          <w:szCs w:val="20"/>
          <w:lang w:val="ru-RU"/>
        </w:rPr>
        <w:t>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8</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շահագրգռված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կոնկրետ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գործարքի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փոխհատուցում։</w:t>
      </w:r>
    </w:p>
    <w:p w:rsidR="00996C19" w:rsidRPr="00AE2768" w:rsidRDefault="00996C19" w:rsidP="00996C19">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12.1</w:t>
      </w:r>
      <w:r w:rsidR="00714C96" w:rsidRPr="00AE2768">
        <w:rPr>
          <w:rFonts w:ascii="GHEA Grapalat" w:hAnsi="GHEA Grapalat" w:cs="Sylfaen"/>
          <w:sz w:val="20"/>
          <w:szCs w:val="20"/>
          <w:lang w:val="af-ZA"/>
        </w:rPr>
        <w:t>9</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Mariam" w:hAnsi="GHEA Mariam"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ինքնաբերաբար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արդյունքներով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p>
    <w:p w:rsidR="00621350" w:rsidRPr="00AE2768" w:rsidRDefault="00621350" w:rsidP="00621350">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իրավաբանական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w:t>
      </w:r>
    </w:p>
    <w:p w:rsidR="00AE679C" w:rsidRPr="00AE2768" w:rsidRDefault="00996C19" w:rsidP="00996C19">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կետ</w:t>
      </w:r>
      <w:r w:rsidRPr="00AE2768">
        <w:rPr>
          <w:rFonts w:ascii="GHEA Grapalat" w:hAnsi="GHEA Grapalat" w:cs="Sylfaen"/>
          <w:sz w:val="20"/>
          <w:szCs w:val="20"/>
          <w:lang w:val="ru-RU"/>
        </w:rPr>
        <w:t>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rsidR="00AE679C" w:rsidRPr="00AE2768" w:rsidRDefault="00AE679C" w:rsidP="00EF3662">
      <w:pPr>
        <w:ind w:firstLine="567"/>
        <w:jc w:val="center"/>
        <w:rPr>
          <w:rFonts w:ascii="GHEA Grapalat" w:hAnsi="GHEA Grapalat" w:cs="Sylfaen"/>
          <w:b/>
          <w:szCs w:val="22"/>
          <w:lang w:val="es-ES"/>
        </w:rPr>
      </w:pPr>
    </w:p>
    <w:p w:rsidR="00E74BF6" w:rsidRPr="00AE2768" w:rsidRDefault="00E74BF6" w:rsidP="00EF3662">
      <w:pPr>
        <w:ind w:firstLine="567"/>
        <w:jc w:val="center"/>
        <w:rPr>
          <w:rFonts w:ascii="GHEA Grapalat" w:hAnsi="GHEA Grapalat" w:cs="Sylfaen"/>
          <w:b/>
          <w:szCs w:val="22"/>
          <w:lang w:val="es-ES"/>
        </w:rPr>
      </w:pPr>
    </w:p>
    <w:p w:rsidR="00096865" w:rsidRPr="00AE2768" w:rsidRDefault="00703C74" w:rsidP="00962417">
      <w:pPr>
        <w:ind w:firstLine="567"/>
        <w:rPr>
          <w:rFonts w:ascii="GHEA Grapalat" w:hAnsi="GHEA Grapalat"/>
          <w:b/>
          <w:szCs w:val="22"/>
          <w:lang w:val="af-ZA"/>
        </w:rPr>
      </w:pPr>
      <w:r w:rsidRPr="00AE2768">
        <w:rPr>
          <w:rFonts w:ascii="GHEA Grapalat" w:hAnsi="GHEA Grapalat" w:cs="Sylfaen"/>
          <w:b/>
          <w:szCs w:val="22"/>
          <w:lang w:val="es-ES"/>
        </w:rPr>
        <w:br w:type="page"/>
      </w:r>
      <w:r w:rsidR="00962417">
        <w:rPr>
          <w:rFonts w:ascii="GHEA Grapalat" w:hAnsi="GHEA Grapalat" w:cs="Sylfaen"/>
          <w:b/>
          <w:szCs w:val="22"/>
          <w:lang w:val="es-ES"/>
        </w:rPr>
        <w:lastRenderedPageBreak/>
        <w:t xml:space="preserve">                                                      </w:t>
      </w:r>
      <w:r w:rsidR="00096865" w:rsidRPr="00AE2768">
        <w:rPr>
          <w:rFonts w:ascii="GHEA Grapalat" w:hAnsi="GHEA Grapalat" w:cs="Sylfaen"/>
          <w:b/>
          <w:szCs w:val="22"/>
          <w:lang w:val="es-ES"/>
        </w:rPr>
        <w:t>ՄԱՍ</w:t>
      </w:r>
      <w:r w:rsidR="00096865" w:rsidRPr="00AE2768">
        <w:rPr>
          <w:rFonts w:ascii="GHEA Grapalat" w:hAnsi="GHEA Grapalat"/>
          <w:b/>
          <w:szCs w:val="22"/>
          <w:lang w:val="af-ZA"/>
        </w:rPr>
        <w:t xml:space="preserve">  II</w:t>
      </w:r>
    </w:p>
    <w:p w:rsidR="00096865" w:rsidRPr="00AE2768" w:rsidRDefault="00096865" w:rsidP="00EF3662">
      <w:pPr>
        <w:pStyle w:val="aa"/>
        <w:ind w:right="-7"/>
        <w:jc w:val="center"/>
        <w:rPr>
          <w:rFonts w:ascii="GHEA Grapalat" w:hAnsi="GHEA Grapalat"/>
          <w:b/>
          <w:szCs w:val="22"/>
          <w:lang w:val="af-ZA"/>
        </w:rPr>
      </w:pP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Ր</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Հ</w:t>
      </w:r>
      <w:r w:rsidRPr="00AE2768">
        <w:rPr>
          <w:rFonts w:ascii="GHEA Grapalat" w:hAnsi="GHEA Grapalat"/>
          <w:b/>
          <w:szCs w:val="22"/>
          <w:lang w:val="af-ZA"/>
        </w:rPr>
        <w:t xml:space="preserve"> </w:t>
      </w:r>
      <w:r w:rsidRPr="00AE2768">
        <w:rPr>
          <w:rFonts w:ascii="GHEA Grapalat" w:hAnsi="GHEA Grapalat" w:cs="Sylfaen"/>
          <w:b/>
          <w:szCs w:val="22"/>
          <w:lang w:val="es-ES"/>
        </w:rPr>
        <w:t>Ա</w:t>
      </w:r>
      <w:r w:rsidRPr="00AE2768">
        <w:rPr>
          <w:rFonts w:ascii="GHEA Grapalat" w:hAnsi="GHEA Grapalat"/>
          <w:b/>
          <w:szCs w:val="22"/>
          <w:lang w:val="af-ZA"/>
        </w:rPr>
        <w:t xml:space="preserve"> </w:t>
      </w:r>
      <w:r w:rsidRPr="00AE2768">
        <w:rPr>
          <w:rFonts w:ascii="GHEA Grapalat" w:hAnsi="GHEA Grapalat" w:cs="Sylfaen"/>
          <w:b/>
          <w:szCs w:val="22"/>
          <w:lang w:val="es-ES"/>
        </w:rPr>
        <w:t>Ն</w:t>
      </w:r>
      <w:r w:rsidRPr="00AE2768">
        <w:rPr>
          <w:rFonts w:ascii="GHEA Grapalat" w:hAnsi="GHEA Grapalat"/>
          <w:b/>
          <w:szCs w:val="22"/>
          <w:lang w:val="af-ZA"/>
        </w:rPr>
        <w:t xml:space="preserve"> </w:t>
      </w:r>
      <w:r w:rsidRPr="00AE2768">
        <w:rPr>
          <w:rFonts w:ascii="GHEA Grapalat" w:hAnsi="GHEA Grapalat" w:cs="Sylfaen"/>
          <w:b/>
          <w:szCs w:val="22"/>
          <w:lang w:val="es-ES"/>
        </w:rPr>
        <w:t>Գ</w:t>
      </w:r>
    </w:p>
    <w:p w:rsidR="00096865" w:rsidRPr="00AE2768" w:rsidRDefault="00962417" w:rsidP="00EF3662">
      <w:pPr>
        <w:pStyle w:val="aa"/>
        <w:ind w:right="-7"/>
        <w:jc w:val="center"/>
        <w:rPr>
          <w:rFonts w:ascii="GHEA Grapalat" w:hAnsi="GHEA Grapalat"/>
          <w:b/>
          <w:szCs w:val="22"/>
          <w:lang w:val="af-ZA"/>
        </w:rPr>
      </w:pPr>
      <w:r>
        <w:rPr>
          <w:rFonts w:ascii="GHEA Grapalat" w:hAnsi="GHEA Grapalat" w:cs="Sylfaen"/>
          <w:b/>
          <w:szCs w:val="22"/>
          <w:lang w:val="es-ES"/>
        </w:rPr>
        <w:t>Գ ՆԱ Ն Շ Մ Ա Ն  Հ Ա Ր Ց Մ Ա Ն</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Հ</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Յ</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Ը</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Պ</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Ր</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Ա</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Ս</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Տ</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Ե</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Լ</w:t>
      </w:r>
      <w:r w:rsidR="00096865" w:rsidRPr="00AE2768">
        <w:rPr>
          <w:rFonts w:ascii="GHEA Grapalat" w:hAnsi="GHEA Grapalat"/>
          <w:b/>
          <w:szCs w:val="22"/>
          <w:lang w:val="af-ZA"/>
        </w:rPr>
        <w:t xml:space="preserve"> </w:t>
      </w:r>
      <w:r w:rsidR="00096865" w:rsidRPr="00AE2768">
        <w:rPr>
          <w:rFonts w:ascii="GHEA Grapalat" w:hAnsi="GHEA Grapalat" w:cs="Sylfaen"/>
          <w:b/>
          <w:szCs w:val="22"/>
          <w:lang w:val="es-ES"/>
        </w:rPr>
        <w:t>ՈՒ</w:t>
      </w:r>
    </w:p>
    <w:p w:rsidR="00096865" w:rsidRPr="00AE2768" w:rsidRDefault="00096865" w:rsidP="00EF3662">
      <w:pPr>
        <w:ind w:firstLine="567"/>
        <w:jc w:val="center"/>
        <w:rPr>
          <w:rFonts w:ascii="GHEA Grapalat" w:hAnsi="GHEA Grapalat"/>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1. </w:t>
      </w:r>
      <w:r w:rsidRPr="00AE2768">
        <w:rPr>
          <w:rFonts w:ascii="GHEA Grapalat" w:hAnsi="GHEA Grapalat" w:cs="Sylfaen"/>
          <w:b/>
          <w:sz w:val="20"/>
          <w:lang w:val="es-ES"/>
        </w:rPr>
        <w:t>ԸՆԴՀԱՆՈՒՐ</w:t>
      </w:r>
      <w:r w:rsidRPr="00AE2768">
        <w:rPr>
          <w:rFonts w:ascii="GHEA Grapalat" w:hAnsi="GHEA Grapalat"/>
          <w:b/>
          <w:sz w:val="20"/>
          <w:lang w:val="af-ZA"/>
        </w:rPr>
        <w:t xml:space="preserve"> </w:t>
      </w:r>
      <w:r w:rsidRPr="00AE2768">
        <w:rPr>
          <w:rFonts w:ascii="GHEA Grapalat" w:hAnsi="GHEA Grapalat" w:cs="Sylfaen"/>
          <w:b/>
          <w:sz w:val="20"/>
          <w:lang w:val="es-ES"/>
        </w:rPr>
        <w:t>ԴՐՈՒՅԹՆԵՐ</w:t>
      </w:r>
    </w:p>
    <w:p w:rsidR="00096865" w:rsidRPr="00AE2768" w:rsidRDefault="00096865" w:rsidP="00EF3662">
      <w:pPr>
        <w:ind w:firstLine="567"/>
        <w:jc w:val="both"/>
        <w:rPr>
          <w:rFonts w:ascii="GHEA Grapalat" w:hAnsi="GHEA Grapalat"/>
          <w:szCs w:val="22"/>
          <w:lang w:val="af-ZA"/>
        </w:rPr>
      </w:pPr>
      <w:r w:rsidRPr="00AE2768">
        <w:rPr>
          <w:rFonts w:ascii="GHEA Grapalat" w:hAnsi="GHEA Grapalat"/>
          <w:szCs w:val="22"/>
          <w:lang w:val="af-ZA"/>
        </w:rPr>
        <w:t xml:space="preserve"> </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1.1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հրահանգը</w:t>
      </w:r>
      <w:r w:rsidRPr="00AE2768">
        <w:rPr>
          <w:rFonts w:ascii="GHEA Grapalat" w:hAnsi="GHEA Grapalat" w:cs="Sylfaen"/>
          <w:sz w:val="20"/>
          <w:lang w:val="af-ZA"/>
        </w:rPr>
        <w:t xml:space="preserve"> </w:t>
      </w:r>
      <w:r w:rsidRPr="00AE2768">
        <w:rPr>
          <w:rFonts w:ascii="GHEA Grapalat" w:hAnsi="GHEA Grapalat" w:cs="Sylfaen"/>
          <w:sz w:val="20"/>
          <w:lang w:val="ru-RU"/>
        </w:rPr>
        <w:t>նպատակ</w:t>
      </w:r>
      <w:r w:rsidRPr="00AE2768">
        <w:rPr>
          <w:rFonts w:ascii="GHEA Grapalat" w:hAnsi="GHEA Grapalat" w:cs="Sylfaen"/>
          <w:sz w:val="20"/>
          <w:lang w:val="af-ZA"/>
        </w:rPr>
        <w:t xml:space="preserve"> </w:t>
      </w:r>
      <w:r w:rsidRPr="00AE2768">
        <w:rPr>
          <w:rFonts w:ascii="GHEA Grapalat" w:hAnsi="GHEA Grapalat" w:cs="Sylfaen"/>
          <w:sz w:val="20"/>
          <w:lang w:val="ru-RU"/>
        </w:rPr>
        <w:t>ունի</w:t>
      </w:r>
      <w:r w:rsidRPr="00AE2768">
        <w:rPr>
          <w:rFonts w:ascii="GHEA Grapalat" w:hAnsi="GHEA Grapalat" w:cs="Sylfaen"/>
          <w:sz w:val="20"/>
          <w:lang w:val="af-ZA"/>
        </w:rPr>
        <w:t xml:space="preserve"> </w:t>
      </w:r>
      <w:r w:rsidRPr="00AE2768">
        <w:rPr>
          <w:rFonts w:ascii="GHEA Grapalat" w:hAnsi="GHEA Grapalat" w:cs="Sylfaen"/>
          <w:sz w:val="20"/>
          <w:lang w:val="ru-RU"/>
        </w:rPr>
        <w:t>օժանդակել</w:t>
      </w:r>
      <w:r w:rsidRPr="00AE2768">
        <w:rPr>
          <w:rFonts w:ascii="GHEA Grapalat" w:hAnsi="GHEA Grapalat" w:cs="Sylfaen"/>
          <w:sz w:val="20"/>
          <w:lang w:val="af-ZA"/>
        </w:rPr>
        <w:t xml:space="preserve"> </w:t>
      </w:r>
      <w:r w:rsidR="000F4B86" w:rsidRPr="00AE2768">
        <w:rPr>
          <w:rFonts w:ascii="GHEA Grapalat" w:hAnsi="GHEA Grapalat" w:cs="Sylfaen"/>
          <w:sz w:val="20"/>
          <w:lang w:val="af-ZA"/>
        </w:rPr>
        <w:t>մ</w:t>
      </w:r>
      <w:r w:rsidRPr="00AE2768">
        <w:rPr>
          <w:rFonts w:ascii="GHEA Grapalat" w:hAnsi="GHEA Grapalat" w:cs="Sylfaen"/>
          <w:sz w:val="20"/>
          <w:lang w:val="ru-RU"/>
        </w:rPr>
        <w:t>ասնակիցներին</w:t>
      </w:r>
      <w:r w:rsidRPr="00AE2768">
        <w:rPr>
          <w:rFonts w:ascii="GHEA Grapalat" w:hAnsi="GHEA Grapalat" w:cs="Sylfaen"/>
          <w:sz w:val="20"/>
          <w:lang w:val="af-ZA"/>
        </w:rPr>
        <w:t xml:space="preserve"> </w:t>
      </w:r>
      <w:r w:rsidRPr="00AE2768">
        <w:rPr>
          <w:rFonts w:ascii="GHEA Grapalat" w:hAnsi="GHEA Grapalat" w:cs="Sylfaen"/>
          <w:sz w:val="20"/>
          <w:lang w:val="ru-RU"/>
        </w:rPr>
        <w:t>հայտը</w:t>
      </w:r>
      <w:r w:rsidRPr="00AE2768">
        <w:rPr>
          <w:rFonts w:ascii="GHEA Grapalat" w:hAnsi="GHEA Grapalat" w:cs="Sylfaen"/>
          <w:sz w:val="20"/>
          <w:lang w:val="af-ZA"/>
        </w:rPr>
        <w:t xml:space="preserve"> </w:t>
      </w:r>
      <w:r w:rsidRPr="00AE2768">
        <w:rPr>
          <w:rFonts w:ascii="GHEA Grapalat" w:hAnsi="GHEA Grapalat" w:cs="Sylfaen"/>
          <w:sz w:val="20"/>
          <w:lang w:val="ru-RU"/>
        </w:rPr>
        <w:t>պատրաստելիս</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1.2 </w:t>
      </w:r>
      <w:r w:rsidRPr="00AE2768">
        <w:rPr>
          <w:rFonts w:ascii="GHEA Grapalat" w:hAnsi="GHEA Grapalat" w:cs="Sylfaen"/>
          <w:sz w:val="20"/>
          <w:lang w:val="ru-RU"/>
        </w:rPr>
        <w:t>Նպատակահարմարության</w:t>
      </w:r>
      <w:r w:rsidRPr="00AE2768">
        <w:rPr>
          <w:rFonts w:ascii="GHEA Grapalat" w:hAnsi="GHEA Grapalat" w:cs="Sylfaen"/>
          <w:sz w:val="20"/>
          <w:lang w:val="af-ZA"/>
        </w:rPr>
        <w:t xml:space="preserve"> </w:t>
      </w:r>
      <w:r w:rsidRPr="00AE2768">
        <w:rPr>
          <w:rFonts w:ascii="GHEA Grapalat" w:hAnsi="GHEA Grapalat" w:cs="Sylfaen"/>
          <w:sz w:val="20"/>
          <w:lang w:val="ru-RU"/>
        </w:rPr>
        <w:t>դեպքում</w:t>
      </w:r>
      <w:r w:rsidRPr="00AE2768">
        <w:rPr>
          <w:rFonts w:ascii="GHEA Grapalat" w:hAnsi="GHEA Grapalat" w:cs="Sylfaen"/>
          <w:sz w:val="20"/>
          <w:lang w:val="af-ZA"/>
        </w:rPr>
        <w:t xml:space="preserve"> </w:t>
      </w:r>
      <w:r w:rsidR="000F4B86" w:rsidRPr="00AE2768">
        <w:rPr>
          <w:rFonts w:ascii="GHEA Grapalat" w:hAnsi="GHEA Grapalat" w:cs="Sylfaen"/>
          <w:sz w:val="20"/>
          <w:lang w:val="af-ZA"/>
        </w:rPr>
        <w:t>մ</w:t>
      </w:r>
      <w:r w:rsidRPr="00AE2768">
        <w:rPr>
          <w:rFonts w:ascii="GHEA Grapalat" w:hAnsi="GHEA Grapalat" w:cs="Sylfaen"/>
          <w:sz w:val="20"/>
          <w:lang w:val="ru-RU"/>
        </w:rPr>
        <w:t>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տեղեկությունները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հրահանգով</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առաջարկվող</w:t>
      </w:r>
      <w:r w:rsidRPr="00AE2768">
        <w:rPr>
          <w:rFonts w:ascii="GHEA Grapalat" w:hAnsi="GHEA Grapalat" w:cs="Sylfaen"/>
          <w:sz w:val="20"/>
          <w:lang w:val="af-ZA"/>
        </w:rPr>
        <w:t xml:space="preserve"> </w:t>
      </w:r>
      <w:r w:rsidRPr="00AE2768">
        <w:rPr>
          <w:rFonts w:ascii="GHEA Grapalat" w:hAnsi="GHEA Grapalat" w:cs="Sylfaen"/>
          <w:sz w:val="20"/>
          <w:lang w:val="ru-RU"/>
        </w:rPr>
        <w:t>ձևերից</w:t>
      </w:r>
      <w:r w:rsidRPr="00AE2768">
        <w:rPr>
          <w:rFonts w:ascii="GHEA Grapalat" w:hAnsi="GHEA Grapalat" w:cs="Sylfaen"/>
          <w:sz w:val="20"/>
          <w:lang w:val="af-ZA"/>
        </w:rPr>
        <w:t xml:space="preserve"> </w:t>
      </w:r>
      <w:r w:rsidRPr="00AE2768">
        <w:rPr>
          <w:rFonts w:ascii="GHEA Grapalat" w:hAnsi="GHEA Grapalat" w:cs="Sylfaen"/>
          <w:sz w:val="20"/>
          <w:lang w:val="ru-RU"/>
        </w:rPr>
        <w:t>տարբերվող</w:t>
      </w:r>
      <w:r w:rsidRPr="00AE2768">
        <w:rPr>
          <w:rFonts w:ascii="GHEA Grapalat" w:hAnsi="GHEA Grapalat" w:cs="Sylfaen"/>
          <w:sz w:val="20"/>
          <w:lang w:val="af-ZA"/>
        </w:rPr>
        <w:t xml:space="preserve">` </w:t>
      </w:r>
      <w:r w:rsidRPr="00AE2768">
        <w:rPr>
          <w:rFonts w:ascii="GHEA Grapalat" w:hAnsi="GHEA Grapalat" w:cs="Sylfaen"/>
          <w:sz w:val="20"/>
          <w:lang w:val="ru-RU"/>
        </w:rPr>
        <w:t>այլ</w:t>
      </w:r>
      <w:r w:rsidRPr="00AE2768">
        <w:rPr>
          <w:rFonts w:ascii="GHEA Grapalat" w:hAnsi="GHEA Grapalat" w:cs="Sylfaen"/>
          <w:sz w:val="20"/>
          <w:lang w:val="af-ZA"/>
        </w:rPr>
        <w:t xml:space="preserve"> </w:t>
      </w:r>
      <w:r w:rsidRPr="00AE2768">
        <w:rPr>
          <w:rFonts w:ascii="GHEA Grapalat" w:hAnsi="GHEA Grapalat" w:cs="Sylfaen"/>
          <w:sz w:val="20"/>
          <w:lang w:val="ru-RU"/>
        </w:rPr>
        <w:t>ձևերով</w:t>
      </w:r>
      <w:r w:rsidRPr="00AE2768">
        <w:rPr>
          <w:rFonts w:ascii="GHEA Grapalat" w:hAnsi="GHEA Grapalat" w:cs="Sylfaen"/>
          <w:sz w:val="20"/>
          <w:lang w:val="af-ZA"/>
        </w:rPr>
        <w:t xml:space="preserve">` </w:t>
      </w:r>
      <w:r w:rsidRPr="00AE2768">
        <w:rPr>
          <w:rFonts w:ascii="GHEA Grapalat" w:hAnsi="GHEA Grapalat" w:cs="Sylfaen"/>
          <w:sz w:val="20"/>
          <w:lang w:val="ru-RU"/>
        </w:rPr>
        <w:t>պահպանելով</w:t>
      </w:r>
      <w:r w:rsidRPr="00AE2768">
        <w:rPr>
          <w:rFonts w:ascii="GHEA Grapalat" w:hAnsi="GHEA Grapalat" w:cs="Sylfaen"/>
          <w:sz w:val="20"/>
          <w:lang w:val="af-ZA"/>
        </w:rPr>
        <w:t xml:space="preserve"> </w:t>
      </w:r>
      <w:r w:rsidRPr="00AE2768">
        <w:rPr>
          <w:rFonts w:ascii="GHEA Grapalat" w:hAnsi="GHEA Grapalat" w:cs="Sylfaen"/>
          <w:sz w:val="20"/>
          <w:lang w:val="ru-RU"/>
        </w:rPr>
        <w:t>պահանջվող</w:t>
      </w:r>
      <w:r w:rsidRPr="00AE2768">
        <w:rPr>
          <w:rFonts w:ascii="GHEA Grapalat" w:hAnsi="GHEA Grapalat" w:cs="Sylfaen"/>
          <w:sz w:val="20"/>
          <w:lang w:val="af-ZA"/>
        </w:rPr>
        <w:t xml:space="preserve"> </w:t>
      </w:r>
      <w:r w:rsidRPr="00AE2768">
        <w:rPr>
          <w:rFonts w:ascii="GHEA Grapalat" w:hAnsi="GHEA Grapalat" w:cs="Sylfaen"/>
          <w:sz w:val="20"/>
          <w:lang w:val="ru-RU"/>
        </w:rPr>
        <w:t>վավերապայմանները</w:t>
      </w:r>
      <w:r w:rsidR="004D5671" w:rsidRPr="00AE2768">
        <w:rPr>
          <w:rFonts w:ascii="GHEA Grapalat" w:hAnsi="GHEA Grapalat" w:cs="Sylfaen"/>
          <w:sz w:val="20"/>
          <w:lang w:val="ru-RU"/>
        </w:rPr>
        <w:t>։</w:t>
      </w:r>
    </w:p>
    <w:p w:rsidR="00096865"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 xml:space="preserve">1.3 </w:t>
      </w:r>
      <w:r w:rsidRPr="00AE2768">
        <w:rPr>
          <w:rFonts w:ascii="GHEA Grapalat" w:hAnsi="GHEA Grapalat" w:cs="Sylfaen"/>
          <w:sz w:val="20"/>
          <w:lang w:val="ru-RU"/>
        </w:rPr>
        <w:t>Հայտերը</w:t>
      </w:r>
      <w:r w:rsidR="00AE679C" w:rsidRPr="00AE2768">
        <w:rPr>
          <w:rFonts w:ascii="GHEA Grapalat" w:hAnsi="GHEA Grapalat" w:cs="Sylfaen"/>
          <w:sz w:val="20"/>
          <w:lang w:val="af-ZA"/>
        </w:rPr>
        <w:t>,</w:t>
      </w:r>
      <w:r w:rsidRPr="00AE2768">
        <w:rPr>
          <w:rFonts w:ascii="GHEA Grapalat" w:hAnsi="GHEA Grapalat" w:cs="Sylfaen"/>
          <w:sz w:val="20"/>
          <w:lang w:val="af-ZA"/>
        </w:rPr>
        <w:t xml:space="preserve"> </w:t>
      </w:r>
      <w:r w:rsidR="005D71EF" w:rsidRPr="00AE2768">
        <w:rPr>
          <w:rFonts w:ascii="GHEA Grapalat" w:hAnsi="GHEA Grapalat" w:cs="Sylfaen"/>
          <w:sz w:val="20"/>
          <w:lang w:val="ru-RU"/>
        </w:rPr>
        <w:t>հայերենից</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բացի</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կարող</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են</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ներկայացվել</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նաև</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անգլերեն</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կամ</w:t>
      </w:r>
      <w:r w:rsidR="005D71EF" w:rsidRPr="00AE2768">
        <w:rPr>
          <w:rFonts w:ascii="GHEA Grapalat" w:hAnsi="GHEA Grapalat" w:cs="Sylfaen"/>
          <w:sz w:val="20"/>
          <w:lang w:val="af-ZA"/>
        </w:rPr>
        <w:t xml:space="preserve"> </w:t>
      </w:r>
      <w:r w:rsidR="005D71EF" w:rsidRPr="00AE2768">
        <w:rPr>
          <w:rFonts w:ascii="GHEA Grapalat" w:hAnsi="GHEA Grapalat" w:cs="Sylfaen"/>
          <w:sz w:val="20"/>
          <w:lang w:val="ru-RU"/>
        </w:rPr>
        <w:t>ռուսերեն</w:t>
      </w:r>
      <w:r w:rsidR="004D5671" w:rsidRPr="00AE2768">
        <w:rPr>
          <w:rFonts w:ascii="GHEA Grapalat" w:hAnsi="GHEA Grapalat" w:cs="Sylfaen"/>
          <w:sz w:val="20"/>
          <w:lang w:val="ru-RU"/>
        </w:rPr>
        <w:t>։</w:t>
      </w:r>
      <w:r w:rsidRPr="00AE2768">
        <w:rPr>
          <w:rFonts w:ascii="GHEA Grapalat" w:hAnsi="GHEA Grapalat" w:cs="Sylfaen"/>
          <w:sz w:val="20"/>
          <w:lang w:val="af-ZA"/>
        </w:rPr>
        <w:t xml:space="preserve"> </w:t>
      </w:r>
    </w:p>
    <w:p w:rsidR="00096865" w:rsidRPr="00AE2768" w:rsidRDefault="00096865" w:rsidP="00EF3662">
      <w:pPr>
        <w:jc w:val="center"/>
        <w:rPr>
          <w:rFonts w:ascii="GHEA Grapalat" w:hAnsi="GHEA Grapalat"/>
          <w:b/>
          <w:szCs w:val="22"/>
          <w:lang w:val="af-ZA"/>
        </w:rPr>
      </w:pPr>
    </w:p>
    <w:p w:rsidR="00096865" w:rsidRPr="00AE2768" w:rsidRDefault="008D5016" w:rsidP="00EF3662">
      <w:pPr>
        <w:jc w:val="center"/>
        <w:rPr>
          <w:rFonts w:ascii="GHEA Grapalat" w:hAnsi="GHEA Grapalat"/>
          <w:b/>
          <w:sz w:val="20"/>
          <w:lang w:val="af-ZA"/>
        </w:rPr>
      </w:pPr>
      <w:r w:rsidRPr="00AE2768">
        <w:rPr>
          <w:rFonts w:ascii="GHEA Grapalat" w:hAnsi="GHEA Grapalat"/>
          <w:b/>
          <w:sz w:val="20"/>
          <w:lang w:val="af-ZA"/>
        </w:rPr>
        <w:t xml:space="preserve">2. </w:t>
      </w:r>
      <w:r w:rsidRPr="00AE2768">
        <w:rPr>
          <w:rFonts w:ascii="GHEA Grapalat" w:hAnsi="GHEA Grapalat" w:cs="Sylfaen"/>
          <w:b/>
          <w:sz w:val="20"/>
          <w:lang w:val="es-ES"/>
        </w:rPr>
        <w:t>ԸՆԹԱՑԱԿԱՐԳԻ</w:t>
      </w:r>
      <w:r w:rsidRPr="00AE2768">
        <w:rPr>
          <w:rFonts w:ascii="GHEA Grapalat" w:hAnsi="GHEA Grapalat"/>
          <w:b/>
          <w:sz w:val="20"/>
          <w:lang w:val="af-ZA"/>
        </w:rPr>
        <w:t xml:space="preserve"> </w:t>
      </w:r>
      <w:r w:rsidRPr="00AE2768">
        <w:rPr>
          <w:rFonts w:ascii="GHEA Grapalat" w:hAnsi="GHEA Grapalat" w:cs="Sylfaen"/>
          <w:b/>
          <w:sz w:val="20"/>
          <w:lang w:val="es-ES"/>
        </w:rPr>
        <w:t>ՀԱՅՏԸ</w:t>
      </w:r>
    </w:p>
    <w:p w:rsidR="00096865" w:rsidRPr="00AE2768" w:rsidRDefault="00096865" w:rsidP="00EF3662">
      <w:pPr>
        <w:ind w:firstLine="720"/>
        <w:jc w:val="center"/>
        <w:rPr>
          <w:rFonts w:ascii="GHEA Grapalat" w:hAnsi="GHEA Grapalat"/>
          <w:szCs w:val="22"/>
          <w:lang w:val="af-ZA"/>
        </w:rPr>
      </w:pPr>
    </w:p>
    <w:p w:rsidR="009247B8" w:rsidRPr="00AE2768" w:rsidRDefault="009247B8" w:rsidP="009247B8">
      <w:pPr>
        <w:ind w:firstLine="567"/>
        <w:jc w:val="both"/>
        <w:rPr>
          <w:rFonts w:ascii="GHEA Grapalat" w:hAnsi="GHEA Grapalat"/>
          <w:sz w:val="20"/>
          <w:szCs w:val="20"/>
          <w:lang w:val="es-ES"/>
        </w:rPr>
      </w:pPr>
      <w:r w:rsidRPr="00AE2768">
        <w:rPr>
          <w:rFonts w:ascii="GHEA Grapalat" w:hAnsi="GHEA Grapalat"/>
          <w:sz w:val="20"/>
          <w:szCs w:val="20"/>
          <w:lang w:val="hy-AM"/>
        </w:rPr>
        <w:t xml:space="preserve">Ընթացակարգին մասնակցելու համար </w:t>
      </w:r>
      <w:r w:rsidRPr="00AE2768">
        <w:rPr>
          <w:rFonts w:ascii="GHEA Grapalat" w:hAnsi="GHEA Grapalat"/>
          <w:sz w:val="20"/>
          <w:szCs w:val="20"/>
        </w:rPr>
        <w:t>մ</w:t>
      </w:r>
      <w:r w:rsidRPr="00AE2768">
        <w:rPr>
          <w:rFonts w:ascii="GHEA Grapalat" w:hAnsi="GHEA Grapalat"/>
          <w:sz w:val="20"/>
          <w:szCs w:val="20"/>
          <w:lang w:val="hy-AM"/>
        </w:rPr>
        <w:t xml:space="preserve">ասնակիցը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հրավերի</w:t>
      </w:r>
      <w:r w:rsidRPr="00AE2768">
        <w:rPr>
          <w:rFonts w:ascii="GHEA Grapalat" w:hAnsi="GHEA Grapalat"/>
          <w:sz w:val="20"/>
          <w:szCs w:val="20"/>
          <w:lang w:val="af-ZA"/>
        </w:rPr>
        <w:t xml:space="preserve"> 2-</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մասի</w:t>
      </w:r>
      <w:r w:rsidRPr="00AE2768">
        <w:rPr>
          <w:rFonts w:ascii="GHEA Grapalat" w:hAnsi="GHEA Grapalat"/>
          <w:sz w:val="20"/>
          <w:szCs w:val="20"/>
          <w:lang w:val="af-ZA"/>
        </w:rPr>
        <w:t xml:space="preserve"> 3-</w:t>
      </w:r>
      <w:r w:rsidRPr="00AE2768">
        <w:rPr>
          <w:rFonts w:ascii="GHEA Grapalat" w:hAnsi="GHEA Grapalat"/>
          <w:sz w:val="20"/>
          <w:szCs w:val="20"/>
        </w:rPr>
        <w:t>րդ</w:t>
      </w:r>
      <w:r w:rsidRPr="00AE2768">
        <w:rPr>
          <w:rFonts w:ascii="GHEA Grapalat" w:hAnsi="GHEA Grapalat"/>
          <w:sz w:val="20"/>
          <w:szCs w:val="20"/>
          <w:lang w:val="af-ZA"/>
        </w:rPr>
        <w:t xml:space="preserve"> </w:t>
      </w:r>
      <w:r w:rsidRPr="00AE2768">
        <w:rPr>
          <w:rFonts w:ascii="GHEA Grapalat" w:hAnsi="GHEA Grapalat"/>
          <w:sz w:val="20"/>
          <w:szCs w:val="20"/>
        </w:rPr>
        <w:t>բաժնով</w:t>
      </w:r>
      <w:r w:rsidRPr="00AE2768">
        <w:rPr>
          <w:rFonts w:ascii="GHEA Grapalat" w:hAnsi="GHEA Grapalat"/>
          <w:sz w:val="20"/>
          <w:szCs w:val="20"/>
          <w:lang w:val="af-ZA"/>
        </w:rPr>
        <w:t xml:space="preserve"> </w:t>
      </w:r>
      <w:r w:rsidRPr="00AE2768">
        <w:rPr>
          <w:rFonts w:ascii="GHEA Grapalat" w:hAnsi="GHEA Grapalat"/>
          <w:sz w:val="20"/>
          <w:szCs w:val="20"/>
        </w:rPr>
        <w:t>սահմանված</w:t>
      </w:r>
      <w:r w:rsidRPr="00AE2768">
        <w:rPr>
          <w:rFonts w:ascii="GHEA Grapalat" w:hAnsi="GHEA Grapalat"/>
          <w:sz w:val="20"/>
          <w:szCs w:val="20"/>
          <w:lang w:val="af-ZA"/>
        </w:rPr>
        <w:t xml:space="preserve"> </w:t>
      </w:r>
      <w:r w:rsidRPr="00AE2768">
        <w:rPr>
          <w:rFonts w:ascii="GHEA Grapalat" w:hAnsi="GHEA Grapalat"/>
          <w:sz w:val="20"/>
          <w:szCs w:val="20"/>
        </w:rPr>
        <w:t>կարգով</w:t>
      </w:r>
      <w:r w:rsidRPr="00AE2768">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E2768">
        <w:rPr>
          <w:rFonts w:ascii="GHEA Grapalat" w:hAnsi="GHEA Grapalat"/>
          <w:sz w:val="20"/>
          <w:szCs w:val="20"/>
          <w:lang w:val="es-ES"/>
        </w:rPr>
        <w:t>ը:</w:t>
      </w:r>
    </w:p>
    <w:p w:rsidR="002D5CF0" w:rsidRPr="00AE2768" w:rsidRDefault="0078387F" w:rsidP="00EF3662">
      <w:pPr>
        <w:ind w:firstLine="567"/>
        <w:jc w:val="both"/>
        <w:rPr>
          <w:rFonts w:ascii="GHEA Grapalat" w:hAnsi="GHEA Grapalat" w:cs="Sylfaen"/>
          <w:sz w:val="20"/>
          <w:lang w:val="es-ES"/>
        </w:rPr>
      </w:pPr>
      <w:r w:rsidRPr="00AE2768">
        <w:rPr>
          <w:rFonts w:ascii="GHEA Grapalat" w:hAnsi="GHEA Grapalat" w:cs="Sylfaen"/>
          <w:sz w:val="20"/>
        </w:rPr>
        <w:t>Մասնակիցը</w:t>
      </w:r>
      <w:r w:rsidRPr="00AE2768">
        <w:rPr>
          <w:rFonts w:ascii="GHEA Grapalat" w:hAnsi="GHEA Grapalat" w:cs="Sylfaen"/>
          <w:sz w:val="20"/>
          <w:lang w:val="es-ES"/>
        </w:rPr>
        <w:t xml:space="preserve"> </w:t>
      </w:r>
      <w:r w:rsidR="002240AB" w:rsidRPr="00AE2768">
        <w:rPr>
          <w:rFonts w:ascii="GHEA Grapalat" w:hAnsi="GHEA Grapalat" w:cs="Sylfaen"/>
          <w:sz w:val="20"/>
        </w:rPr>
        <w:t>հայտով</w:t>
      </w:r>
      <w:r w:rsidR="002240AB" w:rsidRPr="00AE2768">
        <w:rPr>
          <w:rFonts w:ascii="GHEA Grapalat" w:hAnsi="GHEA Grapalat" w:cs="Sylfaen"/>
          <w:sz w:val="20"/>
          <w:lang w:val="es-ES"/>
        </w:rPr>
        <w:t xml:space="preserve"> </w:t>
      </w:r>
      <w:r w:rsidRPr="00AE2768">
        <w:rPr>
          <w:rFonts w:ascii="GHEA Grapalat" w:hAnsi="GHEA Grapalat" w:cs="Sylfaen"/>
          <w:sz w:val="20"/>
        </w:rPr>
        <w:t>ներկայացնում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իր</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հաստատված</w:t>
      </w:r>
      <w:r w:rsidRPr="00AE2768">
        <w:rPr>
          <w:rFonts w:ascii="GHEA Grapalat" w:hAnsi="GHEA Grapalat" w:cs="Sylfaen"/>
          <w:sz w:val="20"/>
          <w:lang w:val="es-ES"/>
        </w:rPr>
        <w:t>`</w:t>
      </w:r>
    </w:p>
    <w:p w:rsidR="00096865" w:rsidRPr="00AE2768" w:rsidRDefault="002D5CF0" w:rsidP="00EF3662">
      <w:pPr>
        <w:ind w:firstLine="567"/>
        <w:jc w:val="both"/>
        <w:rPr>
          <w:rFonts w:ascii="GHEA Grapalat" w:hAnsi="GHEA Grapalat" w:cs="Sylfaen"/>
          <w:sz w:val="20"/>
          <w:lang w:val="es-ES"/>
        </w:rPr>
      </w:pPr>
      <w:r w:rsidRPr="00AE2768">
        <w:rPr>
          <w:rFonts w:ascii="GHEA Grapalat" w:hAnsi="GHEA Grapalat" w:cs="Sylfaen"/>
          <w:sz w:val="20"/>
          <w:lang w:val="es-ES"/>
        </w:rPr>
        <w:t>2.</w:t>
      </w:r>
      <w:r w:rsidR="00D76BBA" w:rsidRPr="00AE2768">
        <w:rPr>
          <w:rFonts w:ascii="GHEA Grapalat" w:hAnsi="GHEA Grapalat" w:cs="Sylfaen"/>
          <w:sz w:val="20"/>
          <w:lang w:val="es-ES"/>
        </w:rPr>
        <w:t>1</w:t>
      </w:r>
      <w:r w:rsidRPr="00AE2768">
        <w:rPr>
          <w:rFonts w:ascii="GHEA Grapalat" w:hAnsi="GHEA Grapalat" w:cs="Sylfaen"/>
          <w:sz w:val="20"/>
          <w:lang w:val="es-ES"/>
        </w:rPr>
        <w:t xml:space="preserve"> </w:t>
      </w:r>
      <w:r w:rsidR="00096865" w:rsidRPr="00AE2768">
        <w:rPr>
          <w:rFonts w:ascii="GHEA Grapalat" w:hAnsi="GHEA Grapalat" w:cs="Sylfaen"/>
          <w:sz w:val="20"/>
          <w:lang w:val="ru-RU"/>
        </w:rPr>
        <w:t>ընթացակարգին</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մասնակցելու</w:t>
      </w:r>
      <w:r w:rsidR="00096865" w:rsidRPr="00AE2768">
        <w:rPr>
          <w:rFonts w:ascii="GHEA Grapalat" w:hAnsi="GHEA Grapalat" w:cs="Sylfaen"/>
          <w:sz w:val="20"/>
          <w:lang w:val="af-ZA"/>
        </w:rPr>
        <w:t xml:space="preserve"> </w:t>
      </w:r>
      <w:r w:rsidR="00096865" w:rsidRPr="00AE2768">
        <w:rPr>
          <w:rFonts w:ascii="GHEA Grapalat" w:hAnsi="GHEA Grapalat" w:cs="Sylfaen"/>
          <w:sz w:val="20"/>
          <w:lang w:val="ru-RU"/>
        </w:rPr>
        <w:t>դիմում</w:t>
      </w:r>
      <w:r w:rsidR="00EF4630" w:rsidRPr="00AE2768">
        <w:rPr>
          <w:rFonts w:ascii="GHEA Grapalat" w:hAnsi="GHEA Grapalat" w:cs="Sylfaen"/>
          <w:sz w:val="20"/>
          <w:lang w:val="es-ES"/>
        </w:rPr>
        <w:t>-</w:t>
      </w:r>
      <w:r w:rsidR="00EF4630" w:rsidRPr="00AE2768">
        <w:rPr>
          <w:rFonts w:ascii="GHEA Grapalat" w:hAnsi="GHEA Grapalat" w:cs="Sylfaen"/>
          <w:sz w:val="20"/>
        </w:rPr>
        <w:t>հայտարարություն</w:t>
      </w:r>
      <w:r w:rsidR="00096865" w:rsidRPr="00AE2768">
        <w:rPr>
          <w:rFonts w:ascii="GHEA Grapalat" w:hAnsi="GHEA Grapalat" w:cs="Sylfaen"/>
          <w:sz w:val="20"/>
          <w:lang w:val="af-ZA"/>
        </w:rPr>
        <w:t xml:space="preserve">` </w:t>
      </w:r>
      <w:r w:rsidR="006F49AA" w:rsidRPr="00AE2768">
        <w:rPr>
          <w:rFonts w:ascii="GHEA Grapalat" w:hAnsi="GHEA Grapalat" w:cs="Sylfaen"/>
          <w:sz w:val="20"/>
          <w:lang w:val="af-ZA"/>
        </w:rPr>
        <w:t>համաձայն հ</w:t>
      </w:r>
      <w:r w:rsidR="00096865" w:rsidRPr="00AE2768">
        <w:rPr>
          <w:rFonts w:ascii="GHEA Grapalat" w:hAnsi="GHEA Grapalat" w:cs="Sylfaen"/>
          <w:sz w:val="20"/>
          <w:lang w:val="ru-RU"/>
        </w:rPr>
        <w:t>ավելված</w:t>
      </w:r>
      <w:r w:rsidR="00096865" w:rsidRPr="00AE2768">
        <w:rPr>
          <w:rFonts w:ascii="GHEA Grapalat" w:hAnsi="GHEA Grapalat" w:cs="Sylfaen"/>
          <w:sz w:val="20"/>
          <w:lang w:val="af-ZA"/>
        </w:rPr>
        <w:t xml:space="preserve"> N 1</w:t>
      </w:r>
      <w:r w:rsidR="006F49AA" w:rsidRPr="00AE2768">
        <w:rPr>
          <w:rFonts w:ascii="GHEA Grapalat" w:hAnsi="GHEA Grapalat" w:cs="Sylfaen"/>
          <w:sz w:val="20"/>
          <w:lang w:val="af-ZA"/>
        </w:rPr>
        <w:t>-ի</w:t>
      </w:r>
      <w:r w:rsidR="00BC6807" w:rsidRPr="00AE2768">
        <w:rPr>
          <w:rFonts w:ascii="GHEA Grapalat" w:hAnsi="GHEA Grapalat" w:cs="Sylfaen"/>
          <w:sz w:val="20"/>
          <w:lang w:val="es-ES"/>
        </w:rPr>
        <w:t>.</w:t>
      </w:r>
    </w:p>
    <w:p w:rsidR="00E968EF" w:rsidRPr="00AE2768" w:rsidRDefault="00E968EF" w:rsidP="00E968EF">
      <w:pPr>
        <w:ind w:firstLine="567"/>
        <w:jc w:val="both"/>
        <w:rPr>
          <w:rFonts w:ascii="GHEA Grapalat" w:hAnsi="GHEA Grapalat" w:cs="Sylfaen"/>
          <w:sz w:val="20"/>
          <w:lang w:val="es-ES"/>
        </w:rPr>
      </w:pPr>
      <w:r w:rsidRPr="000D08B4">
        <w:rPr>
          <w:rFonts w:ascii="GHEA Grapalat" w:hAnsi="GHEA Grapalat"/>
          <w:sz w:val="20"/>
          <w:lang w:val="es-ES"/>
        </w:rPr>
        <w:t xml:space="preserve">2.2 </w:t>
      </w:r>
      <w:r w:rsidRPr="00AE2768">
        <w:rPr>
          <w:rFonts w:ascii="GHEA Grapalat" w:hAnsi="GHEA Grapalat" w:cs="Sylfaen"/>
          <w:sz w:val="20"/>
          <w:lang w:val="es-ES"/>
        </w:rPr>
        <w:t xml:space="preserve">իր կողմից հաստատված` </w:t>
      </w:r>
      <w:r w:rsidRPr="00AE2768">
        <w:rPr>
          <w:rFonts w:ascii="GHEA Grapalat" w:hAnsi="GHEA Grapalat" w:cs="Sylfaen"/>
          <w:sz w:val="20"/>
        </w:rPr>
        <w:t>առաջարկվող</w:t>
      </w:r>
      <w:r w:rsidRPr="00AE2768">
        <w:rPr>
          <w:rFonts w:ascii="GHEA Grapalat" w:hAnsi="GHEA Grapalat" w:cs="Sylfaen"/>
          <w:sz w:val="20"/>
          <w:lang w:val="es-ES"/>
        </w:rPr>
        <w:t xml:space="preserve"> </w:t>
      </w:r>
      <w:r w:rsidRPr="00AE2768">
        <w:rPr>
          <w:rFonts w:ascii="GHEA Grapalat" w:hAnsi="GHEA Grapalat" w:cs="Sylfaen"/>
          <w:sz w:val="20"/>
        </w:rPr>
        <w:t>ապրանքի</w:t>
      </w:r>
      <w:r w:rsidRPr="00AE2768">
        <w:rPr>
          <w:rFonts w:ascii="GHEA Grapalat" w:hAnsi="GHEA Grapalat" w:cs="Sylfaen"/>
          <w:sz w:val="20"/>
          <w:lang w:val="es-ES"/>
        </w:rPr>
        <w:t xml:space="preserve"> </w:t>
      </w:r>
      <w:r w:rsidRPr="00AE2768">
        <w:rPr>
          <w:rFonts w:ascii="GHEA Grapalat" w:hAnsi="GHEA Grapalat"/>
          <w:sz w:val="20"/>
          <w:szCs w:val="20"/>
          <w:lang w:val="hy-AM" w:eastAsia="x-none"/>
        </w:rPr>
        <w:t>ամբողջական նկարագիրը</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համաձայն</w:t>
      </w:r>
      <w:r w:rsidRPr="00AE2768">
        <w:rPr>
          <w:rFonts w:ascii="GHEA Grapalat" w:hAnsi="GHEA Grapalat"/>
          <w:sz w:val="20"/>
          <w:szCs w:val="20"/>
          <w:lang w:val="es-ES" w:eastAsia="x-none"/>
        </w:rPr>
        <w:t xml:space="preserve"> </w:t>
      </w:r>
      <w:r w:rsidRPr="00AE2768">
        <w:rPr>
          <w:rFonts w:ascii="GHEA Grapalat" w:hAnsi="GHEA Grapalat"/>
          <w:sz w:val="20"/>
          <w:szCs w:val="20"/>
          <w:lang w:eastAsia="x-none"/>
        </w:rPr>
        <w:t>հավելված</w:t>
      </w:r>
      <w:r w:rsidRPr="00AE2768">
        <w:rPr>
          <w:rFonts w:ascii="GHEA Grapalat" w:hAnsi="GHEA Grapalat"/>
          <w:sz w:val="20"/>
          <w:szCs w:val="20"/>
          <w:lang w:val="es-ES" w:eastAsia="x-none"/>
        </w:rPr>
        <w:t xml:space="preserve"> N 1.1-</w:t>
      </w:r>
      <w:r w:rsidRPr="00AE2768">
        <w:rPr>
          <w:rFonts w:ascii="GHEA Grapalat" w:hAnsi="GHEA Grapalat"/>
          <w:sz w:val="20"/>
          <w:szCs w:val="20"/>
          <w:lang w:eastAsia="x-none"/>
        </w:rPr>
        <w:t>ի</w:t>
      </w:r>
      <w:r w:rsidRPr="00AE2768">
        <w:rPr>
          <w:rFonts w:ascii="GHEA Grapalat" w:hAnsi="GHEA Grapalat" w:cs="Sylfaen"/>
          <w:sz w:val="20"/>
          <w:lang w:val="es-ES"/>
        </w:rPr>
        <w:t>.</w:t>
      </w:r>
    </w:p>
    <w:p w:rsidR="00EF4630" w:rsidRPr="00AE2768" w:rsidRDefault="00096865" w:rsidP="00EF4630">
      <w:pPr>
        <w:pStyle w:val="norm"/>
        <w:spacing w:line="276" w:lineRule="auto"/>
        <w:ind w:firstLine="567"/>
        <w:rPr>
          <w:rFonts w:ascii="GHEA Grapalat" w:hAnsi="GHEA Grapalat" w:cs="Sylfaen"/>
          <w:sz w:val="20"/>
          <w:szCs w:val="24"/>
          <w:lang w:val="af-ZA" w:eastAsia="en-US"/>
        </w:rPr>
      </w:pPr>
      <w:r w:rsidRPr="00AE2768">
        <w:rPr>
          <w:rFonts w:ascii="GHEA Grapalat" w:hAnsi="GHEA Grapalat" w:cs="Sylfaen"/>
          <w:sz w:val="20"/>
          <w:lang w:val="af-ZA"/>
        </w:rPr>
        <w:t>2.</w:t>
      </w:r>
      <w:r w:rsidR="00E968EF" w:rsidRPr="00AE2768">
        <w:rPr>
          <w:rFonts w:ascii="GHEA Grapalat" w:hAnsi="GHEA Grapalat" w:cs="Sylfaen"/>
          <w:sz w:val="20"/>
          <w:lang w:val="af-ZA"/>
        </w:rPr>
        <w:t>3</w:t>
      </w:r>
      <w:r w:rsidRPr="00AE2768">
        <w:rPr>
          <w:rFonts w:ascii="GHEA Grapalat" w:hAnsi="GHEA Grapalat" w:cs="Sylfaen"/>
          <w:sz w:val="20"/>
          <w:lang w:val="af-ZA"/>
        </w:rPr>
        <w:t xml:space="preserve"> </w:t>
      </w:r>
      <w:r w:rsidR="00EF4630" w:rsidRPr="00AE2768">
        <w:rPr>
          <w:rFonts w:ascii="GHEA Grapalat" w:hAnsi="GHEA Grapalat" w:cs="Sylfaen"/>
          <w:sz w:val="20"/>
          <w:szCs w:val="24"/>
          <w:lang w:eastAsia="en-US"/>
        </w:rPr>
        <w:t>գործակալության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պայմանագրի</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պատճենը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և</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դրա</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կողմ</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հանդիսացող</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անձի</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տվյալները</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եթե</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պայմանագիրն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իրականացվելու</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է</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գործակալության</w:t>
      </w:r>
      <w:r w:rsidR="00EF4630" w:rsidRPr="00AE2768">
        <w:rPr>
          <w:rFonts w:ascii="GHEA Grapalat" w:hAnsi="GHEA Grapalat" w:cs="Sylfaen"/>
          <w:sz w:val="20"/>
          <w:szCs w:val="24"/>
          <w:lang w:val="af-ZA" w:eastAsia="en-US"/>
        </w:rPr>
        <w:t xml:space="preserve"> </w:t>
      </w:r>
      <w:r w:rsidR="00EF4630" w:rsidRPr="00AE2768">
        <w:rPr>
          <w:rFonts w:ascii="GHEA Grapalat" w:hAnsi="GHEA Grapalat" w:cs="Sylfaen"/>
          <w:sz w:val="20"/>
          <w:szCs w:val="24"/>
          <w:lang w:eastAsia="en-US"/>
        </w:rPr>
        <w:t>միջոցով</w:t>
      </w:r>
      <w:r w:rsidR="00EF4630" w:rsidRPr="00AE2768">
        <w:rPr>
          <w:rFonts w:ascii="GHEA Grapalat" w:hAnsi="GHEA Grapalat" w:cs="Sylfaen"/>
          <w:sz w:val="20"/>
          <w:szCs w:val="24"/>
          <w:lang w:val="af-ZA" w:eastAsia="en-US"/>
        </w:rPr>
        <w:t>.</w:t>
      </w:r>
    </w:p>
    <w:p w:rsidR="00EF4630" w:rsidRPr="00B14CEE" w:rsidRDefault="00EF4630" w:rsidP="00505AD4">
      <w:pPr>
        <w:pStyle w:val="norm"/>
        <w:spacing w:line="240" w:lineRule="auto"/>
        <w:ind w:firstLine="567"/>
        <w:rPr>
          <w:rFonts w:ascii="GHEA Grapalat" w:hAnsi="GHEA Grapalat" w:cs="Sylfaen"/>
          <w:color w:val="FFFFFF"/>
          <w:sz w:val="20"/>
          <w:szCs w:val="24"/>
          <w:lang w:val="af-ZA" w:eastAsia="en-US"/>
        </w:rPr>
      </w:pPr>
      <w:r w:rsidRPr="00AE2768">
        <w:rPr>
          <w:rFonts w:ascii="GHEA Grapalat" w:hAnsi="GHEA Grapalat" w:cs="Sylfaen"/>
          <w:sz w:val="20"/>
          <w:szCs w:val="24"/>
          <w:lang w:val="af-ZA" w:eastAsia="en-US"/>
        </w:rPr>
        <w:t>2.</w:t>
      </w:r>
      <w:r w:rsidR="00E968EF" w:rsidRPr="00AE2768">
        <w:rPr>
          <w:rFonts w:ascii="GHEA Grapalat" w:hAnsi="GHEA Grapalat" w:cs="Sylfaen"/>
          <w:sz w:val="20"/>
          <w:szCs w:val="24"/>
          <w:lang w:val="af-ZA" w:eastAsia="en-US"/>
        </w:rPr>
        <w:t>4</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պայմանագիրը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եթե</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մասնակիցները</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գնման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ընթացակարգին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մասնակցում</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են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համատեղ</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գործունեության</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կարգով</w:t>
      </w:r>
      <w:r w:rsidRPr="00AE2768">
        <w:rPr>
          <w:rFonts w:ascii="GHEA Grapalat" w:hAnsi="GHEA Grapalat" w:cs="Sylfaen"/>
          <w:sz w:val="20"/>
          <w:szCs w:val="24"/>
          <w:lang w:val="af-ZA" w:eastAsia="en-US"/>
        </w:rPr>
        <w:t xml:space="preserve"> (</w:t>
      </w:r>
      <w:r w:rsidRPr="00AE2768">
        <w:rPr>
          <w:rFonts w:ascii="GHEA Grapalat" w:hAnsi="GHEA Grapalat" w:cs="Sylfaen"/>
          <w:sz w:val="20"/>
          <w:szCs w:val="24"/>
          <w:lang w:eastAsia="en-US"/>
        </w:rPr>
        <w:t>կոնսորցիումով</w:t>
      </w:r>
      <w:r w:rsidRPr="00AE2768">
        <w:rPr>
          <w:rFonts w:ascii="GHEA Grapalat" w:hAnsi="GHEA Grapalat" w:cs="Sylfaen"/>
          <w:sz w:val="20"/>
          <w:szCs w:val="24"/>
          <w:lang w:val="af-ZA" w:eastAsia="en-US"/>
        </w:rPr>
        <w:t>).</w:t>
      </w:r>
      <w:r w:rsidR="004B7C30">
        <w:rPr>
          <w:rFonts w:ascii="GHEA Grapalat" w:hAnsi="GHEA Grapalat" w:cs="Sylfaen"/>
          <w:sz w:val="20"/>
          <w:szCs w:val="24"/>
          <w:vertAlign w:val="superscript"/>
          <w:lang w:val="af-ZA" w:eastAsia="en-US"/>
        </w:rPr>
        <w:t xml:space="preserve">15 </w:t>
      </w:r>
      <w:r w:rsidRPr="00B14CEE">
        <w:rPr>
          <w:rStyle w:val="af6"/>
          <w:rFonts w:ascii="GHEA Grapalat" w:hAnsi="GHEA Grapalat" w:cs="Sylfaen"/>
          <w:color w:val="FFFFFF"/>
          <w:sz w:val="20"/>
          <w:szCs w:val="24"/>
          <w:lang w:val="af-ZA" w:eastAsia="en-US"/>
        </w:rPr>
        <w:footnoteReference w:id="6"/>
      </w:r>
    </w:p>
    <w:p w:rsidR="00E67BA7" w:rsidRPr="00AE2768" w:rsidRDefault="00096865" w:rsidP="00EF3662">
      <w:pPr>
        <w:ind w:firstLine="567"/>
        <w:jc w:val="both"/>
        <w:rPr>
          <w:rFonts w:ascii="GHEA Grapalat" w:hAnsi="GHEA Grapalat" w:cs="Sylfaen"/>
          <w:sz w:val="20"/>
          <w:lang w:val="af-ZA"/>
        </w:rPr>
      </w:pPr>
      <w:r w:rsidRPr="00AE2768">
        <w:rPr>
          <w:rFonts w:ascii="GHEA Grapalat" w:hAnsi="GHEA Grapalat" w:cs="Sylfaen"/>
          <w:sz w:val="20"/>
          <w:lang w:val="af-ZA"/>
        </w:rPr>
        <w:t>2.</w:t>
      </w:r>
      <w:r w:rsidR="004B7C30">
        <w:rPr>
          <w:rFonts w:ascii="GHEA Grapalat" w:hAnsi="GHEA Grapalat" w:cs="Sylfaen"/>
          <w:sz w:val="20"/>
          <w:lang w:val="af-ZA"/>
        </w:rPr>
        <w:t xml:space="preserve">6 </w:t>
      </w:r>
      <w:r w:rsidR="00E67BA7" w:rsidRPr="00AE2768">
        <w:rPr>
          <w:rFonts w:ascii="GHEA Grapalat" w:hAnsi="GHEA Grapalat" w:cs="Sylfaen"/>
          <w:sz w:val="20"/>
          <w:lang w:val="hy-AM"/>
        </w:rPr>
        <w:t>գնային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առաջարկ</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համաձայն</w:t>
      </w:r>
      <w:r w:rsidR="00294FFF" w:rsidRPr="00AE2768">
        <w:rPr>
          <w:rFonts w:ascii="GHEA Grapalat" w:hAnsi="GHEA Grapalat" w:cs="Sylfaen"/>
          <w:sz w:val="20"/>
          <w:lang w:val="af-ZA"/>
        </w:rPr>
        <w:t xml:space="preserve"> </w:t>
      </w:r>
      <w:r w:rsidR="00294FFF" w:rsidRPr="00AE2768">
        <w:rPr>
          <w:rFonts w:ascii="GHEA Grapalat" w:hAnsi="GHEA Grapalat" w:cs="Sylfaen"/>
          <w:sz w:val="20"/>
          <w:lang w:val="hy-AM"/>
        </w:rPr>
        <w:t>հավելված</w:t>
      </w:r>
      <w:r w:rsidR="00294FFF" w:rsidRPr="00AE2768">
        <w:rPr>
          <w:rFonts w:ascii="GHEA Grapalat" w:hAnsi="GHEA Grapalat" w:cs="Sylfaen"/>
          <w:sz w:val="20"/>
          <w:lang w:val="af-ZA"/>
        </w:rPr>
        <w:t xml:space="preserve"> N </w:t>
      </w:r>
      <w:r w:rsidR="004D557A" w:rsidRPr="00AE2768">
        <w:rPr>
          <w:rFonts w:ascii="GHEA Grapalat" w:hAnsi="GHEA Grapalat" w:cs="Sylfaen"/>
          <w:sz w:val="20"/>
          <w:lang w:val="af-ZA"/>
        </w:rPr>
        <w:t>2</w:t>
      </w:r>
      <w:r w:rsidR="00294FFF" w:rsidRPr="00AE2768">
        <w:rPr>
          <w:rFonts w:ascii="GHEA Grapalat" w:hAnsi="GHEA Grapalat" w:cs="Sylfaen"/>
          <w:sz w:val="20"/>
          <w:lang w:val="af-ZA"/>
        </w:rPr>
        <w:t>-</w:t>
      </w:r>
      <w:r w:rsidR="00294FFF" w:rsidRPr="00AE2768">
        <w:rPr>
          <w:rFonts w:ascii="GHEA Grapalat" w:hAnsi="GHEA Grapalat" w:cs="Sylfaen"/>
          <w:sz w:val="20"/>
          <w:lang w:val="hy-AM"/>
        </w:rPr>
        <w:t>ի</w:t>
      </w:r>
      <w:r w:rsidR="00294FFF" w:rsidRPr="00AE2768">
        <w:rPr>
          <w:rFonts w:ascii="GHEA Grapalat" w:hAnsi="GHEA Grapalat" w:cs="Sylfaen"/>
          <w:sz w:val="20"/>
          <w:lang w:val="af-ZA"/>
        </w:rPr>
        <w:t>: Գնային առաջարկը</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ներկայացվում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է</w:t>
      </w:r>
      <w:r w:rsidR="00E67BA7" w:rsidRPr="00AE2768">
        <w:rPr>
          <w:rFonts w:ascii="GHEA Grapalat" w:hAnsi="GHEA Grapalat" w:cs="Sylfaen"/>
          <w:sz w:val="20"/>
          <w:lang w:val="af-ZA"/>
        </w:rPr>
        <w:t xml:space="preserve"> </w:t>
      </w:r>
      <w:r w:rsidR="005A1D54" w:rsidRPr="00AE2768">
        <w:rPr>
          <w:rFonts w:ascii="GHEA Grapalat" w:hAnsi="GHEA Grapalat" w:cs="Sylfaen"/>
          <w:sz w:val="20"/>
          <w:szCs w:val="20"/>
          <w:lang w:val="hy-AM"/>
        </w:rPr>
        <w:t>ինքնարժեք, շահույթ</w:t>
      </w:r>
      <w:r w:rsidR="00712DB8" w:rsidRPr="00AE2768">
        <w:rPr>
          <w:rFonts w:ascii="GHEA Grapalat" w:hAnsi="GHEA Grapalat" w:cs="Sylfaen"/>
          <w:sz w:val="22"/>
          <w:szCs w:val="22"/>
          <w:lang w:val="af-ZA"/>
        </w:rPr>
        <w:t xml:space="preserve"> </w:t>
      </w:r>
      <w:r w:rsidR="00E67BA7" w:rsidRPr="00AE2768">
        <w:rPr>
          <w:rFonts w:ascii="GHEA Grapalat" w:hAnsi="GHEA Grapalat" w:cs="Sylfaen"/>
          <w:sz w:val="20"/>
          <w:lang w:val="hy-AM"/>
        </w:rPr>
        <w:t>և</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ավելացված</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արժեքի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հարկ</w:t>
      </w:r>
      <w:r w:rsidR="00E67BA7" w:rsidRPr="00AE2768" w:rsidDel="001A1F55">
        <w:rPr>
          <w:rFonts w:ascii="GHEA Grapalat" w:hAnsi="GHEA Grapalat" w:cs="Sylfaen"/>
          <w:sz w:val="20"/>
          <w:lang w:val="af-ZA"/>
        </w:rPr>
        <w:t xml:space="preserve"> </w:t>
      </w:r>
      <w:r w:rsidR="00E67BA7" w:rsidRPr="00AE2768">
        <w:rPr>
          <w:rFonts w:ascii="GHEA Grapalat" w:hAnsi="GHEA Grapalat" w:cs="Sylfaen"/>
          <w:sz w:val="20"/>
          <w:lang w:val="hy-AM"/>
        </w:rPr>
        <w:t>ընդհանրական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բաղադրիչներից</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բաղկացած</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հաշվարկի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hy-AM"/>
        </w:rPr>
        <w:t>ձևով։</w:t>
      </w:r>
      <w:r w:rsidR="00E67BA7" w:rsidRPr="00AE2768">
        <w:rPr>
          <w:rFonts w:ascii="GHEA Grapalat" w:hAnsi="GHEA Grapalat" w:cs="Sylfaen"/>
          <w:sz w:val="20"/>
          <w:lang w:val="af-ZA"/>
        </w:rPr>
        <w:t xml:space="preserve"> </w:t>
      </w:r>
      <w:r w:rsidR="005A1D54" w:rsidRPr="00AE2768">
        <w:rPr>
          <w:rFonts w:ascii="GHEA Grapalat" w:hAnsi="GHEA Grapalat" w:cs="Sylfaen"/>
          <w:sz w:val="20"/>
          <w:lang w:val="hy-AM"/>
        </w:rPr>
        <w:t>Ինքնարժեքի</w:t>
      </w:r>
      <w:r w:rsidR="005A1D54" w:rsidRPr="00AE2768">
        <w:rPr>
          <w:rFonts w:ascii="GHEA Grapalat" w:hAnsi="GHEA Grapalat" w:cs="Sylfaen"/>
          <w:sz w:val="20"/>
          <w:lang w:val="af-ZA"/>
        </w:rPr>
        <w:t xml:space="preserve"> </w:t>
      </w:r>
      <w:r w:rsidR="00E67BA7" w:rsidRPr="00AE2768">
        <w:rPr>
          <w:rFonts w:ascii="GHEA Grapalat" w:hAnsi="GHEA Grapalat" w:cs="Sylfaen"/>
          <w:sz w:val="20"/>
          <w:lang w:val="ru-RU"/>
        </w:rPr>
        <w:t>բաղադրիչների</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հաշվարկ</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բացվածք</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կամ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այլ</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մանրամասներ</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չեն</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պահանջվում</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և</w:t>
      </w:r>
      <w:r w:rsidR="00E67BA7" w:rsidRPr="00AE2768">
        <w:rPr>
          <w:rFonts w:ascii="GHEA Grapalat" w:hAnsi="GHEA Grapalat" w:cs="Sylfaen"/>
          <w:sz w:val="20"/>
          <w:lang w:val="af-ZA"/>
        </w:rPr>
        <w:t xml:space="preserve"> </w:t>
      </w:r>
      <w:r w:rsidR="00E67BA7" w:rsidRPr="00AE2768">
        <w:rPr>
          <w:rFonts w:ascii="GHEA Grapalat" w:hAnsi="GHEA Grapalat" w:cs="Sylfaen"/>
          <w:sz w:val="20"/>
          <w:lang w:val="ru-RU"/>
        </w:rPr>
        <w:t>ներկայացվում</w:t>
      </w:r>
      <w:r w:rsidR="00DD2498" w:rsidRPr="00AE2768">
        <w:rPr>
          <w:rFonts w:ascii="GHEA Grapalat" w:hAnsi="GHEA Grapalat" w:cs="Sylfaen"/>
          <w:sz w:val="20"/>
          <w:lang w:val="af-ZA"/>
        </w:rPr>
        <w:t>:</w:t>
      </w:r>
      <w:r w:rsidR="00401BA5" w:rsidRPr="00AE2768">
        <w:rPr>
          <w:rFonts w:ascii="GHEA Grapalat" w:hAnsi="GHEA Grapalat" w:cs="Sylfaen"/>
          <w:sz w:val="20"/>
          <w:lang w:val="af-ZA"/>
        </w:rPr>
        <w:t xml:space="preserve"> </w:t>
      </w:r>
    </w:p>
    <w:p w:rsidR="00AB0304" w:rsidRPr="00AE2768" w:rsidRDefault="00AB0304" w:rsidP="00EF3662">
      <w:pPr>
        <w:ind w:firstLine="567"/>
        <w:jc w:val="both"/>
        <w:rPr>
          <w:rFonts w:ascii="GHEA Grapalat" w:hAnsi="GHEA Grapalat"/>
          <w:b/>
          <w:sz w:val="20"/>
          <w:lang w:val="af-ZA"/>
        </w:rPr>
      </w:pPr>
    </w:p>
    <w:p w:rsidR="009247B8" w:rsidRPr="00AE2768" w:rsidRDefault="009247B8" w:rsidP="00EF3662">
      <w:pPr>
        <w:ind w:firstLine="567"/>
        <w:jc w:val="both"/>
        <w:rPr>
          <w:rFonts w:ascii="GHEA Grapalat" w:hAnsi="GHEA Grapalat" w:cs="Sylfaen"/>
          <w:sz w:val="20"/>
          <w:lang w:val="af-ZA"/>
        </w:rPr>
      </w:pPr>
    </w:p>
    <w:p w:rsidR="009247B8" w:rsidRPr="00AE2768" w:rsidRDefault="009247B8" w:rsidP="009247B8">
      <w:pPr>
        <w:jc w:val="center"/>
        <w:rPr>
          <w:rFonts w:ascii="GHEA Grapalat" w:hAnsi="GHEA Grapalat" w:cs="Sylfaen"/>
          <w:b/>
          <w:sz w:val="20"/>
          <w:lang w:val="es-ES"/>
        </w:rPr>
      </w:pPr>
      <w:r w:rsidRPr="00AE2768">
        <w:rPr>
          <w:rFonts w:ascii="GHEA Grapalat" w:hAnsi="GHEA Grapalat"/>
          <w:b/>
          <w:sz w:val="20"/>
          <w:lang w:val="es-ES"/>
        </w:rPr>
        <w:t xml:space="preserve">3. </w:t>
      </w:r>
      <w:r w:rsidRPr="00AE2768">
        <w:rPr>
          <w:rFonts w:ascii="GHEA Grapalat" w:hAnsi="GHEA Grapalat" w:cs="Sylfaen"/>
          <w:b/>
          <w:sz w:val="20"/>
          <w:lang w:val="es-ES"/>
        </w:rPr>
        <w:t>ՀԱՅՏԸ</w:t>
      </w:r>
      <w:r w:rsidRPr="00AE2768">
        <w:rPr>
          <w:rFonts w:ascii="GHEA Grapalat" w:hAnsi="GHEA Grapalat" w:cs="Arial"/>
          <w:b/>
          <w:sz w:val="20"/>
          <w:lang w:val="es-ES"/>
        </w:rPr>
        <w:t xml:space="preserve">  </w:t>
      </w:r>
      <w:r w:rsidRPr="00AE2768">
        <w:rPr>
          <w:rFonts w:ascii="GHEA Grapalat" w:hAnsi="GHEA Grapalat" w:cs="Sylfaen"/>
          <w:b/>
          <w:sz w:val="20"/>
          <w:lang w:val="es-ES"/>
        </w:rPr>
        <w:t>ՊԱՏՐԱՍՏԵԼՈՒ</w:t>
      </w:r>
      <w:r w:rsidRPr="00AE2768">
        <w:rPr>
          <w:rFonts w:ascii="GHEA Grapalat" w:hAnsi="GHEA Grapalat" w:cs="Arial"/>
          <w:b/>
          <w:sz w:val="20"/>
          <w:lang w:val="es-ES"/>
        </w:rPr>
        <w:t xml:space="preserve">  </w:t>
      </w:r>
      <w:r w:rsidRPr="00AE2768">
        <w:rPr>
          <w:rFonts w:ascii="GHEA Grapalat" w:hAnsi="GHEA Grapalat" w:cs="Sylfaen"/>
          <w:b/>
          <w:sz w:val="20"/>
          <w:lang w:val="es-ES"/>
        </w:rPr>
        <w:t>ԿԱՐԳԸ</w:t>
      </w:r>
    </w:p>
    <w:p w:rsidR="009247B8" w:rsidRPr="00AE2768" w:rsidRDefault="009247B8" w:rsidP="009247B8">
      <w:pPr>
        <w:jc w:val="center"/>
        <w:rPr>
          <w:rFonts w:ascii="GHEA Grapalat" w:hAnsi="GHEA Grapalat" w:cs="Sylfaen"/>
          <w:b/>
          <w:sz w:val="20"/>
          <w:lang w:val="es-ES"/>
        </w:rPr>
      </w:pPr>
    </w:p>
    <w:p w:rsidR="009247B8" w:rsidRPr="00AE2768" w:rsidRDefault="009247B8" w:rsidP="009247B8">
      <w:pPr>
        <w:ind w:firstLine="567"/>
        <w:jc w:val="both"/>
        <w:rPr>
          <w:rFonts w:ascii="GHEA Grapalat" w:hAnsi="GHEA Grapalat" w:cs="Sylfaen"/>
          <w:sz w:val="20"/>
          <w:szCs w:val="20"/>
          <w:lang w:val="es-ES"/>
        </w:rPr>
      </w:pPr>
      <w:r w:rsidRPr="00AE2768">
        <w:rPr>
          <w:rFonts w:ascii="GHEA Grapalat" w:hAnsi="GHEA Grapalat"/>
          <w:sz w:val="20"/>
          <w:szCs w:val="20"/>
          <w:lang w:val="es-ES"/>
        </w:rPr>
        <w:t xml:space="preserve">3.1 </w:t>
      </w:r>
      <w:r w:rsidRPr="00AE2768">
        <w:rPr>
          <w:rFonts w:ascii="GHEA Grapalat" w:hAnsi="GHEA Grapalat" w:cs="Sylfaen"/>
          <w:sz w:val="20"/>
          <w:szCs w:val="20"/>
          <w:lang w:val="ru-RU"/>
        </w:rPr>
        <w:t>Մասնակիցը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հայտը</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հրավերով</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es-ES"/>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es-ES"/>
        </w:rPr>
        <w:t xml:space="preserve"> </w:t>
      </w:r>
    </w:p>
    <w:p w:rsidR="009247B8" w:rsidRPr="00AE2768" w:rsidRDefault="009247B8" w:rsidP="009247B8">
      <w:pPr>
        <w:ind w:firstLine="567"/>
        <w:jc w:val="both"/>
        <w:rPr>
          <w:rFonts w:ascii="GHEA Grapalat" w:hAnsi="GHEA Grapalat" w:cs="Sylfaen"/>
          <w:sz w:val="20"/>
          <w:lang w:val="af-ZA"/>
        </w:rPr>
      </w:pP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es-ES"/>
        </w:rPr>
        <w:t xml:space="preserve"> </w:t>
      </w:r>
      <w:r w:rsidRPr="00AE2768">
        <w:rPr>
          <w:rFonts w:ascii="GHEA Grapalat" w:hAnsi="GHEA Grapalat" w:cs="Sylfaen"/>
          <w:sz w:val="20"/>
          <w:szCs w:val="20"/>
        </w:rPr>
        <w:t>առաջարկները</w:t>
      </w:r>
      <w:r w:rsidRPr="00AE2768">
        <w:rPr>
          <w:rFonts w:ascii="GHEA Grapalat" w:hAnsi="GHEA Grapalat"/>
          <w:sz w:val="20"/>
          <w:szCs w:val="20"/>
          <w:lang w:val="es-ES"/>
        </w:rPr>
        <w:t xml:space="preserve">, </w:t>
      </w:r>
      <w:r w:rsidRPr="00AE2768">
        <w:rPr>
          <w:rFonts w:ascii="GHEA Grapalat" w:hAnsi="GHEA Grapalat" w:cs="Sylfaen"/>
          <w:sz w:val="20"/>
          <w:szCs w:val="20"/>
        </w:rPr>
        <w:t>դրանց</w:t>
      </w:r>
      <w:r w:rsidRPr="00AE2768">
        <w:rPr>
          <w:rFonts w:ascii="GHEA Grapalat" w:hAnsi="GHEA Grapalat"/>
          <w:sz w:val="20"/>
          <w:szCs w:val="20"/>
          <w:lang w:val="es-ES"/>
        </w:rPr>
        <w:t xml:space="preserve"> </w:t>
      </w:r>
      <w:r w:rsidRPr="00AE2768">
        <w:rPr>
          <w:rFonts w:ascii="GHEA Grapalat" w:hAnsi="GHEA Grapalat" w:cs="Sylfaen"/>
          <w:sz w:val="20"/>
          <w:szCs w:val="20"/>
        </w:rPr>
        <w:t>վերաբերող</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sz w:val="20"/>
          <w:szCs w:val="20"/>
          <w:lang w:val="es-ES"/>
        </w:rPr>
        <w:t xml:space="preserve"> </w:t>
      </w:r>
      <w:r w:rsidRPr="00AE2768">
        <w:rPr>
          <w:rFonts w:ascii="GHEA Grapalat" w:hAnsi="GHEA Grapalat" w:cs="Sylfaen"/>
          <w:sz w:val="20"/>
          <w:szCs w:val="20"/>
        </w:rPr>
        <w:t>դրվում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ծրարի</w:t>
      </w:r>
      <w:r w:rsidRPr="00AE2768">
        <w:rPr>
          <w:rFonts w:ascii="GHEA Grapalat" w:hAnsi="GHEA Grapalat"/>
          <w:sz w:val="20"/>
          <w:szCs w:val="20"/>
          <w:lang w:val="es-ES"/>
        </w:rPr>
        <w:t xml:space="preserve"> </w:t>
      </w:r>
      <w:r w:rsidRPr="00AE2768">
        <w:rPr>
          <w:rFonts w:ascii="GHEA Grapalat" w:hAnsi="GHEA Grapalat" w:cs="Sylfaen"/>
          <w:sz w:val="20"/>
          <w:szCs w:val="20"/>
        </w:rPr>
        <w:t>մեջ</w:t>
      </w:r>
      <w:r w:rsidRPr="00AE2768">
        <w:rPr>
          <w:rFonts w:ascii="GHEA Grapalat" w:hAnsi="GHEA Grapalat"/>
          <w:sz w:val="20"/>
          <w:szCs w:val="20"/>
          <w:lang w:val="es-ES"/>
        </w:rPr>
        <w:t xml:space="preserve">, </w:t>
      </w:r>
      <w:r w:rsidRPr="00AE2768">
        <w:rPr>
          <w:rFonts w:ascii="GHEA Grapalat" w:hAnsi="GHEA Grapalat" w:cs="Sylfaen"/>
          <w:sz w:val="20"/>
          <w:szCs w:val="20"/>
        </w:rPr>
        <w:t>որը</w:t>
      </w:r>
      <w:r w:rsidRPr="00AE2768">
        <w:rPr>
          <w:rFonts w:ascii="GHEA Grapalat" w:hAnsi="GHEA Grapalat"/>
          <w:sz w:val="20"/>
          <w:szCs w:val="20"/>
          <w:lang w:val="es-ES"/>
        </w:rPr>
        <w:t xml:space="preserve"> </w:t>
      </w:r>
      <w:r w:rsidRPr="00AE2768">
        <w:rPr>
          <w:rFonts w:ascii="GHEA Grapalat" w:hAnsi="GHEA Grapalat" w:cs="Sylfaen"/>
          <w:sz w:val="20"/>
          <w:szCs w:val="20"/>
        </w:rPr>
        <w:t>սոսնձում</w:t>
      </w:r>
      <w:r w:rsidRPr="00AE2768">
        <w:rPr>
          <w:rFonts w:ascii="GHEA Grapalat" w:hAnsi="GHEA Grapalat"/>
          <w:sz w:val="20"/>
          <w:szCs w:val="20"/>
          <w:lang w:val="es-ES"/>
        </w:rPr>
        <w:t xml:space="preserve"> </w:t>
      </w:r>
      <w:r w:rsidRPr="00AE2768">
        <w:rPr>
          <w:rFonts w:ascii="GHEA Grapalat" w:hAnsi="GHEA Grapalat" w:cs="Sylfaen"/>
          <w:sz w:val="20"/>
          <w:szCs w:val="20"/>
        </w:rPr>
        <w:t>է</w:t>
      </w:r>
      <w:r w:rsidRPr="00AE2768">
        <w:rPr>
          <w:rFonts w:ascii="GHEA Grapalat" w:hAnsi="GHEA Grapalat"/>
          <w:sz w:val="20"/>
          <w:szCs w:val="20"/>
          <w:lang w:val="es-ES"/>
        </w:rPr>
        <w:t xml:space="preserve"> </w:t>
      </w:r>
      <w:r w:rsidRPr="00AE2768">
        <w:rPr>
          <w:rFonts w:ascii="GHEA Grapalat" w:hAnsi="GHEA Grapalat" w:cs="Sylfaen"/>
          <w:sz w:val="20"/>
          <w:szCs w:val="20"/>
        </w:rPr>
        <w:t>այն</w:t>
      </w:r>
      <w:r w:rsidRPr="00AE2768">
        <w:rPr>
          <w:rFonts w:ascii="GHEA Grapalat" w:hAnsi="GHEA Grapalat"/>
          <w:sz w:val="20"/>
          <w:szCs w:val="20"/>
          <w:lang w:val="es-ES"/>
        </w:rPr>
        <w:t xml:space="preserve"> </w:t>
      </w:r>
      <w:r w:rsidRPr="00AE2768">
        <w:rPr>
          <w:rFonts w:ascii="GHEA Grapalat" w:hAnsi="GHEA Grapalat" w:cs="Sylfaen"/>
          <w:sz w:val="20"/>
          <w:szCs w:val="20"/>
        </w:rPr>
        <w:t>ներկայացնողը</w:t>
      </w:r>
      <w:r w:rsidRPr="00AE2768">
        <w:rPr>
          <w:rFonts w:ascii="GHEA Grapalat" w:hAnsi="GHEA Grapalat"/>
          <w:sz w:val="20"/>
          <w:szCs w:val="20"/>
          <w:lang w:val="es-ES"/>
        </w:rPr>
        <w:t xml:space="preserve">: </w:t>
      </w:r>
      <w:r w:rsidRPr="00AE2768">
        <w:rPr>
          <w:rFonts w:ascii="GHEA Grapalat" w:hAnsi="GHEA Grapalat" w:cs="Sylfaen"/>
          <w:sz w:val="20"/>
          <w:szCs w:val="20"/>
        </w:rPr>
        <w:t>Ծրարում</w:t>
      </w:r>
      <w:r w:rsidRPr="00AE2768">
        <w:rPr>
          <w:rFonts w:ascii="GHEA Grapalat" w:hAnsi="GHEA Grapalat"/>
          <w:sz w:val="20"/>
          <w:szCs w:val="20"/>
          <w:lang w:val="es-ES"/>
        </w:rPr>
        <w:t xml:space="preserve"> </w:t>
      </w:r>
      <w:r w:rsidRPr="00AE2768">
        <w:rPr>
          <w:rFonts w:ascii="GHEA Grapalat" w:hAnsi="GHEA Grapalat" w:cs="Sylfaen"/>
          <w:sz w:val="20"/>
          <w:szCs w:val="20"/>
        </w:rPr>
        <w:t>ներառված</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փաստաթղթերը</w:t>
      </w:r>
      <w:r w:rsidRPr="00AE2768">
        <w:rPr>
          <w:rFonts w:ascii="GHEA Grapalat" w:hAnsi="GHEA Grapalat" w:cs="Sylfaen"/>
          <w:sz w:val="20"/>
          <w:szCs w:val="20"/>
          <w:lang w:val="es-ES"/>
        </w:rPr>
        <w:t xml:space="preserve">, </w:t>
      </w:r>
      <w:r w:rsidRPr="00AE2768">
        <w:rPr>
          <w:rFonts w:ascii="GHEA Grapalat" w:hAnsi="GHEA Grapalat" w:cs="Sylfaen"/>
          <w:sz w:val="20"/>
          <w:szCs w:val="20"/>
        </w:rPr>
        <w:t>կազմվում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բնօրինակից</w:t>
      </w:r>
      <w:r w:rsidRPr="00AE2768">
        <w:rPr>
          <w:rFonts w:ascii="GHEA Grapalat" w:hAnsi="GHEA Grapalat"/>
          <w:sz w:val="20"/>
          <w:szCs w:val="20"/>
          <w:lang w:val="es-ES"/>
        </w:rPr>
        <w:t xml:space="preserve"> </w:t>
      </w:r>
      <w:r w:rsidRPr="00AE2768">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009F50EE">
        <w:rPr>
          <w:rFonts w:ascii="GHEA Grapalat" w:hAnsi="GHEA Grapalat"/>
          <w:sz w:val="20"/>
          <w:szCs w:val="20"/>
          <w:lang w:val="hy-AM"/>
        </w:rPr>
        <w:t xml:space="preserve">2 </w:t>
      </w:r>
      <w:r w:rsidRPr="00AE2768">
        <w:rPr>
          <w:rFonts w:ascii="GHEA Grapalat" w:hAnsi="GHEA Grapalat"/>
          <w:sz w:val="20"/>
          <w:szCs w:val="20"/>
        </w:rPr>
        <w:t>օրինակ</w:t>
      </w:r>
      <w:r w:rsidRPr="00AE2768">
        <w:rPr>
          <w:rFonts w:ascii="GHEA Grapalat" w:hAnsi="GHEA Grapalat"/>
          <w:sz w:val="20"/>
          <w:szCs w:val="20"/>
          <w:lang w:val="es-ES"/>
        </w:rPr>
        <w:t xml:space="preserve"> </w:t>
      </w:r>
      <w:r w:rsidRPr="00AE2768">
        <w:rPr>
          <w:rFonts w:ascii="GHEA Grapalat" w:hAnsi="GHEA Grapalat" w:cs="Sylfaen"/>
          <w:sz w:val="20"/>
          <w:szCs w:val="20"/>
        </w:rPr>
        <w:t>պատճեններից</w:t>
      </w:r>
      <w:r w:rsidRPr="00AE2768">
        <w:rPr>
          <w:rFonts w:ascii="GHEA Grapalat" w:hAnsi="GHEA Grapalat"/>
          <w:sz w:val="20"/>
          <w:szCs w:val="20"/>
          <w:lang w:val="es-ES"/>
        </w:rPr>
        <w:t xml:space="preserve">: </w:t>
      </w:r>
      <w:r w:rsidRPr="00AE2768">
        <w:rPr>
          <w:rFonts w:ascii="GHEA Grapalat" w:hAnsi="GHEA Grapalat" w:cs="Sylfaen"/>
          <w:sz w:val="20"/>
          <w:szCs w:val="20"/>
        </w:rPr>
        <w:t>Փաստաթղթերի</w:t>
      </w:r>
      <w:r w:rsidRPr="00AE2768">
        <w:rPr>
          <w:rFonts w:ascii="GHEA Grapalat" w:hAnsi="GHEA Grapalat"/>
          <w:sz w:val="20"/>
          <w:szCs w:val="20"/>
          <w:lang w:val="es-ES"/>
        </w:rPr>
        <w:t xml:space="preserve"> </w:t>
      </w:r>
      <w:r w:rsidRPr="00AE2768">
        <w:rPr>
          <w:rFonts w:ascii="GHEA Grapalat" w:hAnsi="GHEA Grapalat" w:cs="Sylfaen"/>
          <w:sz w:val="20"/>
          <w:szCs w:val="20"/>
        </w:rPr>
        <w:t>փաթեթների</w:t>
      </w:r>
      <w:r w:rsidRPr="00AE2768">
        <w:rPr>
          <w:rFonts w:ascii="GHEA Grapalat" w:hAnsi="GHEA Grapalat"/>
          <w:sz w:val="20"/>
          <w:szCs w:val="20"/>
          <w:lang w:val="es-ES"/>
        </w:rPr>
        <w:t xml:space="preserve"> </w:t>
      </w:r>
      <w:r w:rsidRPr="00AE2768">
        <w:rPr>
          <w:rFonts w:ascii="GHEA Grapalat" w:hAnsi="GHEA Grapalat" w:cs="Sylfaen"/>
          <w:sz w:val="20"/>
          <w:szCs w:val="20"/>
        </w:rPr>
        <w:t>վրա</w:t>
      </w:r>
      <w:r w:rsidRPr="00AE2768">
        <w:rPr>
          <w:rFonts w:ascii="GHEA Grapalat" w:hAnsi="GHEA Grapalat"/>
          <w:sz w:val="20"/>
          <w:szCs w:val="20"/>
          <w:lang w:val="es-ES"/>
        </w:rPr>
        <w:t xml:space="preserve"> </w:t>
      </w:r>
      <w:r w:rsidRPr="00AE2768">
        <w:rPr>
          <w:rFonts w:ascii="GHEA Grapalat" w:hAnsi="GHEA Grapalat" w:cs="Sylfaen"/>
          <w:sz w:val="20"/>
          <w:szCs w:val="20"/>
        </w:rPr>
        <w:t>համապատասխանաբար</w:t>
      </w:r>
      <w:r w:rsidRPr="00AE2768">
        <w:rPr>
          <w:rFonts w:ascii="GHEA Grapalat" w:hAnsi="GHEA Grapalat"/>
          <w:sz w:val="20"/>
          <w:szCs w:val="20"/>
          <w:lang w:val="es-ES"/>
        </w:rPr>
        <w:t xml:space="preserve"> </w:t>
      </w:r>
      <w:r w:rsidRPr="00AE2768">
        <w:rPr>
          <w:rFonts w:ascii="GHEA Grapalat" w:hAnsi="GHEA Grapalat" w:cs="Sylfaen"/>
          <w:sz w:val="20"/>
          <w:szCs w:val="20"/>
        </w:rPr>
        <w:t>գրվում</w:t>
      </w:r>
      <w:r w:rsidRPr="00AE2768">
        <w:rPr>
          <w:rFonts w:ascii="GHEA Grapalat" w:hAnsi="GHEA Grapalat"/>
          <w:sz w:val="20"/>
          <w:szCs w:val="20"/>
          <w:lang w:val="es-ES"/>
        </w:rPr>
        <w:t xml:space="preserve"> </w:t>
      </w:r>
      <w:r w:rsidRPr="00AE2768">
        <w:rPr>
          <w:rFonts w:ascii="GHEA Grapalat" w:hAnsi="GHEA Grapalat" w:cs="Sylfaen"/>
          <w:sz w:val="20"/>
          <w:szCs w:val="20"/>
        </w:rPr>
        <w:t>են</w:t>
      </w:r>
      <w:r w:rsidRPr="00AE2768">
        <w:rPr>
          <w:rFonts w:ascii="GHEA Grapalat" w:hAnsi="GHEA Grapalat"/>
          <w:sz w:val="20"/>
          <w:szCs w:val="20"/>
          <w:lang w:val="es-ES"/>
        </w:rPr>
        <w:t xml:space="preserve"> «</w:t>
      </w:r>
      <w:r w:rsidRPr="00AE2768">
        <w:rPr>
          <w:rFonts w:ascii="GHEA Grapalat" w:hAnsi="GHEA Grapalat" w:cs="Sylfaen"/>
          <w:sz w:val="20"/>
          <w:szCs w:val="20"/>
        </w:rPr>
        <w:t>բնօրինակ</w:t>
      </w:r>
      <w:r w:rsidRPr="00AE2768">
        <w:rPr>
          <w:rFonts w:ascii="GHEA Grapalat" w:hAnsi="GHEA Grapalat"/>
          <w:sz w:val="20"/>
          <w:szCs w:val="20"/>
          <w:lang w:val="es-ES"/>
        </w:rPr>
        <w:t xml:space="preserve">» </w:t>
      </w:r>
      <w:r w:rsidRPr="00AE2768">
        <w:rPr>
          <w:rFonts w:ascii="GHEA Grapalat" w:hAnsi="GHEA Grapalat" w:cs="Sylfaen"/>
          <w:sz w:val="20"/>
          <w:szCs w:val="20"/>
        </w:rPr>
        <w:t>և</w:t>
      </w:r>
      <w:r w:rsidRPr="00AE2768">
        <w:rPr>
          <w:rFonts w:ascii="GHEA Grapalat" w:hAnsi="GHEA Grapalat"/>
          <w:sz w:val="20"/>
          <w:szCs w:val="20"/>
          <w:lang w:val="es-ES"/>
        </w:rPr>
        <w:t xml:space="preserve"> «</w:t>
      </w:r>
      <w:r w:rsidRPr="00AE2768">
        <w:rPr>
          <w:rFonts w:ascii="GHEA Grapalat" w:hAnsi="GHEA Grapalat" w:cs="Sylfaen"/>
          <w:sz w:val="20"/>
          <w:szCs w:val="20"/>
        </w:rPr>
        <w:t>պատճեն</w:t>
      </w:r>
      <w:r w:rsidRPr="00AE2768">
        <w:rPr>
          <w:rFonts w:ascii="GHEA Grapalat" w:hAnsi="GHEA Grapalat"/>
          <w:sz w:val="20"/>
          <w:szCs w:val="20"/>
          <w:lang w:val="es-ES"/>
        </w:rPr>
        <w:t xml:space="preserve">» </w:t>
      </w:r>
      <w:r w:rsidRPr="00AE2768">
        <w:rPr>
          <w:rFonts w:ascii="GHEA Grapalat" w:hAnsi="GHEA Grapalat" w:cs="Sylfaen"/>
          <w:sz w:val="20"/>
          <w:szCs w:val="20"/>
        </w:rPr>
        <w:t>բառերը</w:t>
      </w:r>
      <w:r w:rsidRPr="00AE2768">
        <w:rPr>
          <w:rFonts w:ascii="GHEA Grapalat" w:hAnsi="GHEA Grapalat"/>
          <w:sz w:val="20"/>
          <w:szCs w:val="20"/>
          <w:lang w:val="es-ES"/>
        </w:rPr>
        <w:t xml:space="preserve">: </w:t>
      </w:r>
      <w:r w:rsidRPr="00AE2768">
        <w:rPr>
          <w:rFonts w:ascii="GHEA Grapalat" w:hAnsi="GHEA Grapalat" w:cs="Sylfaen"/>
          <w:sz w:val="20"/>
          <w:lang w:val="ru-RU"/>
        </w:rPr>
        <w:t>Հայտում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ներառվող</w:t>
      </w:r>
      <w:r w:rsidRPr="00AE2768">
        <w:rPr>
          <w:rFonts w:ascii="GHEA Grapalat" w:hAnsi="GHEA Grapalat" w:cs="Sylfaen"/>
          <w:sz w:val="20"/>
          <w:lang w:val="af-ZA"/>
        </w:rPr>
        <w:t xml:space="preserve"> </w:t>
      </w:r>
      <w:r w:rsidRPr="00AE2768">
        <w:rPr>
          <w:rFonts w:ascii="GHEA Grapalat" w:hAnsi="GHEA Grapalat" w:cs="Sylfaen"/>
          <w:sz w:val="20"/>
          <w:lang w:val="ru-RU"/>
        </w:rPr>
        <w:t>բնօրինակ</w:t>
      </w:r>
      <w:r w:rsidRPr="00AE2768">
        <w:rPr>
          <w:rFonts w:ascii="GHEA Grapalat" w:hAnsi="GHEA Grapalat" w:cs="Sylfaen"/>
          <w:sz w:val="20"/>
          <w:lang w:val="af-ZA"/>
        </w:rPr>
        <w:t xml:space="preserve"> </w:t>
      </w:r>
      <w:r w:rsidRPr="00AE2768">
        <w:rPr>
          <w:rFonts w:ascii="GHEA Grapalat" w:hAnsi="GHEA Grapalat" w:cs="Sylfaen"/>
          <w:sz w:val="20"/>
          <w:lang w:val="ru-RU"/>
        </w:rPr>
        <w:t>փաստաթղթերի</w:t>
      </w:r>
      <w:r w:rsidRPr="00AE2768">
        <w:rPr>
          <w:rFonts w:ascii="GHEA Grapalat" w:hAnsi="GHEA Grapalat" w:cs="Sylfaen"/>
          <w:sz w:val="20"/>
          <w:lang w:val="af-ZA"/>
        </w:rPr>
        <w:t xml:space="preserve"> </w:t>
      </w:r>
      <w:r w:rsidRPr="00AE2768">
        <w:rPr>
          <w:rFonts w:ascii="GHEA Grapalat" w:hAnsi="GHEA Grapalat" w:cs="Sylfaen"/>
          <w:sz w:val="20"/>
          <w:lang w:val="ru-RU"/>
        </w:rPr>
        <w:t>փոխարեն</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են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ներկայացվել</w:t>
      </w:r>
      <w:r w:rsidRPr="00AE2768">
        <w:rPr>
          <w:rFonts w:ascii="GHEA Grapalat" w:hAnsi="GHEA Grapalat" w:cs="Sylfaen"/>
          <w:sz w:val="20"/>
          <w:lang w:val="af-ZA"/>
        </w:rPr>
        <w:t xml:space="preserve"> </w:t>
      </w:r>
      <w:r w:rsidRPr="00AE2768">
        <w:rPr>
          <w:rFonts w:ascii="GHEA Grapalat" w:hAnsi="GHEA Grapalat" w:cs="Sylfaen"/>
          <w:sz w:val="20"/>
          <w:lang w:val="ru-RU"/>
        </w:rPr>
        <w:t>դրանց</w:t>
      </w:r>
      <w:r w:rsidRPr="00AE2768">
        <w:rPr>
          <w:rFonts w:ascii="GHEA Grapalat" w:hAnsi="GHEA Grapalat" w:cs="Sylfaen"/>
          <w:sz w:val="20"/>
          <w:lang w:val="af-ZA"/>
        </w:rPr>
        <w:t xml:space="preserve"> </w:t>
      </w:r>
      <w:r w:rsidRPr="00AE2768">
        <w:rPr>
          <w:rFonts w:ascii="GHEA Grapalat" w:hAnsi="GHEA Grapalat" w:cs="Sylfaen"/>
          <w:sz w:val="20"/>
          <w:lang w:val="ru-RU"/>
        </w:rPr>
        <w:t>նոտարական</w:t>
      </w:r>
      <w:r w:rsidRPr="00AE2768">
        <w:rPr>
          <w:rFonts w:ascii="GHEA Grapalat" w:hAnsi="GHEA Grapalat" w:cs="Sylfaen"/>
          <w:sz w:val="20"/>
          <w:lang w:val="af-ZA"/>
        </w:rPr>
        <w:t xml:space="preserve"> </w:t>
      </w:r>
      <w:r w:rsidRPr="00AE2768">
        <w:rPr>
          <w:rFonts w:ascii="GHEA Grapalat" w:hAnsi="GHEA Grapalat" w:cs="Sylfaen"/>
          <w:sz w:val="20"/>
          <w:lang w:val="ru-RU"/>
        </w:rPr>
        <w:t>կարգով</w:t>
      </w:r>
      <w:r w:rsidRPr="00AE2768">
        <w:rPr>
          <w:rFonts w:ascii="GHEA Grapalat" w:hAnsi="GHEA Grapalat" w:cs="Sylfaen"/>
          <w:sz w:val="20"/>
          <w:lang w:val="af-ZA"/>
        </w:rPr>
        <w:t xml:space="preserve"> </w:t>
      </w:r>
      <w:r w:rsidRPr="00AE2768">
        <w:rPr>
          <w:rFonts w:ascii="GHEA Grapalat" w:hAnsi="GHEA Grapalat" w:cs="Sylfaen"/>
          <w:sz w:val="20"/>
          <w:lang w:val="ru-RU"/>
        </w:rPr>
        <w:t>վավերացված</w:t>
      </w:r>
      <w:r w:rsidRPr="00AE2768">
        <w:rPr>
          <w:rFonts w:ascii="GHEA Grapalat" w:hAnsi="GHEA Grapalat" w:cs="Sylfaen"/>
          <w:sz w:val="20"/>
          <w:lang w:val="af-ZA"/>
        </w:rPr>
        <w:t xml:space="preserve"> </w:t>
      </w:r>
      <w:r w:rsidRPr="00AE2768">
        <w:rPr>
          <w:rFonts w:ascii="GHEA Grapalat" w:hAnsi="GHEA Grapalat" w:cs="Sylfaen"/>
          <w:sz w:val="20"/>
          <w:lang w:val="ru-RU"/>
        </w:rPr>
        <w:t>օրինակները։</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cs="Sylfaen"/>
          <w:sz w:val="20"/>
          <w:szCs w:val="20"/>
        </w:rPr>
        <w:t>Ծրարը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sz w:val="20"/>
          <w:szCs w:val="20"/>
        </w:rPr>
        <w:t>սույն</w:t>
      </w:r>
      <w:r w:rsidRPr="00AE2768">
        <w:rPr>
          <w:rFonts w:ascii="GHEA Grapalat" w:hAnsi="GHEA Grapalat"/>
          <w:sz w:val="20"/>
          <w:szCs w:val="20"/>
          <w:lang w:val="af-ZA"/>
        </w:rPr>
        <w:t xml:space="preserve"> </w:t>
      </w:r>
      <w:r w:rsidRPr="00AE2768">
        <w:rPr>
          <w:rFonts w:ascii="GHEA Grapalat" w:hAnsi="GHEA Grapalat" w:cs="Sylfaen"/>
          <w:sz w:val="20"/>
          <w:szCs w:val="20"/>
        </w:rPr>
        <w:t>հրավերով</w:t>
      </w:r>
      <w:r w:rsidRPr="00AE2768">
        <w:rPr>
          <w:rFonts w:ascii="GHEA Grapalat" w:hAnsi="GHEA Grapalat"/>
          <w:sz w:val="20"/>
          <w:szCs w:val="20"/>
          <w:lang w:val="af-ZA"/>
        </w:rPr>
        <w:t xml:space="preserve"> </w:t>
      </w:r>
      <w:r w:rsidRPr="00AE2768">
        <w:rPr>
          <w:rFonts w:ascii="GHEA Grapalat" w:hAnsi="GHEA Grapalat" w:cs="Sylfaen"/>
          <w:sz w:val="20"/>
          <w:szCs w:val="20"/>
        </w:rPr>
        <w:t>նախատեսված</w:t>
      </w:r>
      <w:r w:rsidRPr="00AE2768">
        <w:rPr>
          <w:rFonts w:ascii="GHEA Grapalat" w:hAnsi="GHEA Grapalat"/>
          <w:sz w:val="20"/>
          <w:szCs w:val="20"/>
          <w:lang w:val="af-ZA"/>
        </w:rPr>
        <w:t xml:space="preserve">`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կազմած</w:t>
      </w:r>
      <w:r w:rsidRPr="00AE2768">
        <w:rPr>
          <w:rFonts w:ascii="GHEA Grapalat" w:hAnsi="GHEA Grapalat"/>
          <w:sz w:val="20"/>
          <w:szCs w:val="20"/>
          <w:lang w:val="af-ZA"/>
        </w:rPr>
        <w:t xml:space="preserve"> </w:t>
      </w:r>
      <w:r w:rsidRPr="00AE2768">
        <w:rPr>
          <w:rFonts w:ascii="GHEA Grapalat" w:hAnsi="GHEA Grapalat" w:cs="Sylfaen"/>
          <w:sz w:val="20"/>
          <w:szCs w:val="20"/>
        </w:rPr>
        <w:t>փաստաթղթերն</w:t>
      </w:r>
      <w:r w:rsidRPr="00AE2768">
        <w:rPr>
          <w:rFonts w:ascii="GHEA Grapalat" w:hAnsi="GHEA Grapalat"/>
          <w:sz w:val="20"/>
          <w:szCs w:val="20"/>
          <w:lang w:val="af-ZA"/>
        </w:rPr>
        <w:t xml:space="preserve"> </w:t>
      </w:r>
      <w:r w:rsidRPr="00AE2768">
        <w:rPr>
          <w:rFonts w:ascii="GHEA Grapalat" w:hAnsi="GHEA Grapalat" w:cs="Sylfaen"/>
          <w:sz w:val="20"/>
          <w:szCs w:val="20"/>
        </w:rPr>
        <w:t>ստորագրում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դրանք</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ներկայացնող</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կամ</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լիազորված</w:t>
      </w:r>
      <w:r w:rsidRPr="00AE2768">
        <w:rPr>
          <w:rFonts w:ascii="GHEA Grapalat" w:hAnsi="GHEA Grapalat"/>
          <w:sz w:val="20"/>
          <w:szCs w:val="20"/>
          <w:lang w:val="af-ZA"/>
        </w:rPr>
        <w:t xml:space="preserve"> </w:t>
      </w:r>
      <w:r w:rsidRPr="00AE2768">
        <w:rPr>
          <w:rFonts w:ascii="GHEA Grapalat" w:hAnsi="GHEA Grapalat" w:cs="Sylfaen"/>
          <w:sz w:val="20"/>
          <w:szCs w:val="20"/>
        </w:rPr>
        <w:t>անձը</w:t>
      </w:r>
      <w:r w:rsidRPr="00AE2768">
        <w:rPr>
          <w:rFonts w:ascii="GHEA Grapalat" w:hAnsi="GHEA Grapalat"/>
          <w:sz w:val="20"/>
          <w:szCs w:val="20"/>
          <w:lang w:val="af-ZA"/>
        </w:rPr>
        <w:t xml:space="preserve"> (</w:t>
      </w:r>
      <w:r w:rsidRPr="00AE2768">
        <w:rPr>
          <w:rFonts w:ascii="GHEA Grapalat" w:hAnsi="GHEA Grapalat" w:cs="Sylfaen"/>
          <w:sz w:val="20"/>
          <w:szCs w:val="20"/>
        </w:rPr>
        <w:t>այսուհետ</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w:t>
      </w:r>
      <w:r w:rsidRPr="00AE2768">
        <w:rPr>
          <w:rFonts w:ascii="GHEA Grapalat" w:hAnsi="GHEA Grapalat"/>
          <w:sz w:val="20"/>
          <w:szCs w:val="20"/>
          <w:lang w:val="af-ZA"/>
        </w:rPr>
        <w:t xml:space="preserve">): </w:t>
      </w:r>
      <w:r w:rsidRPr="00AE2768">
        <w:rPr>
          <w:rFonts w:ascii="GHEA Grapalat" w:hAnsi="GHEA Grapalat" w:cs="Sylfaen"/>
          <w:sz w:val="20"/>
          <w:szCs w:val="20"/>
        </w:rPr>
        <w:t>Եթե</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ներկայացնում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գործակալը</w:t>
      </w:r>
      <w:r w:rsidRPr="00AE2768">
        <w:rPr>
          <w:rFonts w:ascii="GHEA Grapalat" w:hAnsi="GHEA Grapalat"/>
          <w:sz w:val="20"/>
          <w:szCs w:val="20"/>
          <w:lang w:val="af-ZA"/>
        </w:rPr>
        <w:t xml:space="preserve">, </w:t>
      </w:r>
      <w:r w:rsidRPr="00AE2768">
        <w:rPr>
          <w:rFonts w:ascii="GHEA Grapalat" w:hAnsi="GHEA Grapalat" w:cs="Sylfaen"/>
          <w:sz w:val="20"/>
          <w:szCs w:val="20"/>
        </w:rPr>
        <w:t>ապա</w:t>
      </w:r>
      <w:r w:rsidRPr="00AE2768">
        <w:rPr>
          <w:rFonts w:ascii="GHEA Grapalat" w:hAnsi="GHEA Grapalat"/>
          <w:sz w:val="20"/>
          <w:szCs w:val="20"/>
          <w:lang w:val="af-ZA"/>
        </w:rPr>
        <w:t xml:space="preserve"> </w:t>
      </w:r>
      <w:r w:rsidRPr="00AE2768">
        <w:rPr>
          <w:rFonts w:ascii="GHEA Grapalat" w:hAnsi="GHEA Grapalat" w:cs="Sylfaen"/>
          <w:sz w:val="20"/>
          <w:szCs w:val="20"/>
        </w:rPr>
        <w:t>հայտով</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ներկայացվում</w:t>
      </w:r>
      <w:r w:rsidRPr="00AE2768">
        <w:rPr>
          <w:rFonts w:ascii="GHEA Grapalat" w:hAnsi="GHEA Grapalat"/>
          <w:sz w:val="20"/>
          <w:szCs w:val="20"/>
          <w:lang w:val="af-ZA"/>
        </w:rPr>
        <w:t xml:space="preserve"> </w:t>
      </w:r>
      <w:r w:rsidRPr="00AE2768">
        <w:rPr>
          <w:rFonts w:ascii="GHEA Grapalat" w:hAnsi="GHEA Grapalat" w:cs="Sylfaen"/>
          <w:sz w:val="20"/>
          <w:szCs w:val="20"/>
        </w:rPr>
        <w:t>է</w:t>
      </w:r>
      <w:r w:rsidRPr="00AE2768">
        <w:rPr>
          <w:rFonts w:ascii="GHEA Grapalat" w:hAnsi="GHEA Grapalat"/>
          <w:sz w:val="20"/>
          <w:szCs w:val="20"/>
          <w:lang w:val="af-ZA"/>
        </w:rPr>
        <w:t xml:space="preserve"> </w:t>
      </w:r>
      <w:r w:rsidRPr="00AE2768">
        <w:rPr>
          <w:rFonts w:ascii="GHEA Grapalat" w:hAnsi="GHEA Grapalat" w:cs="Sylfaen"/>
          <w:sz w:val="20"/>
          <w:szCs w:val="20"/>
        </w:rPr>
        <w:t>վերջինիս</w:t>
      </w:r>
      <w:r w:rsidRPr="00AE2768">
        <w:rPr>
          <w:rFonts w:ascii="GHEA Grapalat" w:hAnsi="GHEA Grapalat"/>
          <w:sz w:val="20"/>
          <w:szCs w:val="20"/>
          <w:lang w:val="af-ZA"/>
        </w:rPr>
        <w:t xml:space="preserve"> </w:t>
      </w:r>
      <w:r w:rsidRPr="00AE2768">
        <w:rPr>
          <w:rFonts w:ascii="GHEA Grapalat" w:hAnsi="GHEA Grapalat" w:cs="Sylfaen"/>
          <w:sz w:val="20"/>
          <w:szCs w:val="20"/>
        </w:rPr>
        <w:t>այդ</w:t>
      </w:r>
      <w:r w:rsidRPr="00AE2768">
        <w:rPr>
          <w:rFonts w:ascii="GHEA Grapalat" w:hAnsi="GHEA Grapalat"/>
          <w:sz w:val="20"/>
          <w:szCs w:val="20"/>
          <w:lang w:val="af-ZA"/>
        </w:rPr>
        <w:t xml:space="preserve"> </w:t>
      </w:r>
      <w:r w:rsidRPr="00AE2768">
        <w:rPr>
          <w:rFonts w:ascii="GHEA Grapalat" w:hAnsi="GHEA Grapalat" w:cs="Sylfaen"/>
          <w:sz w:val="20"/>
          <w:szCs w:val="20"/>
        </w:rPr>
        <w:t>լիազորությունը</w:t>
      </w:r>
      <w:r w:rsidRPr="00AE2768">
        <w:rPr>
          <w:rFonts w:ascii="GHEA Grapalat" w:hAnsi="GHEA Grapalat"/>
          <w:sz w:val="20"/>
          <w:szCs w:val="20"/>
          <w:lang w:val="af-ZA"/>
        </w:rPr>
        <w:t xml:space="preserve"> </w:t>
      </w:r>
      <w:r w:rsidRPr="00AE2768">
        <w:rPr>
          <w:rFonts w:ascii="GHEA Grapalat" w:hAnsi="GHEA Grapalat" w:cs="Sylfaen"/>
          <w:sz w:val="20"/>
          <w:szCs w:val="20"/>
        </w:rPr>
        <w:t>վերապահված</w:t>
      </w:r>
      <w:r w:rsidRPr="00AE2768">
        <w:rPr>
          <w:rFonts w:ascii="GHEA Grapalat" w:hAnsi="GHEA Grapalat"/>
          <w:sz w:val="20"/>
          <w:szCs w:val="20"/>
          <w:lang w:val="af-ZA"/>
        </w:rPr>
        <w:t xml:space="preserve"> </w:t>
      </w:r>
      <w:r w:rsidRPr="00AE2768">
        <w:rPr>
          <w:rFonts w:ascii="GHEA Grapalat" w:hAnsi="GHEA Grapalat" w:cs="Sylfaen"/>
          <w:sz w:val="20"/>
          <w:szCs w:val="20"/>
        </w:rPr>
        <w:t>լինելու</w:t>
      </w:r>
      <w:r w:rsidRPr="00AE2768">
        <w:rPr>
          <w:rFonts w:ascii="GHEA Grapalat" w:hAnsi="GHEA Grapalat"/>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փաստաթուղթ</w:t>
      </w:r>
      <w:r w:rsidRPr="00AE2768">
        <w:rPr>
          <w:rFonts w:ascii="GHEA Grapalat" w:hAnsi="GHEA Grapalat" w:cs="Sylfaen"/>
          <w:sz w:val="20"/>
          <w:szCs w:val="20"/>
          <w:lang w:val="af-ZA"/>
        </w:rPr>
        <w:t>:</w:t>
      </w:r>
    </w:p>
    <w:p w:rsidR="009247B8" w:rsidRPr="00AE2768" w:rsidRDefault="009247B8" w:rsidP="009247B8">
      <w:pPr>
        <w:ind w:firstLine="720"/>
        <w:jc w:val="both"/>
        <w:rPr>
          <w:rFonts w:ascii="GHEA Grapalat" w:hAnsi="GHEA Grapalat"/>
          <w:sz w:val="20"/>
          <w:szCs w:val="20"/>
          <w:lang w:val="af-ZA"/>
        </w:rPr>
      </w:pPr>
      <w:r w:rsidRPr="00AE2768">
        <w:rPr>
          <w:rFonts w:ascii="GHEA Grapalat" w:hAnsi="GHEA Grapalat"/>
          <w:sz w:val="20"/>
          <w:szCs w:val="20"/>
          <w:lang w:val="af-ZA"/>
        </w:rPr>
        <w:t xml:space="preserve">3.2 </w:t>
      </w:r>
      <w:r w:rsidRPr="00AE2768">
        <w:rPr>
          <w:rFonts w:ascii="GHEA Grapalat" w:hAnsi="GHEA Grapalat" w:cs="Sylfaen"/>
          <w:sz w:val="20"/>
          <w:szCs w:val="20"/>
        </w:rPr>
        <w:t>Սույն</w:t>
      </w:r>
      <w:r w:rsidRPr="00AE2768">
        <w:rPr>
          <w:rFonts w:ascii="GHEA Grapalat" w:hAnsi="GHEA Grapalat"/>
          <w:sz w:val="20"/>
          <w:szCs w:val="20"/>
          <w:lang w:val="af-ZA"/>
        </w:rPr>
        <w:t xml:space="preserve"> </w:t>
      </w:r>
      <w:r w:rsidRPr="00AE2768">
        <w:rPr>
          <w:rFonts w:ascii="GHEA Grapalat" w:hAnsi="GHEA Grapalat"/>
          <w:sz w:val="20"/>
          <w:szCs w:val="20"/>
        </w:rPr>
        <w:t>հրահանգի</w:t>
      </w:r>
      <w:r w:rsidRPr="00AE2768">
        <w:rPr>
          <w:rFonts w:ascii="GHEA Grapalat" w:hAnsi="GHEA Grapalat"/>
          <w:sz w:val="20"/>
          <w:szCs w:val="20"/>
          <w:lang w:val="af-ZA"/>
        </w:rPr>
        <w:t xml:space="preserve"> 3.1 </w:t>
      </w:r>
      <w:r w:rsidRPr="00AE2768">
        <w:rPr>
          <w:rFonts w:ascii="GHEA Grapalat" w:hAnsi="GHEA Grapalat"/>
          <w:sz w:val="20"/>
          <w:szCs w:val="20"/>
        </w:rPr>
        <w:t>կետում</w:t>
      </w:r>
      <w:r w:rsidRPr="00AE2768">
        <w:rPr>
          <w:rFonts w:ascii="GHEA Grapalat" w:hAnsi="GHEA Grapalat"/>
          <w:sz w:val="20"/>
          <w:szCs w:val="20"/>
          <w:lang w:val="af-ZA"/>
        </w:rPr>
        <w:t xml:space="preserve"> </w:t>
      </w:r>
      <w:r w:rsidRPr="00AE2768">
        <w:rPr>
          <w:rFonts w:ascii="GHEA Grapalat" w:hAnsi="GHEA Grapalat" w:cs="Sylfaen"/>
          <w:sz w:val="20"/>
          <w:szCs w:val="20"/>
        </w:rPr>
        <w:t>նշված</w:t>
      </w:r>
      <w:r w:rsidRPr="00AE2768">
        <w:rPr>
          <w:rFonts w:ascii="GHEA Grapalat" w:hAnsi="GHEA Grapalat"/>
          <w:sz w:val="20"/>
          <w:szCs w:val="20"/>
          <w:lang w:val="af-ZA"/>
        </w:rPr>
        <w:t xml:space="preserve"> </w:t>
      </w:r>
      <w:r w:rsidRPr="00AE2768">
        <w:rPr>
          <w:rFonts w:ascii="GHEA Grapalat" w:hAnsi="GHEA Grapalat" w:cs="Sylfaen"/>
          <w:sz w:val="20"/>
          <w:szCs w:val="20"/>
        </w:rPr>
        <w:t>ծրարի</w:t>
      </w:r>
      <w:r w:rsidRPr="00AE2768">
        <w:rPr>
          <w:rFonts w:ascii="GHEA Grapalat" w:hAnsi="GHEA Grapalat"/>
          <w:sz w:val="20"/>
          <w:szCs w:val="20"/>
          <w:lang w:val="af-ZA"/>
        </w:rPr>
        <w:t xml:space="preserve"> </w:t>
      </w:r>
      <w:r w:rsidRPr="00AE2768">
        <w:rPr>
          <w:rFonts w:ascii="GHEA Grapalat" w:hAnsi="GHEA Grapalat" w:cs="Sylfaen"/>
          <w:sz w:val="20"/>
          <w:szCs w:val="20"/>
        </w:rPr>
        <w:t>վրա</w:t>
      </w:r>
      <w:r w:rsidRPr="00AE2768">
        <w:rPr>
          <w:rFonts w:ascii="GHEA Grapalat" w:hAnsi="GHEA Grapalat"/>
          <w:sz w:val="20"/>
          <w:szCs w:val="20"/>
          <w:lang w:val="af-ZA"/>
        </w:rPr>
        <w:t xml:space="preserve"> </w:t>
      </w:r>
      <w:r w:rsidRPr="00AE2768">
        <w:rPr>
          <w:rFonts w:ascii="GHEA Grapalat" w:hAnsi="GHEA Grapalat" w:cs="Sylfaen"/>
          <w:sz w:val="20"/>
          <w:szCs w:val="20"/>
        </w:rPr>
        <w:t>հայտը</w:t>
      </w:r>
      <w:r w:rsidRPr="00AE2768">
        <w:rPr>
          <w:rFonts w:ascii="GHEA Grapalat" w:hAnsi="GHEA Grapalat"/>
          <w:sz w:val="20"/>
          <w:szCs w:val="20"/>
          <w:lang w:val="af-ZA"/>
        </w:rPr>
        <w:t xml:space="preserve"> </w:t>
      </w:r>
      <w:r w:rsidRPr="00AE2768">
        <w:rPr>
          <w:rFonts w:ascii="GHEA Grapalat" w:hAnsi="GHEA Grapalat" w:cs="Sylfaen"/>
          <w:sz w:val="20"/>
          <w:szCs w:val="20"/>
        </w:rPr>
        <w:t>կազմելու</w:t>
      </w:r>
      <w:r w:rsidRPr="00AE2768">
        <w:rPr>
          <w:rFonts w:ascii="GHEA Grapalat" w:hAnsi="GHEA Grapalat"/>
          <w:sz w:val="20"/>
          <w:szCs w:val="20"/>
          <w:lang w:val="af-ZA"/>
        </w:rPr>
        <w:t xml:space="preserve"> </w:t>
      </w:r>
      <w:r w:rsidRPr="00AE2768">
        <w:rPr>
          <w:rFonts w:ascii="GHEA Grapalat" w:hAnsi="GHEA Grapalat" w:cs="Sylfaen"/>
          <w:sz w:val="20"/>
          <w:szCs w:val="20"/>
        </w:rPr>
        <w:t>լեզվով</w:t>
      </w:r>
      <w:r w:rsidRPr="00AE2768">
        <w:rPr>
          <w:rFonts w:ascii="GHEA Grapalat" w:hAnsi="GHEA Grapalat"/>
          <w:sz w:val="20"/>
          <w:szCs w:val="20"/>
          <w:lang w:val="af-ZA"/>
        </w:rPr>
        <w:t xml:space="preserve"> </w:t>
      </w:r>
      <w:r w:rsidRPr="00AE2768">
        <w:rPr>
          <w:rFonts w:ascii="GHEA Grapalat" w:hAnsi="GHEA Grapalat" w:cs="Sylfaen"/>
          <w:sz w:val="20"/>
          <w:szCs w:val="20"/>
        </w:rPr>
        <w:t>նշվում</w:t>
      </w:r>
      <w:r w:rsidRPr="00AE2768">
        <w:rPr>
          <w:rFonts w:ascii="GHEA Grapalat" w:hAnsi="GHEA Grapalat"/>
          <w:sz w:val="20"/>
          <w:szCs w:val="20"/>
          <w:lang w:val="af-ZA"/>
        </w:rPr>
        <w:t xml:space="preserve"> </w:t>
      </w:r>
      <w:r w:rsidRPr="00AE2768">
        <w:rPr>
          <w:rFonts w:ascii="GHEA Grapalat" w:hAnsi="GHEA Grapalat" w:cs="Sylfaen"/>
          <w:sz w:val="20"/>
          <w:szCs w:val="20"/>
        </w:rPr>
        <w:t>են</w:t>
      </w:r>
      <w:r w:rsidRPr="00AE2768">
        <w:rPr>
          <w:rFonts w:ascii="GHEA Grapalat" w:hAnsi="GHEA Grapalat"/>
          <w:sz w:val="20"/>
          <w:szCs w:val="20"/>
          <w:lang w:val="af-ZA"/>
        </w:rPr>
        <w:t xml:space="preserve">` </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1) </w:t>
      </w:r>
      <w:r w:rsidRPr="00AE2768">
        <w:rPr>
          <w:rFonts w:ascii="GHEA Grapalat" w:hAnsi="GHEA Grapalat"/>
          <w:sz w:val="20"/>
          <w:szCs w:val="20"/>
        </w:rPr>
        <w:t>պ</w:t>
      </w:r>
      <w:r w:rsidRPr="00AE2768">
        <w:rPr>
          <w:rFonts w:ascii="GHEA Grapalat" w:hAnsi="GHEA Grapalat" w:cs="Sylfaen"/>
          <w:sz w:val="20"/>
          <w:szCs w:val="20"/>
        </w:rPr>
        <w:t>ատվիրատուի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հայտի</w:t>
      </w:r>
      <w:r w:rsidRPr="00AE2768">
        <w:rPr>
          <w:rFonts w:ascii="GHEA Grapalat" w:hAnsi="GHEA Grapalat"/>
          <w:sz w:val="20"/>
          <w:szCs w:val="20"/>
          <w:lang w:val="af-ZA"/>
        </w:rPr>
        <w:t xml:space="preserve"> </w:t>
      </w:r>
      <w:r w:rsidRPr="00AE2768">
        <w:rPr>
          <w:rFonts w:ascii="GHEA Grapalat" w:hAnsi="GHEA Grapalat" w:cs="Sylfaen"/>
          <w:sz w:val="20"/>
          <w:szCs w:val="20"/>
        </w:rPr>
        <w:t>ներկայացման</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հասցեն</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2) </w:t>
      </w:r>
      <w:r w:rsidRPr="00AE2768">
        <w:rPr>
          <w:rFonts w:ascii="GHEA Grapalat" w:hAnsi="GHEA Grapalat"/>
          <w:sz w:val="20"/>
          <w:szCs w:val="20"/>
        </w:rPr>
        <w:t>գնանշման</w:t>
      </w:r>
      <w:r w:rsidRPr="00AE2768">
        <w:rPr>
          <w:rFonts w:ascii="GHEA Grapalat" w:hAnsi="GHEA Grapalat"/>
          <w:sz w:val="20"/>
          <w:szCs w:val="20"/>
          <w:lang w:val="af-ZA"/>
        </w:rPr>
        <w:t xml:space="preserve"> </w:t>
      </w:r>
      <w:r w:rsidRPr="00AE2768">
        <w:rPr>
          <w:rFonts w:ascii="GHEA Grapalat" w:hAnsi="GHEA Grapalat"/>
          <w:sz w:val="20"/>
          <w:szCs w:val="20"/>
        </w:rPr>
        <w:t>հարցման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ծածկագիրը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3) «</w:t>
      </w:r>
      <w:r w:rsidRPr="00AE2768">
        <w:rPr>
          <w:rFonts w:ascii="GHEA Grapalat" w:hAnsi="GHEA Grapalat" w:cs="Sylfaen"/>
          <w:sz w:val="20"/>
          <w:szCs w:val="20"/>
        </w:rPr>
        <w:t>չբացել</w:t>
      </w:r>
      <w:r w:rsidRPr="00AE2768">
        <w:rPr>
          <w:rFonts w:ascii="GHEA Grapalat" w:hAnsi="GHEA Grapalat"/>
          <w:sz w:val="20"/>
          <w:szCs w:val="20"/>
          <w:lang w:val="af-ZA"/>
        </w:rPr>
        <w:t xml:space="preserve"> </w:t>
      </w:r>
      <w:r w:rsidRPr="00AE2768">
        <w:rPr>
          <w:rFonts w:ascii="GHEA Grapalat" w:hAnsi="GHEA Grapalat" w:cs="Sylfaen"/>
          <w:sz w:val="20"/>
          <w:szCs w:val="20"/>
        </w:rPr>
        <w:t>մինչև</w:t>
      </w:r>
      <w:r w:rsidRPr="00AE2768">
        <w:rPr>
          <w:rFonts w:ascii="GHEA Grapalat" w:hAnsi="GHEA Grapalat"/>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sz w:val="20"/>
          <w:szCs w:val="20"/>
          <w:lang w:val="af-ZA"/>
        </w:rPr>
        <w:t xml:space="preserve"> </w:t>
      </w:r>
      <w:r w:rsidRPr="00AE2768">
        <w:rPr>
          <w:rFonts w:ascii="GHEA Grapalat" w:hAnsi="GHEA Grapalat" w:cs="Sylfaen"/>
          <w:sz w:val="20"/>
          <w:szCs w:val="20"/>
        </w:rPr>
        <w:t>բացման</w:t>
      </w:r>
      <w:r w:rsidRPr="00AE2768">
        <w:rPr>
          <w:rFonts w:ascii="GHEA Grapalat" w:hAnsi="GHEA Grapalat"/>
          <w:sz w:val="20"/>
          <w:szCs w:val="20"/>
          <w:lang w:val="af-ZA"/>
        </w:rPr>
        <w:t xml:space="preserve"> </w:t>
      </w:r>
      <w:r w:rsidRPr="00AE2768">
        <w:rPr>
          <w:rFonts w:ascii="GHEA Grapalat" w:hAnsi="GHEA Grapalat" w:cs="Sylfaen"/>
          <w:sz w:val="20"/>
          <w:szCs w:val="20"/>
        </w:rPr>
        <w:t>նիստը</w:t>
      </w:r>
      <w:r w:rsidRPr="00AE2768">
        <w:rPr>
          <w:rFonts w:ascii="GHEA Grapalat" w:hAnsi="GHEA Grapalat"/>
          <w:sz w:val="20"/>
          <w:szCs w:val="20"/>
          <w:lang w:val="af-ZA"/>
        </w:rPr>
        <w:t xml:space="preserve">» </w:t>
      </w:r>
      <w:r w:rsidRPr="00AE2768">
        <w:rPr>
          <w:rFonts w:ascii="GHEA Grapalat" w:hAnsi="GHEA Grapalat" w:cs="Sylfaen"/>
          <w:sz w:val="20"/>
          <w:szCs w:val="20"/>
        </w:rPr>
        <w:t>բառերը</w:t>
      </w:r>
      <w:r w:rsidRPr="00AE2768">
        <w:rPr>
          <w:rFonts w:ascii="GHEA Grapalat" w:hAnsi="GHEA Grapalat"/>
          <w:sz w:val="20"/>
          <w:szCs w:val="20"/>
          <w:lang w:val="af-ZA"/>
        </w:rPr>
        <w:t>.</w:t>
      </w:r>
    </w:p>
    <w:p w:rsidR="009247B8" w:rsidRPr="00AE2768" w:rsidRDefault="009247B8" w:rsidP="009247B8">
      <w:pPr>
        <w:ind w:firstLine="720"/>
        <w:rPr>
          <w:rFonts w:ascii="GHEA Grapalat" w:hAnsi="GHEA Grapalat"/>
          <w:sz w:val="20"/>
          <w:szCs w:val="20"/>
          <w:lang w:val="af-ZA"/>
        </w:rPr>
      </w:pPr>
      <w:r w:rsidRPr="00AE2768">
        <w:rPr>
          <w:rFonts w:ascii="GHEA Grapalat" w:hAnsi="GHEA Grapalat"/>
          <w:sz w:val="20"/>
          <w:szCs w:val="20"/>
          <w:lang w:val="af-ZA"/>
        </w:rPr>
        <w:t xml:space="preserve">4) </w:t>
      </w:r>
      <w:r w:rsidRPr="00AE2768">
        <w:rPr>
          <w:rFonts w:ascii="GHEA Grapalat" w:hAnsi="GHEA Grapalat"/>
          <w:sz w:val="20"/>
          <w:szCs w:val="20"/>
        </w:rPr>
        <w:t>մ</w:t>
      </w:r>
      <w:r w:rsidRPr="00AE2768">
        <w:rPr>
          <w:rFonts w:ascii="GHEA Grapalat" w:hAnsi="GHEA Grapalat" w:cs="Sylfaen"/>
          <w:sz w:val="20"/>
          <w:szCs w:val="20"/>
        </w:rPr>
        <w:t>ասնակցի</w:t>
      </w:r>
      <w:r w:rsidRPr="00AE2768">
        <w:rPr>
          <w:rFonts w:ascii="GHEA Grapalat" w:hAnsi="GHEA Grapalat"/>
          <w:sz w:val="20"/>
          <w:szCs w:val="20"/>
          <w:lang w:val="af-ZA"/>
        </w:rPr>
        <w:t xml:space="preserve"> </w:t>
      </w:r>
      <w:r w:rsidRPr="00AE2768">
        <w:rPr>
          <w:rFonts w:ascii="GHEA Grapalat" w:hAnsi="GHEA Grapalat" w:cs="Sylfaen"/>
          <w:sz w:val="20"/>
          <w:szCs w:val="20"/>
        </w:rPr>
        <w:t>անվանումը</w:t>
      </w:r>
      <w:r w:rsidRPr="00AE2768">
        <w:rPr>
          <w:rFonts w:ascii="GHEA Grapalat" w:hAnsi="GHEA Grapalat"/>
          <w:sz w:val="20"/>
          <w:szCs w:val="20"/>
          <w:lang w:val="af-ZA"/>
        </w:rPr>
        <w:t xml:space="preserve"> (</w:t>
      </w:r>
      <w:r w:rsidRPr="00AE2768">
        <w:rPr>
          <w:rFonts w:ascii="GHEA Grapalat" w:hAnsi="GHEA Grapalat" w:cs="Sylfaen"/>
          <w:sz w:val="20"/>
          <w:szCs w:val="20"/>
        </w:rPr>
        <w:t>անունը</w:t>
      </w:r>
      <w:r w:rsidRPr="00AE2768">
        <w:rPr>
          <w:rFonts w:ascii="GHEA Grapalat" w:hAnsi="GHEA Grapalat"/>
          <w:sz w:val="20"/>
          <w:szCs w:val="20"/>
          <w:lang w:val="af-ZA"/>
        </w:rPr>
        <w:t xml:space="preserve">), </w:t>
      </w:r>
      <w:r w:rsidRPr="00AE2768">
        <w:rPr>
          <w:rFonts w:ascii="GHEA Grapalat" w:hAnsi="GHEA Grapalat" w:cs="Sylfaen"/>
          <w:sz w:val="20"/>
          <w:szCs w:val="20"/>
        </w:rPr>
        <w:t>գտնվելու</w:t>
      </w:r>
      <w:r w:rsidRPr="00AE2768">
        <w:rPr>
          <w:rFonts w:ascii="GHEA Grapalat" w:hAnsi="GHEA Grapalat"/>
          <w:sz w:val="20"/>
          <w:szCs w:val="20"/>
          <w:lang w:val="af-ZA"/>
        </w:rPr>
        <w:t xml:space="preserve"> </w:t>
      </w:r>
      <w:r w:rsidRPr="00AE2768">
        <w:rPr>
          <w:rFonts w:ascii="GHEA Grapalat" w:hAnsi="GHEA Grapalat" w:cs="Sylfaen"/>
          <w:sz w:val="20"/>
          <w:szCs w:val="20"/>
        </w:rPr>
        <w:t>վայրը</w:t>
      </w:r>
      <w:r w:rsidRPr="00AE2768">
        <w:rPr>
          <w:rFonts w:ascii="GHEA Grapalat" w:hAnsi="GHEA Grapalat"/>
          <w:sz w:val="20"/>
          <w:szCs w:val="20"/>
          <w:lang w:val="af-ZA"/>
        </w:rPr>
        <w:t xml:space="preserve"> </w:t>
      </w:r>
      <w:r w:rsidRPr="00AE2768">
        <w:rPr>
          <w:rFonts w:ascii="GHEA Grapalat" w:hAnsi="GHEA Grapalat" w:cs="Sylfaen"/>
          <w:sz w:val="20"/>
          <w:szCs w:val="20"/>
        </w:rPr>
        <w:t>և</w:t>
      </w:r>
      <w:r w:rsidRPr="00AE2768">
        <w:rPr>
          <w:rFonts w:ascii="GHEA Grapalat" w:hAnsi="GHEA Grapalat"/>
          <w:sz w:val="20"/>
          <w:szCs w:val="20"/>
          <w:lang w:val="af-ZA"/>
        </w:rPr>
        <w:t xml:space="preserve"> </w:t>
      </w:r>
      <w:r w:rsidRPr="00AE2768">
        <w:rPr>
          <w:rFonts w:ascii="GHEA Grapalat" w:hAnsi="GHEA Grapalat" w:cs="Sylfaen"/>
          <w:sz w:val="20"/>
          <w:szCs w:val="20"/>
        </w:rPr>
        <w:t>հեռախոսահամարը</w:t>
      </w:r>
      <w:r w:rsidRPr="00AE2768">
        <w:rPr>
          <w:rFonts w:ascii="GHEA Grapalat" w:hAnsi="GHEA Grapalat"/>
          <w:sz w:val="20"/>
          <w:szCs w:val="20"/>
          <w:lang w:val="af-ZA"/>
        </w:rPr>
        <w:t>:</w:t>
      </w:r>
    </w:p>
    <w:p w:rsidR="009247B8" w:rsidRPr="00AE2768" w:rsidRDefault="009247B8" w:rsidP="009247B8">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3.3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հրահանգի</w:t>
      </w:r>
      <w:r w:rsidRPr="00AE2768">
        <w:rPr>
          <w:rFonts w:ascii="GHEA Grapalat" w:hAnsi="GHEA Grapalat" w:cs="Sylfaen"/>
          <w:sz w:val="20"/>
          <w:szCs w:val="20"/>
          <w:lang w:val="af-ZA"/>
        </w:rPr>
        <w:t xml:space="preserve"> 3.1 </w:t>
      </w:r>
      <w:r w:rsidRPr="00AE2768">
        <w:rPr>
          <w:rFonts w:ascii="GHEA Grapalat" w:hAnsi="GHEA Grapalat" w:cs="Sylfaen"/>
          <w:sz w:val="20"/>
          <w:szCs w:val="20"/>
        </w:rPr>
        <w:t>և</w:t>
      </w:r>
      <w:r w:rsidRPr="00AE2768">
        <w:rPr>
          <w:rFonts w:ascii="GHEA Grapalat" w:hAnsi="GHEA Grapalat" w:cs="Sylfaen"/>
          <w:sz w:val="20"/>
          <w:szCs w:val="20"/>
          <w:lang w:val="af-ZA"/>
        </w:rPr>
        <w:t xml:space="preserve"> 3.2 </w:t>
      </w:r>
      <w:r w:rsidRPr="00AE2768">
        <w:rPr>
          <w:rFonts w:ascii="GHEA Grapalat" w:hAnsi="GHEA Grapalat" w:cs="Sylfaen"/>
          <w:sz w:val="20"/>
          <w:szCs w:val="20"/>
        </w:rPr>
        <w:t>կետերի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պահանջներին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չհամապատասխանող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հանձնաժողովը</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նիստում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մերժում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նույնությամբ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վերադարձնում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ներկայացնողին</w:t>
      </w:r>
      <w:r w:rsidRPr="00AE2768">
        <w:rPr>
          <w:rFonts w:ascii="GHEA Grapalat" w:hAnsi="GHEA Grapalat" w:cs="Sylfaen"/>
          <w:sz w:val="20"/>
          <w:szCs w:val="20"/>
          <w:lang w:val="af-ZA"/>
        </w:rPr>
        <w:t>:</w:t>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E74BF6" w:rsidRPr="00AE2768" w:rsidRDefault="00DA0240" w:rsidP="00EF3662">
      <w:pPr>
        <w:pStyle w:val="norm"/>
        <w:spacing w:line="240" w:lineRule="auto"/>
        <w:ind w:firstLine="284"/>
        <w:jc w:val="right"/>
        <w:rPr>
          <w:rFonts w:ascii="GHEA Grapalat" w:hAnsi="GHEA Grapalat" w:cs="Sylfaen"/>
          <w:b/>
          <w:sz w:val="20"/>
          <w:lang w:val="es-ES"/>
        </w:rPr>
      </w:pPr>
      <w:r>
        <w:rPr>
          <w:rFonts w:ascii="GHEA Grapalat" w:hAnsi="GHEA Grapalat" w:cs="Sylfaen"/>
          <w:b/>
          <w:sz w:val="20"/>
          <w:lang w:val="es-ES"/>
        </w:rPr>
        <w:tab/>
      </w:r>
    </w:p>
    <w:p w:rsidR="00E74BF6" w:rsidRPr="00AE2768" w:rsidRDefault="00E74BF6" w:rsidP="00EF3662">
      <w:pPr>
        <w:pStyle w:val="norm"/>
        <w:spacing w:line="240" w:lineRule="auto"/>
        <w:ind w:firstLine="284"/>
        <w:jc w:val="right"/>
        <w:rPr>
          <w:rFonts w:ascii="GHEA Grapalat" w:hAnsi="GHEA Grapalat" w:cs="Sylfaen"/>
          <w:b/>
          <w:sz w:val="20"/>
          <w:lang w:val="es-ES"/>
        </w:rPr>
      </w:pPr>
    </w:p>
    <w:p w:rsidR="00B2572B" w:rsidRPr="00AE2768" w:rsidRDefault="00B2572B" w:rsidP="00EF3662">
      <w:pPr>
        <w:pStyle w:val="norm"/>
        <w:spacing w:line="240" w:lineRule="auto"/>
        <w:ind w:firstLine="284"/>
        <w:jc w:val="right"/>
        <w:rPr>
          <w:rFonts w:ascii="GHEA Grapalat" w:hAnsi="GHEA Grapalat" w:cs="Arial"/>
          <w:b/>
          <w:sz w:val="20"/>
          <w:lang w:val="es-ES"/>
        </w:rPr>
      </w:pPr>
      <w:r w:rsidRPr="00AE2768">
        <w:rPr>
          <w:rFonts w:ascii="GHEA Grapalat" w:hAnsi="GHEA Grapalat" w:cs="Sylfaen"/>
          <w:b/>
          <w:sz w:val="20"/>
          <w:lang w:val="es-ES"/>
        </w:rPr>
        <w:t>Հավելված</w:t>
      </w:r>
      <w:r w:rsidRPr="00AE2768">
        <w:rPr>
          <w:rFonts w:ascii="GHEA Grapalat" w:hAnsi="GHEA Grapalat" w:cs="Arial"/>
          <w:b/>
          <w:sz w:val="20"/>
          <w:lang w:val="es-ES"/>
        </w:rPr>
        <w:t xml:space="preserve">  N 1</w:t>
      </w:r>
    </w:p>
    <w:p w:rsidR="00B2572B" w:rsidRPr="00AE2768" w:rsidRDefault="00B2572B" w:rsidP="00EF3662">
      <w:pPr>
        <w:pStyle w:val="31"/>
        <w:spacing w:line="240" w:lineRule="auto"/>
        <w:jc w:val="right"/>
        <w:rPr>
          <w:rFonts w:ascii="GHEA Grapalat" w:hAnsi="GHEA Grapalat" w:cs="Arial"/>
          <w:b/>
          <w:lang w:val="es-ES"/>
        </w:rPr>
      </w:pPr>
      <w:r w:rsidRPr="00AE2768">
        <w:rPr>
          <w:rFonts w:ascii="GHEA Grapalat" w:hAnsi="GHEA Grapalat"/>
          <w:sz w:val="24"/>
          <w:szCs w:val="24"/>
          <w:lang w:val="af-ZA"/>
        </w:rPr>
        <w:t>«</w:t>
      </w:r>
      <w:r w:rsidR="00C27500">
        <w:rPr>
          <w:rFonts w:ascii="GHEA Grapalat" w:hAnsi="GHEA Grapalat"/>
          <w:b/>
          <w:lang w:val="es-ES"/>
        </w:rPr>
        <w:t>ԿՄՔՀ-ԱՄ-ԳՀԱՊՁԲ-20/01</w:t>
      </w:r>
      <w:r w:rsidRPr="00AE2768">
        <w:rPr>
          <w:rFonts w:ascii="GHEA Grapalat" w:hAnsi="GHEA Grapalat"/>
          <w:sz w:val="24"/>
          <w:szCs w:val="24"/>
          <w:lang w:val="af-ZA"/>
        </w:rPr>
        <w:t>»</w:t>
      </w:r>
      <w:r w:rsidRPr="00AE2768">
        <w:rPr>
          <w:rFonts w:ascii="GHEA Grapalat" w:hAnsi="GHEA Grapalat" w:cs="Sylfaen"/>
          <w:b/>
          <w:lang w:val="es-ES"/>
        </w:rPr>
        <w:t>*</w:t>
      </w:r>
      <w:r w:rsidRPr="00AE2768">
        <w:rPr>
          <w:rFonts w:ascii="GHEA Grapalat" w:hAnsi="GHEA Grapalat"/>
          <w:b/>
          <w:lang w:val="es-ES"/>
        </w:rPr>
        <w:t xml:space="preserve">  </w:t>
      </w:r>
      <w:r w:rsidRPr="00AE2768">
        <w:rPr>
          <w:rFonts w:ascii="GHEA Grapalat" w:hAnsi="GHEA Grapalat" w:cs="Sylfaen"/>
          <w:b/>
          <w:lang w:val="es-ES"/>
        </w:rPr>
        <w:t>ծածկագրով</w:t>
      </w:r>
    </w:p>
    <w:p w:rsidR="00B2572B" w:rsidRPr="00AE2768" w:rsidRDefault="000D08B4" w:rsidP="00EF3662">
      <w:pPr>
        <w:pStyle w:val="31"/>
        <w:spacing w:line="240" w:lineRule="auto"/>
        <w:jc w:val="right"/>
        <w:rPr>
          <w:rFonts w:ascii="GHEA Grapalat" w:hAnsi="GHEA Grapalat" w:cs="Arial"/>
          <w:b/>
          <w:lang w:val="es-ES"/>
        </w:rPr>
      </w:pPr>
      <w:r>
        <w:rPr>
          <w:rFonts w:ascii="GHEA Grapalat" w:hAnsi="GHEA Grapalat" w:cs="Sylfaen"/>
          <w:b/>
          <w:lang w:val="es-ES"/>
        </w:rPr>
        <w:t>գնանշման հարցում</w:t>
      </w:r>
      <w:r w:rsidR="00B2572B" w:rsidRPr="00AE2768">
        <w:rPr>
          <w:rFonts w:ascii="GHEA Grapalat" w:hAnsi="GHEA Grapalat" w:cs="Sylfaen"/>
          <w:b/>
          <w:lang w:val="es-ES"/>
        </w:rPr>
        <w:t>ի</w:t>
      </w:r>
      <w:r w:rsidR="00B2572B" w:rsidRPr="00AE2768">
        <w:rPr>
          <w:rFonts w:ascii="GHEA Grapalat" w:hAnsi="GHEA Grapalat" w:cs="Arial"/>
          <w:b/>
          <w:lang w:val="es-ES"/>
        </w:rPr>
        <w:t xml:space="preserve"> </w:t>
      </w:r>
      <w:r w:rsidR="00B2572B" w:rsidRPr="00AE2768">
        <w:rPr>
          <w:rFonts w:ascii="GHEA Grapalat" w:hAnsi="GHEA Grapalat" w:cs="Sylfaen"/>
          <w:b/>
          <w:lang w:val="es-ES"/>
        </w:rPr>
        <w:t>հրավերի</w:t>
      </w:r>
    </w:p>
    <w:p w:rsidR="00B2572B" w:rsidRPr="00AE2768" w:rsidRDefault="00B2572B" w:rsidP="00EF3662">
      <w:pPr>
        <w:jc w:val="center"/>
        <w:rPr>
          <w:rFonts w:ascii="GHEA Grapalat" w:hAnsi="GHEA Grapalat" w:cs="Sylfaen"/>
          <w:b/>
          <w:lang w:val="es-ES"/>
        </w:rPr>
      </w:pPr>
    </w:p>
    <w:p w:rsidR="00B2572B" w:rsidRPr="00AE2768" w:rsidRDefault="00B2572B" w:rsidP="00EF3662">
      <w:pPr>
        <w:jc w:val="center"/>
        <w:rPr>
          <w:rFonts w:ascii="GHEA Grapalat" w:hAnsi="GHEA Grapalat" w:cs="Arial"/>
          <w:b/>
          <w:lang w:val="es-ES"/>
        </w:rPr>
      </w:pPr>
      <w:r w:rsidRPr="00AE2768">
        <w:rPr>
          <w:rFonts w:ascii="GHEA Grapalat" w:hAnsi="GHEA Grapalat" w:cs="Sylfaen"/>
          <w:b/>
          <w:lang w:val="es-ES"/>
        </w:rPr>
        <w:t>ԴԻՄՈՒՄ</w:t>
      </w:r>
      <w:r w:rsidR="006C3873" w:rsidRPr="00AE2768">
        <w:rPr>
          <w:rFonts w:ascii="GHEA Grapalat" w:hAnsi="GHEA Grapalat" w:cs="Sylfaen"/>
          <w:b/>
          <w:lang w:val="es-ES"/>
        </w:rPr>
        <w:t>ՀԱՅՏԱՐԱՐՈՒԹՅՈՒՆ</w:t>
      </w:r>
      <w:r w:rsidRPr="00AE2768">
        <w:rPr>
          <w:rFonts w:ascii="GHEA Grapalat" w:hAnsi="GHEA Grapalat" w:cs="Sylfaen"/>
          <w:b/>
          <w:lang w:val="es-ES"/>
        </w:rPr>
        <w:t>*</w:t>
      </w:r>
    </w:p>
    <w:p w:rsidR="00B2572B" w:rsidRPr="00AE2768" w:rsidRDefault="000D08B4"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հարցում</w:t>
      </w:r>
      <w:r w:rsidR="00B2572B" w:rsidRPr="00AE2768">
        <w:rPr>
          <w:rFonts w:ascii="GHEA Grapalat" w:hAnsi="GHEA Grapalat" w:cs="Sylfaen"/>
          <w:color w:val="auto"/>
          <w:sz w:val="24"/>
          <w:szCs w:val="24"/>
          <w:lang w:val="es-ES"/>
        </w:rPr>
        <w:t>ին մասնակցելու</w:t>
      </w:r>
      <w:r w:rsidR="00B2572B" w:rsidRPr="00AE2768">
        <w:rPr>
          <w:rFonts w:ascii="GHEA Grapalat" w:hAnsi="GHEA Grapalat" w:cs="Arial"/>
          <w:color w:val="auto"/>
          <w:sz w:val="24"/>
          <w:szCs w:val="24"/>
          <w:lang w:val="es-ES"/>
        </w:rPr>
        <w:t xml:space="preserve">  </w:t>
      </w:r>
    </w:p>
    <w:p w:rsidR="00B2572B" w:rsidRPr="00AE2768" w:rsidRDefault="00B2572B" w:rsidP="00EF3662">
      <w:pPr>
        <w:rPr>
          <w:lang w:val="es-ES" w:eastAsia="ru-RU"/>
        </w:rPr>
      </w:pPr>
    </w:p>
    <w:p w:rsidR="00B2572B" w:rsidRPr="00AE2768" w:rsidRDefault="00B2572B" w:rsidP="00EF3662">
      <w:pPr>
        <w:jc w:val="both"/>
        <w:rPr>
          <w:rFonts w:ascii="GHEA Grapalat" w:hAnsi="GHEA Grapalat" w:cs="Arial"/>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որ</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ցանկություն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ունի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մասնակցել</w:t>
      </w:r>
    </w:p>
    <w:p w:rsidR="00B2572B" w:rsidRPr="00AE2768" w:rsidRDefault="00B2572B" w:rsidP="00EF3662">
      <w:pPr>
        <w:jc w:val="both"/>
        <w:rPr>
          <w:rFonts w:ascii="GHEA Grapalat" w:hAnsi="GHEA Grapalat"/>
          <w:sz w:val="22"/>
          <w:szCs w:val="22"/>
          <w:vertAlign w:val="superscript"/>
          <w:lang w:val="es-ES"/>
        </w:rPr>
      </w:pPr>
      <w:r w:rsidRPr="00AE2768">
        <w:rPr>
          <w:rFonts w:ascii="GHEA Grapalat" w:hAnsi="GHEA Grapalat"/>
          <w:vertAlign w:val="superscript"/>
          <w:lang w:val="es-ES"/>
        </w:rPr>
        <w:t xml:space="preserve">               </w:t>
      </w:r>
      <w:r w:rsidRPr="00AE2768">
        <w:rPr>
          <w:rFonts w:ascii="GHEA Grapalat" w:hAnsi="GHEA Grapalat"/>
          <w:lang w:val="es-ES"/>
        </w:rPr>
        <w:t xml:space="preserve">            </w:t>
      </w:r>
      <w:r w:rsidRPr="00AE2768">
        <w:rPr>
          <w:rFonts w:ascii="GHEA Grapalat" w:hAnsi="GHEA Grapalat" w:cs="Sylfaen"/>
          <w:vertAlign w:val="superscript"/>
          <w:lang w:val="es-ES"/>
        </w:rPr>
        <w:t>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B2572B" w:rsidRPr="00AE2768" w:rsidRDefault="00EB005D" w:rsidP="00EF3662">
      <w:pPr>
        <w:jc w:val="both"/>
        <w:rPr>
          <w:rFonts w:ascii="GHEA Grapalat" w:hAnsi="GHEA Grapalat"/>
          <w:sz w:val="22"/>
          <w:szCs w:val="22"/>
          <w:u w:val="single"/>
          <w:lang w:val="es-ES"/>
        </w:rPr>
      </w:pPr>
      <w:r w:rsidRPr="00236D45">
        <w:rPr>
          <w:rFonts w:ascii="GHEA Grapalat" w:hAnsi="GHEA Grapalat"/>
          <w:b/>
          <w:i/>
          <w:sz w:val="20"/>
          <w:szCs w:val="20"/>
          <w:u w:val="single"/>
          <w:lang w:val="af-ZA"/>
        </w:rPr>
        <w:t>Քասախի «Արուսյակ» մանկապարտեզ ՀՈԱԿ</w:t>
      </w:r>
      <w:r w:rsidRPr="00AE2768">
        <w:rPr>
          <w:rFonts w:ascii="GHEA Grapalat" w:hAnsi="GHEA Grapalat"/>
          <w:sz w:val="22"/>
          <w:szCs w:val="22"/>
          <w:lang w:val="es-ES"/>
        </w:rPr>
        <w:t xml:space="preserve"> </w:t>
      </w:r>
      <w:r w:rsidR="00B2572B" w:rsidRPr="00AE2768">
        <w:rPr>
          <w:rFonts w:ascii="GHEA Grapalat" w:hAnsi="GHEA Grapalat"/>
          <w:sz w:val="22"/>
          <w:szCs w:val="22"/>
          <w:lang w:val="es-ES"/>
        </w:rPr>
        <w:t>-</w:t>
      </w:r>
      <w:r w:rsidR="00B2572B" w:rsidRPr="00AE2768">
        <w:rPr>
          <w:rFonts w:ascii="GHEA Grapalat" w:hAnsi="GHEA Grapalat" w:cs="Sylfaen"/>
          <w:sz w:val="20"/>
          <w:szCs w:val="20"/>
          <w:lang w:val="es-ES"/>
        </w:rPr>
        <w:t>ի կողմից</w:t>
      </w:r>
      <w:r w:rsidR="00B2572B" w:rsidRPr="00AE2768">
        <w:rPr>
          <w:rFonts w:ascii="GHEA Grapalat" w:hAnsi="GHEA Grapalat"/>
          <w:sz w:val="22"/>
          <w:szCs w:val="22"/>
          <w:u w:val="single"/>
          <w:lang w:val="es-ES"/>
        </w:rPr>
        <w:t xml:space="preserve"> </w:t>
      </w:r>
      <w:r w:rsidR="00B2572B" w:rsidRPr="00AE2768">
        <w:rPr>
          <w:rFonts w:ascii="GHEA Grapalat" w:hAnsi="GHEA Grapalat"/>
          <w:lang w:val="es-ES"/>
        </w:rPr>
        <w:t>«</w:t>
      </w:r>
      <w:r w:rsidR="00C27500">
        <w:rPr>
          <w:rFonts w:ascii="GHEA Grapalat" w:hAnsi="GHEA Grapalat"/>
          <w:sz w:val="20"/>
          <w:szCs w:val="20"/>
          <w:lang w:val="es-ES"/>
        </w:rPr>
        <w:t>ԿՄՔՀ-ԱՄ-ԳՀԱՊՁԲ-20/01</w:t>
      </w:r>
      <w:r w:rsidR="00B2572B" w:rsidRPr="00AE2768">
        <w:rPr>
          <w:rFonts w:ascii="GHEA Grapalat" w:hAnsi="GHEA Grapalat"/>
          <w:lang w:val="es-ES"/>
        </w:rPr>
        <w:t>»</w:t>
      </w:r>
      <w:r w:rsidR="00B2572B" w:rsidRPr="00AE2768">
        <w:rPr>
          <w:rFonts w:ascii="GHEA Grapalat" w:hAnsi="GHEA Grapalat"/>
          <w:sz w:val="20"/>
          <w:szCs w:val="20"/>
          <w:lang w:val="es-ES"/>
        </w:rPr>
        <w:t xml:space="preserve"> </w:t>
      </w:r>
      <w:r w:rsidR="00B2572B" w:rsidRPr="00AE2768">
        <w:rPr>
          <w:rFonts w:ascii="GHEA Grapalat" w:hAnsi="GHEA Grapalat" w:cs="Sylfaen"/>
          <w:sz w:val="20"/>
          <w:szCs w:val="20"/>
          <w:lang w:val="es-ES"/>
        </w:rPr>
        <w:t>ծածկագրով հայտարարված</w:t>
      </w:r>
    </w:p>
    <w:p w:rsidR="00B2572B" w:rsidRPr="00AE2768" w:rsidRDefault="00B2572B" w:rsidP="00EF3662">
      <w:pPr>
        <w:jc w:val="both"/>
        <w:rPr>
          <w:rFonts w:ascii="GHEA Grapalat" w:hAnsi="GHEA Grapalat" w:cs="Sylfaen"/>
          <w:vertAlign w:val="superscript"/>
          <w:lang w:val="es-ES"/>
        </w:rPr>
      </w:pPr>
      <w:r w:rsidRPr="00AE2768">
        <w:rPr>
          <w:rFonts w:ascii="GHEA Grapalat" w:hAnsi="GHEA Grapalat" w:cs="Sylfaen"/>
          <w:vertAlign w:val="superscript"/>
          <w:lang w:val="es-ES"/>
        </w:rPr>
        <w:t xml:space="preserve">                       </w:t>
      </w:r>
      <w:r w:rsidR="00476A47" w:rsidRPr="00AE2768">
        <w:rPr>
          <w:rFonts w:ascii="GHEA Grapalat" w:hAnsi="GHEA Grapalat" w:cs="Sylfaen"/>
          <w:vertAlign w:val="superscript"/>
          <w:lang w:val="es-ES"/>
        </w:rPr>
        <w:t>պ</w:t>
      </w:r>
      <w:r w:rsidRPr="00AE2768">
        <w:rPr>
          <w:rFonts w:ascii="GHEA Grapalat" w:hAnsi="GHEA Grapalat" w:cs="Sylfaen"/>
          <w:vertAlign w:val="superscript"/>
          <w:lang w:val="es-ES"/>
        </w:rPr>
        <w:t>ատվիրատուի անվանումը</w:t>
      </w:r>
    </w:p>
    <w:p w:rsidR="00B2572B" w:rsidRPr="00AE2768" w:rsidRDefault="000D08B4" w:rsidP="00EF3662">
      <w:pPr>
        <w:jc w:val="both"/>
        <w:rPr>
          <w:rFonts w:ascii="GHEA Grapalat" w:hAnsi="GHEA Grapalat" w:cs="Sylfaen"/>
          <w:sz w:val="20"/>
          <w:szCs w:val="20"/>
          <w:lang w:val="es-ES"/>
        </w:rPr>
      </w:pPr>
      <w:r>
        <w:rPr>
          <w:rFonts w:ascii="GHEA Grapalat" w:hAnsi="GHEA Grapalat" w:cs="Sylfaen"/>
          <w:sz w:val="20"/>
          <w:szCs w:val="20"/>
          <w:lang w:val="es-ES"/>
        </w:rPr>
        <w:t>գնանշման հարցում</w:t>
      </w:r>
      <w:r w:rsidR="00B2572B" w:rsidRPr="00AE2768">
        <w:rPr>
          <w:rFonts w:ascii="GHEA Grapalat" w:hAnsi="GHEA Grapalat" w:cs="Sylfaen"/>
          <w:sz w:val="20"/>
          <w:szCs w:val="20"/>
          <w:lang w:val="es-ES"/>
        </w:rPr>
        <w:t>ի</w:t>
      </w:r>
      <w:r w:rsidR="00B2572B" w:rsidRPr="00AE2768">
        <w:rPr>
          <w:rFonts w:ascii="GHEA Grapalat" w:hAnsi="GHEA Grapalat" w:cs="Arial"/>
          <w:sz w:val="16"/>
          <w:szCs w:val="16"/>
          <w:lang w:val="es-ES"/>
        </w:rPr>
        <w:t xml:space="preserve"> </w:t>
      </w:r>
      <w:r w:rsidR="00B2572B" w:rsidRPr="00AE2768">
        <w:rPr>
          <w:rFonts w:ascii="GHEA Grapalat" w:hAnsi="GHEA Grapalat"/>
          <w:u w:val="single"/>
          <w:lang w:val="es-ES"/>
        </w:rPr>
        <w:tab/>
        <w:t xml:space="preserve">    </w:t>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r>
      <w:r w:rsidR="00B2572B" w:rsidRPr="00AE2768">
        <w:rPr>
          <w:rFonts w:ascii="GHEA Grapalat" w:hAnsi="GHEA Grapalat"/>
          <w:u w:val="single"/>
          <w:lang w:val="es-ES"/>
        </w:rPr>
        <w:tab/>
        <w:t xml:space="preserve">     </w:t>
      </w:r>
      <w:r w:rsidR="00B2572B" w:rsidRPr="00AE2768">
        <w:rPr>
          <w:rFonts w:ascii="GHEA Grapalat" w:hAnsi="GHEA Grapalat" w:cs="Sylfaen"/>
          <w:sz w:val="20"/>
          <w:szCs w:val="20"/>
          <w:lang w:val="es-ES"/>
        </w:rPr>
        <w:t xml:space="preserve"> չափաբաժնին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չափաբաժիններին</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և</w:t>
      </w:r>
      <w:r w:rsidR="00B2572B" w:rsidRPr="00AE2768">
        <w:rPr>
          <w:rFonts w:ascii="GHEA Grapalat" w:hAnsi="GHEA Grapalat" w:cs="Arial"/>
          <w:sz w:val="20"/>
          <w:szCs w:val="20"/>
          <w:lang w:val="es-ES"/>
        </w:rPr>
        <w:t xml:space="preserve"> </w:t>
      </w:r>
      <w:r w:rsidR="00B2572B" w:rsidRPr="00AE2768">
        <w:rPr>
          <w:rFonts w:ascii="GHEA Grapalat" w:hAnsi="GHEA Grapalat" w:cs="Sylfaen"/>
          <w:sz w:val="20"/>
          <w:szCs w:val="20"/>
          <w:lang w:val="es-ES"/>
        </w:rPr>
        <w:t xml:space="preserve">հրավերի </w:t>
      </w:r>
    </w:p>
    <w:p w:rsidR="00B2572B" w:rsidRPr="00AE2768" w:rsidRDefault="00B2572B" w:rsidP="00EF3662">
      <w:pPr>
        <w:jc w:val="both"/>
        <w:rPr>
          <w:rFonts w:ascii="GHEA Grapalat" w:hAnsi="GHEA Grapalat"/>
          <w:vertAlign w:val="superscript"/>
          <w:lang w:val="es-ES"/>
        </w:rPr>
      </w:pPr>
      <w:r w:rsidRPr="00AE2768">
        <w:rPr>
          <w:rFonts w:ascii="GHEA Grapalat" w:hAnsi="GHEA Grapalat" w:cs="Sylfaen"/>
          <w:vertAlign w:val="superscript"/>
          <w:lang w:val="es-ES"/>
        </w:rPr>
        <w:t xml:space="preserve">                                            չափաբաժնի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չափաբաժինների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համարը</w:t>
      </w:r>
    </w:p>
    <w:p w:rsidR="00B2572B" w:rsidRPr="00AE2768" w:rsidRDefault="00B2572B" w:rsidP="00EF3662">
      <w:pPr>
        <w:jc w:val="both"/>
        <w:rPr>
          <w:rFonts w:ascii="GHEA Grapalat" w:hAnsi="GHEA Grapalat"/>
          <w:sz w:val="20"/>
          <w:szCs w:val="20"/>
          <w:lang w:val="es-ES"/>
        </w:rPr>
      </w:pPr>
      <w:r w:rsidRPr="00AE2768">
        <w:rPr>
          <w:rFonts w:ascii="GHEA Grapalat" w:hAnsi="GHEA Grapalat"/>
          <w:vertAlign w:val="superscript"/>
          <w:lang w:val="es-ES"/>
        </w:rPr>
        <w:t xml:space="preserve"> </w:t>
      </w:r>
      <w:r w:rsidRPr="00AE2768">
        <w:rPr>
          <w:rFonts w:ascii="GHEA Grapalat" w:hAnsi="GHEA Grapalat" w:cs="Sylfaen"/>
          <w:sz w:val="20"/>
          <w:szCs w:val="20"/>
          <w:lang w:val="es-ES"/>
        </w:rPr>
        <w:t>պահանջներին համապատասխան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ներկայացնում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w:t>
      </w:r>
    </w:p>
    <w:p w:rsidR="00B2572B" w:rsidRPr="00AE2768" w:rsidRDefault="00B2572B" w:rsidP="00EF3662">
      <w:pPr>
        <w:jc w:val="both"/>
        <w:rPr>
          <w:rFonts w:ascii="GHEA Grapalat" w:hAnsi="GHEA Grapalat"/>
          <w:sz w:val="12"/>
          <w:szCs w:val="12"/>
          <w:u w:val="single"/>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sz w:val="22"/>
          <w:szCs w:val="22"/>
          <w:u w:val="single"/>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lang w:val="es-ES"/>
        </w:rPr>
        <w:t>-</w:t>
      </w:r>
      <w:r w:rsidRPr="00AE2768">
        <w:rPr>
          <w:rFonts w:ascii="GHEA Grapalat" w:hAnsi="GHEA Grapalat" w:cs="Sylfaen"/>
          <w:sz w:val="20"/>
          <w:szCs w:val="20"/>
          <w:lang w:val="es-ES"/>
        </w:rPr>
        <w:t>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հայտնում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և</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հավաստում</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 xml:space="preserve">որ հանդիսանում է </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u w:val="single"/>
          <w:lang w:val="es-ES"/>
        </w:rPr>
        <w:tab/>
      </w:r>
      <w:r w:rsidRPr="00AE2768">
        <w:rPr>
          <w:rFonts w:ascii="GHEA Grapalat" w:hAnsi="GHEA Grapalat" w:cs="Sylfaen"/>
          <w:sz w:val="20"/>
          <w:szCs w:val="20"/>
          <w:lang w:val="es-ES"/>
        </w:rPr>
        <w:t xml:space="preserve">ռեզիդենտ:  </w:t>
      </w:r>
    </w:p>
    <w:p w:rsidR="00B2572B" w:rsidRPr="00AE2768" w:rsidRDefault="00B2572B" w:rsidP="00EF3662">
      <w:pPr>
        <w:jc w:val="both"/>
        <w:rPr>
          <w:rFonts w:ascii="GHEA Grapalat" w:hAnsi="GHEA Grapalat" w:cs="Arial"/>
          <w:vertAlign w:val="superscript"/>
          <w:lang w:val="es-ES"/>
        </w:rPr>
      </w:pPr>
      <w:r w:rsidRPr="00AE2768">
        <w:rPr>
          <w:rFonts w:ascii="GHEA Grapalat" w:hAnsi="GHEA Grapalat" w:cs="Arial"/>
          <w:vertAlign w:val="superscript"/>
          <w:lang w:val="es-ES"/>
        </w:rPr>
        <w:t xml:space="preserve">                                               երկրի անվանումը</w:t>
      </w:r>
    </w:p>
    <w:p w:rsidR="00B2572B" w:rsidRPr="00AE2768" w:rsidDel="00437CDB" w:rsidRDefault="00B2572B" w:rsidP="00EF3662">
      <w:pPr>
        <w:jc w:val="both"/>
        <w:rPr>
          <w:rFonts w:ascii="GHEA Grapalat" w:hAnsi="GHEA Grapalat" w:cs="Sylfaen"/>
          <w:sz w:val="20"/>
          <w:szCs w:val="20"/>
          <w:lang w:val="es-ES"/>
        </w:rPr>
      </w:pPr>
    </w:p>
    <w:p w:rsidR="00B2572B" w:rsidRPr="00AE2768" w:rsidRDefault="00B2572B" w:rsidP="00EF3662">
      <w:pPr>
        <w:jc w:val="both"/>
        <w:rPr>
          <w:rFonts w:ascii="GHEA Grapalat" w:hAnsi="GHEA Grapalat" w:cs="Sylfaen"/>
          <w:sz w:val="20"/>
          <w:szCs w:val="20"/>
          <w:lang w:val="es-ES"/>
        </w:rPr>
      </w:pPr>
      <w:r w:rsidRPr="00AE2768">
        <w:rPr>
          <w:rFonts w:ascii="GHEA Grapalat" w:hAnsi="GHEA Grapalat" w:cs="Sylfaen"/>
          <w:sz w:val="20"/>
          <w:szCs w:val="20"/>
          <w:lang w:val="es-ES"/>
        </w:rPr>
        <w:t xml:space="preserve">                </w:t>
      </w:r>
    </w:p>
    <w:p w:rsidR="004D5333" w:rsidRPr="00AE2768" w:rsidRDefault="00B2572B" w:rsidP="00EF3662">
      <w:pPr>
        <w:jc w:val="both"/>
        <w:rPr>
          <w:rFonts w:ascii="GHEA Grapalat" w:hAnsi="GHEA Grapalat" w:cs="Sylfaen"/>
          <w:sz w:val="20"/>
          <w:szCs w:val="20"/>
          <w:lang w:val="es-ES"/>
        </w:rPr>
      </w:pPr>
      <w:r w:rsidRPr="00AE2768">
        <w:rPr>
          <w:rFonts w:ascii="GHEA Grapalat" w:hAnsi="GHEA Grapalat"/>
          <w:sz w:val="20"/>
          <w:szCs w:val="20"/>
          <w:u w:val="single"/>
          <w:lang w:val="es-ES"/>
        </w:rPr>
        <w:t xml:space="preserve">                                         </w:t>
      </w:r>
      <w:r w:rsidRPr="00AE2768">
        <w:rPr>
          <w:rFonts w:ascii="GHEA Grapalat" w:hAnsi="GHEA Grapalat"/>
          <w:sz w:val="20"/>
          <w:szCs w:val="20"/>
          <w:lang w:val="es-ES"/>
        </w:rPr>
        <w:t>-</w:t>
      </w:r>
      <w:r w:rsidRPr="00AE2768">
        <w:rPr>
          <w:rFonts w:ascii="GHEA Grapalat" w:hAnsi="GHEA Grapalat" w:cs="Sylfaen"/>
          <w:sz w:val="20"/>
          <w:szCs w:val="20"/>
          <w:lang w:val="es-ES"/>
        </w:rPr>
        <w:t>ի</w:t>
      </w:r>
      <w:r w:rsidR="004D5333" w:rsidRPr="00AE2768">
        <w:rPr>
          <w:rFonts w:ascii="GHEA Grapalat" w:hAnsi="GHEA Grapalat" w:cs="Sylfaen"/>
          <w:sz w:val="20"/>
          <w:szCs w:val="20"/>
          <w:lang w:val="es-ES"/>
        </w:rPr>
        <w:t>՝</w:t>
      </w:r>
    </w:p>
    <w:p w:rsidR="004D5333" w:rsidRPr="00AE2768" w:rsidRDefault="004D5333" w:rsidP="00EF3662">
      <w:pPr>
        <w:jc w:val="both"/>
        <w:rPr>
          <w:rFonts w:ascii="GHEA Grapalat" w:hAnsi="GHEA Grapalat" w:cs="Sylfaen"/>
          <w:sz w:val="20"/>
          <w:szCs w:val="20"/>
          <w:lang w:val="es-ES"/>
        </w:rPr>
      </w:pPr>
      <w:r w:rsidRPr="00AE2768">
        <w:rPr>
          <w:rFonts w:ascii="GHEA Grapalat" w:hAnsi="GHEA Grapalat" w:cs="Sylfaen"/>
          <w:vertAlign w:val="superscript"/>
          <w:lang w:val="es-ES"/>
        </w:rPr>
        <w:t xml:space="preserve">          մասնակցի</w:t>
      </w:r>
      <w:r w:rsidRPr="00AE2768">
        <w:rPr>
          <w:rFonts w:ascii="GHEA Grapalat" w:hAnsi="GHEA Grapalat" w:cs="Arial"/>
          <w:vertAlign w:val="superscript"/>
          <w:lang w:val="es-ES"/>
        </w:rPr>
        <w:t xml:space="preserve"> </w:t>
      </w:r>
      <w:r w:rsidRPr="00AE2768">
        <w:rPr>
          <w:rFonts w:ascii="GHEA Grapalat" w:hAnsi="GHEA Grapalat" w:cs="Sylfaen"/>
          <w:vertAlign w:val="superscript"/>
          <w:lang w:val="es-ES"/>
        </w:rPr>
        <w:t>անվանումը</w:t>
      </w:r>
      <w:r w:rsidRPr="00AE2768">
        <w:rPr>
          <w:rFonts w:ascii="GHEA Grapalat" w:hAnsi="GHEA Grapalat" w:cs="Arial"/>
          <w:vertAlign w:val="superscript"/>
          <w:lang w:val="es-ES"/>
        </w:rPr>
        <w:t xml:space="preserve">   </w:t>
      </w:r>
    </w:p>
    <w:p w:rsidR="00B2572B" w:rsidRPr="00AE2768" w:rsidRDefault="00B2572B" w:rsidP="004D5333">
      <w:pPr>
        <w:numPr>
          <w:ilvl w:val="0"/>
          <w:numId w:val="27"/>
        </w:numPr>
        <w:jc w:val="both"/>
        <w:rPr>
          <w:rFonts w:ascii="GHEA Grapalat" w:hAnsi="GHEA Grapalat" w:cs="Arial"/>
          <w:szCs w:val="22"/>
          <w:u w:val="single"/>
          <w:lang w:val="es-ES"/>
        </w:rPr>
      </w:pPr>
      <w:r w:rsidRPr="00AE2768">
        <w:rPr>
          <w:rFonts w:ascii="GHEA Grapalat" w:hAnsi="GHEA Grapalat" w:cs="Arial"/>
          <w:sz w:val="20"/>
          <w:szCs w:val="20"/>
          <w:lang w:val="es-ES"/>
        </w:rPr>
        <w:t xml:space="preserve">հարկ վճարողի հաշվառման համարն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r>
      <w:r w:rsidRPr="00AE2768">
        <w:rPr>
          <w:rFonts w:ascii="GHEA Grapalat" w:hAnsi="GHEA Grapalat" w:cs="Arial"/>
          <w:szCs w:val="22"/>
          <w:u w:val="single"/>
          <w:lang w:val="es-ES"/>
        </w:rPr>
        <w:tab/>
        <w:t>:</w:t>
      </w:r>
    </w:p>
    <w:p w:rsidR="00B2572B" w:rsidRPr="00AE2768" w:rsidRDefault="00B2572B" w:rsidP="00DA0240">
      <w:pPr>
        <w:ind w:left="1416" w:firstLine="708"/>
        <w:jc w:val="both"/>
        <w:rPr>
          <w:rFonts w:ascii="GHEA Grapalat" w:hAnsi="GHEA Grapalat" w:cs="Arial"/>
          <w:vertAlign w:val="superscript"/>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հարկի վճարողի հաշվառման համարը</w:t>
      </w:r>
    </w:p>
    <w:p w:rsidR="00B2572B" w:rsidRPr="00AE2768" w:rsidRDefault="00B2572B" w:rsidP="00EF3662">
      <w:pPr>
        <w:jc w:val="both"/>
        <w:rPr>
          <w:rFonts w:ascii="GHEA Grapalat" w:hAnsi="GHEA Grapalat" w:cs="Arial"/>
          <w:vertAlign w:val="superscript"/>
          <w:lang w:val="es-ES"/>
        </w:rPr>
      </w:pPr>
    </w:p>
    <w:p w:rsidR="00B2572B" w:rsidRPr="00AE2768" w:rsidRDefault="00B2572B" w:rsidP="00EF3662">
      <w:pPr>
        <w:jc w:val="both"/>
        <w:rPr>
          <w:rFonts w:ascii="GHEA Grapalat" w:hAnsi="GHEA Grapalat"/>
          <w:sz w:val="22"/>
          <w:szCs w:val="22"/>
          <w:lang w:val="es-ES"/>
        </w:rPr>
      </w:pPr>
    </w:p>
    <w:p w:rsidR="00B2572B" w:rsidRPr="00AE2768" w:rsidRDefault="00B2572B" w:rsidP="004D5333">
      <w:pPr>
        <w:numPr>
          <w:ilvl w:val="0"/>
          <w:numId w:val="27"/>
        </w:numPr>
        <w:jc w:val="both"/>
        <w:rPr>
          <w:rFonts w:ascii="GHEA Grapalat" w:hAnsi="GHEA Grapalat"/>
          <w:sz w:val="22"/>
          <w:szCs w:val="22"/>
          <w:u w:val="single"/>
          <w:lang w:val="es-ES"/>
        </w:rPr>
      </w:pPr>
      <w:r w:rsidRPr="00AE2768">
        <w:rPr>
          <w:rFonts w:ascii="GHEA Grapalat" w:hAnsi="GHEA Grapalat" w:cs="Sylfaen"/>
          <w:sz w:val="20"/>
          <w:szCs w:val="20"/>
          <w:lang w:val="es-ES"/>
        </w:rPr>
        <w:t>էլեկտրոնային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փոստի</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հասցեն</w:t>
      </w:r>
      <w:r w:rsidRPr="00AE2768">
        <w:rPr>
          <w:rFonts w:ascii="GHEA Grapalat" w:hAnsi="GHEA Grapalat" w:cs="Arial"/>
          <w:sz w:val="20"/>
          <w:szCs w:val="20"/>
          <w:lang w:val="es-ES"/>
        </w:rPr>
        <w:t xml:space="preserve"> </w:t>
      </w:r>
      <w:r w:rsidRPr="00AE2768">
        <w:rPr>
          <w:rFonts w:ascii="GHEA Grapalat" w:hAnsi="GHEA Grapalat" w:cs="Sylfaen"/>
          <w:sz w:val="20"/>
          <w:szCs w:val="20"/>
          <w:lang w:val="es-ES"/>
        </w:rPr>
        <w:t>է</w:t>
      </w:r>
      <w:r w:rsidRPr="00AE2768">
        <w:rPr>
          <w:rFonts w:ascii="GHEA Grapalat" w:hAnsi="GHEA Grapalat" w:cs="Arial"/>
          <w:sz w:val="20"/>
          <w:szCs w:val="20"/>
          <w:lang w:val="es-ES"/>
        </w:rPr>
        <w:t>`</w:t>
      </w:r>
      <w:r w:rsidRPr="00AE2768">
        <w:rPr>
          <w:rFonts w:ascii="GHEA Grapalat" w:hAnsi="GHEA Grapalat" w:cs="Arial"/>
          <w:szCs w:val="22"/>
          <w:lang w:val="es-ES"/>
        </w:rPr>
        <w:t xml:space="preserve"> </w:t>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r>
      <w:r w:rsidRPr="00AE2768">
        <w:rPr>
          <w:rFonts w:ascii="GHEA Grapalat" w:hAnsi="GHEA Grapalat"/>
          <w:u w:val="single"/>
          <w:lang w:val="es-ES"/>
        </w:rPr>
        <w:tab/>
        <w:t>:</w:t>
      </w:r>
    </w:p>
    <w:p w:rsidR="00B2572B" w:rsidRPr="00AE2768" w:rsidRDefault="00B2572B" w:rsidP="00EF3662">
      <w:pPr>
        <w:jc w:val="both"/>
        <w:rPr>
          <w:rFonts w:ascii="GHEA Grapalat" w:hAnsi="GHEA Grapalat"/>
          <w:sz w:val="10"/>
          <w:szCs w:val="10"/>
          <w:lang w:val="es-ES"/>
        </w:rPr>
      </w:pPr>
      <w:r w:rsidRPr="00AE2768">
        <w:rPr>
          <w:rFonts w:ascii="GHEA Grapalat" w:hAnsi="GHEA Grapalat" w:cs="Sylfaen"/>
          <w:vertAlign w:val="superscript"/>
          <w:lang w:val="es-ES"/>
        </w:rPr>
        <w:t xml:space="preserve">              </w:t>
      </w:r>
      <w:r w:rsidRPr="00AE2768">
        <w:rPr>
          <w:rFonts w:ascii="GHEA Grapalat" w:hAnsi="GHEA Grapalat" w:cs="Arial"/>
          <w:vertAlign w:val="superscript"/>
          <w:lang w:val="es-ES"/>
        </w:rPr>
        <w:t xml:space="preserve">                                                                                                                         էլեկտրոնային փոստի հասցեն</w:t>
      </w: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es-ES"/>
        </w:rPr>
      </w:pPr>
    </w:p>
    <w:p w:rsidR="00B2572B" w:rsidRPr="00AE2768" w:rsidRDefault="00B2572B" w:rsidP="00EF3662">
      <w:pPr>
        <w:jc w:val="right"/>
        <w:rPr>
          <w:rFonts w:ascii="GHEA Grapalat" w:hAnsi="GHEA Grapalat"/>
          <w:sz w:val="10"/>
          <w:szCs w:val="1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գործունեության հասցեն է՝ -------------------------------------------------:</w:t>
      </w:r>
      <w:r w:rsidRPr="00DA0240">
        <w:rPr>
          <w:rFonts w:ascii="GHEA Grapalat" w:hAnsi="GHEA Grapalat"/>
          <w:sz w:val="20"/>
          <w:szCs w:val="20"/>
          <w:lang w:val="es-ES"/>
        </w:rPr>
        <w:t xml:space="preserve">                                     </w:t>
      </w:r>
    </w:p>
    <w:p w:rsidR="003257F0" w:rsidRPr="00DA0240" w:rsidRDefault="003257F0" w:rsidP="003257F0">
      <w:pPr>
        <w:jc w:val="both"/>
        <w:rPr>
          <w:rFonts w:ascii="GHEA Grapalat" w:hAnsi="GHEA Grapalat"/>
          <w:sz w:val="16"/>
          <w:szCs w:val="16"/>
          <w:lang w:val="hy-AM"/>
        </w:rPr>
      </w:pPr>
      <w:r w:rsidRPr="00DA0240">
        <w:rPr>
          <w:rFonts w:ascii="GHEA Grapalat" w:hAnsi="GHEA Grapalat"/>
          <w:sz w:val="16"/>
          <w:szCs w:val="16"/>
          <w:lang w:val="hy-AM"/>
        </w:rPr>
        <w:t xml:space="preserve">                                                                                                      գործունեության հասցեն</w:t>
      </w:r>
    </w:p>
    <w:p w:rsidR="003257F0" w:rsidRPr="00DA0240" w:rsidRDefault="003257F0" w:rsidP="003257F0">
      <w:pPr>
        <w:jc w:val="right"/>
        <w:rPr>
          <w:rFonts w:ascii="GHEA Grapalat" w:hAnsi="GHEA Grapalat"/>
          <w:sz w:val="10"/>
          <w:szCs w:val="10"/>
          <w:lang w:val="hy-AM"/>
        </w:rPr>
      </w:pPr>
    </w:p>
    <w:p w:rsidR="003257F0" w:rsidRPr="00DA0240" w:rsidRDefault="003257F0" w:rsidP="003257F0">
      <w:pPr>
        <w:ind w:firstLine="708"/>
        <w:jc w:val="both"/>
        <w:rPr>
          <w:rFonts w:ascii="GHEA Grapalat" w:hAnsi="GHEA Grapalat" w:cs="Arial"/>
          <w:sz w:val="20"/>
          <w:szCs w:val="20"/>
          <w:lang w:val="hy-AM"/>
        </w:rPr>
      </w:pPr>
    </w:p>
    <w:p w:rsidR="003257F0" w:rsidRPr="00DA0240" w:rsidRDefault="003257F0" w:rsidP="004D5333">
      <w:pPr>
        <w:numPr>
          <w:ilvl w:val="0"/>
          <w:numId w:val="27"/>
        </w:numPr>
        <w:jc w:val="both"/>
        <w:rPr>
          <w:rFonts w:ascii="GHEA Grapalat" w:hAnsi="GHEA Grapalat" w:cs="Arial"/>
          <w:vertAlign w:val="superscript"/>
          <w:lang w:val="es-ES"/>
        </w:rPr>
      </w:pPr>
      <w:r w:rsidRPr="00DA0240">
        <w:rPr>
          <w:rFonts w:ascii="GHEA Grapalat" w:hAnsi="GHEA Grapalat"/>
          <w:sz w:val="20"/>
          <w:szCs w:val="20"/>
          <w:lang w:val="hy-AM"/>
        </w:rPr>
        <w:t>հեռախոսահամարն է՝ -------------------------------------------------:</w:t>
      </w:r>
      <w:r w:rsidRPr="00DA0240">
        <w:rPr>
          <w:rFonts w:ascii="GHEA Grapalat" w:hAnsi="GHEA Grapalat"/>
          <w:sz w:val="20"/>
          <w:szCs w:val="20"/>
          <w:lang w:val="es-ES"/>
        </w:rPr>
        <w:t xml:space="preserve">                                     </w:t>
      </w:r>
    </w:p>
    <w:p w:rsidR="003257F0" w:rsidRPr="00DA0240" w:rsidRDefault="003257F0" w:rsidP="00DA0240">
      <w:pPr>
        <w:ind w:left="3540"/>
        <w:jc w:val="both"/>
        <w:rPr>
          <w:rFonts w:ascii="GHEA Grapalat" w:hAnsi="GHEA Grapalat"/>
          <w:sz w:val="16"/>
          <w:szCs w:val="16"/>
          <w:lang w:val="hy-AM"/>
        </w:rPr>
      </w:pPr>
      <w:r w:rsidRPr="00DA0240">
        <w:rPr>
          <w:rFonts w:ascii="GHEA Grapalat" w:hAnsi="GHEA Grapalat"/>
          <w:sz w:val="16"/>
          <w:szCs w:val="16"/>
          <w:lang w:val="hy-AM"/>
        </w:rPr>
        <w:t>հեռախոսի համարը</w:t>
      </w:r>
    </w:p>
    <w:p w:rsidR="00A5473D" w:rsidRPr="00AE2768" w:rsidRDefault="00A5473D" w:rsidP="004D5333">
      <w:pPr>
        <w:ind w:firstLine="709"/>
        <w:rPr>
          <w:rFonts w:ascii="GHEA Grapalat" w:hAnsi="GHEA Grapalat" w:cs="Arial"/>
          <w:sz w:val="20"/>
          <w:szCs w:val="20"/>
          <w:lang w:val="hy-AM"/>
        </w:rPr>
      </w:pPr>
    </w:p>
    <w:p w:rsidR="00A5473D" w:rsidRPr="00AE2768" w:rsidRDefault="00A5473D" w:rsidP="00975F7E">
      <w:pPr>
        <w:ind w:firstLine="709"/>
        <w:jc w:val="both"/>
        <w:rPr>
          <w:rFonts w:ascii="GHEA Grapalat" w:hAnsi="GHEA Grapalat" w:cs="Arial"/>
          <w:sz w:val="20"/>
          <w:szCs w:val="20"/>
          <w:lang w:val="hy-AM"/>
        </w:rPr>
      </w:pPr>
    </w:p>
    <w:p w:rsidR="006C3873" w:rsidRPr="00AE2768" w:rsidRDefault="006C3873" w:rsidP="00975F7E">
      <w:pPr>
        <w:ind w:firstLine="709"/>
        <w:jc w:val="both"/>
        <w:rPr>
          <w:rFonts w:ascii="GHEA Grapalat" w:hAnsi="GHEA Grapalat"/>
          <w:sz w:val="20"/>
          <w:lang w:val="es-ES"/>
        </w:rPr>
      </w:pPr>
      <w:r w:rsidRPr="00AE2768">
        <w:rPr>
          <w:rFonts w:ascii="GHEA Grapalat" w:hAnsi="GHEA Grapalat" w:cs="Arial"/>
          <w:sz w:val="20"/>
          <w:szCs w:val="20"/>
          <w:lang w:val="es-ES"/>
        </w:rPr>
        <w:t>Սույնով</w:t>
      </w:r>
      <w:r w:rsidRPr="00AE2768">
        <w:rPr>
          <w:rFonts w:ascii="GHEA Grapalat" w:hAnsi="GHEA Grapalat"/>
          <w:sz w:val="20"/>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es-ES"/>
        </w:rPr>
        <w:t xml:space="preserve">                         </w:t>
      </w:r>
      <w:r w:rsidRPr="00AE2768">
        <w:rPr>
          <w:rFonts w:ascii="GHEA Grapalat" w:hAnsi="GHEA Grapalat"/>
          <w:sz w:val="20"/>
          <w:u w:val="single"/>
          <w:lang w:val="hy-AM"/>
        </w:rPr>
        <w:t xml:space="preserve">          </w:t>
      </w:r>
      <w:r w:rsidRPr="00AE2768">
        <w:rPr>
          <w:rFonts w:ascii="GHEA Grapalat" w:hAnsi="GHEA Grapalat"/>
          <w:lang w:val="hy-AM"/>
        </w:rPr>
        <w:t>-</w:t>
      </w:r>
      <w:r w:rsidRPr="00AE2768">
        <w:rPr>
          <w:rFonts w:ascii="GHEA Grapalat" w:hAnsi="GHEA Grapalat" w:cs="Arial"/>
          <w:sz w:val="20"/>
          <w:szCs w:val="20"/>
          <w:lang w:val="es-ES"/>
        </w:rPr>
        <w:t>ն հայտարարում և հավաստում է, որ՝</w:t>
      </w:r>
      <w:r w:rsidRPr="00AE2768">
        <w:rPr>
          <w:rFonts w:ascii="GHEA Grapalat" w:hAnsi="GHEA Grapalat" w:cs="Arial"/>
          <w:lang w:val="hy-AM"/>
        </w:rPr>
        <w:t xml:space="preserve"> </w:t>
      </w:r>
    </w:p>
    <w:p w:rsidR="006C3873" w:rsidRPr="00AE2768" w:rsidRDefault="006C3873" w:rsidP="00975F7E">
      <w:pPr>
        <w:jc w:val="both"/>
        <w:rPr>
          <w:rFonts w:ascii="GHEA Grapalat" w:hAnsi="GHEA Grapalat"/>
          <w:i/>
          <w:sz w:val="16"/>
          <w:vertAlign w:val="superscript"/>
          <w:lang w:val="es-ES"/>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es-ES"/>
        </w:rPr>
        <w:t xml:space="preserve">                                    </w:t>
      </w:r>
      <w:r w:rsidRPr="00AE2768">
        <w:rPr>
          <w:rFonts w:ascii="GHEA Grapalat" w:hAnsi="GHEA Grapalat" w:cs="Sylfaen"/>
          <w:vertAlign w:val="superscript"/>
          <w:lang w:val="hy-AM"/>
        </w:rPr>
        <w:t>մասնակցի անվանում</w:t>
      </w:r>
    </w:p>
    <w:p w:rsidR="004B7C30" w:rsidRDefault="006C3873" w:rsidP="00975F7E">
      <w:pPr>
        <w:ind w:firstLine="708"/>
        <w:jc w:val="both"/>
        <w:rPr>
          <w:rFonts w:ascii="GHEA Grapalat" w:hAnsi="GHEA Grapalat" w:cs="Sylfaen"/>
          <w:sz w:val="20"/>
          <w:lang w:val="hy-AM"/>
        </w:rPr>
      </w:pPr>
      <w:r w:rsidRPr="00AE2768">
        <w:rPr>
          <w:rFonts w:ascii="GHEA Grapalat" w:hAnsi="GHEA Grapalat" w:cs="Arial"/>
          <w:sz w:val="20"/>
          <w:szCs w:val="20"/>
          <w:lang w:val="es-ES"/>
        </w:rPr>
        <w:t>1) բավարարում է «</w:t>
      </w:r>
      <w:r w:rsidR="00C27500">
        <w:rPr>
          <w:rFonts w:ascii="GHEA Grapalat" w:hAnsi="GHEA Grapalat" w:cs="Arial"/>
          <w:sz w:val="20"/>
          <w:szCs w:val="20"/>
          <w:lang w:val="es-ES"/>
        </w:rPr>
        <w:t>ԿՄՔՀ-ԱՄ-ԳՀԱՊՁԲ-20/01</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հրավերով սահմանված մասնակցության իրավունքի պահանջներին </w:t>
      </w:r>
      <w:r w:rsidR="00EB07BB" w:rsidRPr="00AE2768">
        <w:rPr>
          <w:rFonts w:ascii="GHEA Grapalat" w:hAnsi="GHEA Grapalat" w:cs="Arial"/>
          <w:sz w:val="20"/>
          <w:szCs w:val="20"/>
          <w:lang w:val="hy-AM"/>
        </w:rPr>
        <w:t xml:space="preserve"> և </w:t>
      </w:r>
      <w:r w:rsidR="00361308" w:rsidRPr="00AE2768">
        <w:rPr>
          <w:rFonts w:ascii="GHEA Grapalat" w:hAnsi="GHEA Grapalat" w:cs="Sylfaen"/>
          <w:sz w:val="20"/>
          <w:lang w:val="hy-AM"/>
        </w:rPr>
        <w:t>պարտավորվում</w:t>
      </w:r>
      <w:r w:rsidR="00EB07BB" w:rsidRPr="00AE2768">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AE2768">
        <w:rPr>
          <w:rFonts w:ascii="GHEA Grapalat" w:hAnsi="GHEA Grapalat" w:cs="Sylfaen"/>
          <w:sz w:val="20"/>
          <w:lang w:val="hy-AM"/>
        </w:rPr>
        <w:t>նել</w:t>
      </w:r>
      <w:r w:rsidR="00EB07BB" w:rsidRPr="00AE2768">
        <w:rPr>
          <w:rFonts w:ascii="GHEA Grapalat" w:hAnsi="GHEA Grapalat" w:cs="Sylfaen"/>
          <w:sz w:val="20"/>
          <w:lang w:val="hy-AM"/>
        </w:rPr>
        <w:t xml:space="preserve"> գնային առաջարկի չափով որակավորման ապահովում</w:t>
      </w:r>
      <w:r w:rsidR="00E97AB0" w:rsidRPr="000D08B4">
        <w:rPr>
          <w:rFonts w:ascii="GHEA Grapalat" w:hAnsi="GHEA Grapalat" w:cs="Sylfaen"/>
          <w:sz w:val="20"/>
          <w:lang w:val="es-ES"/>
        </w:rPr>
        <w:t>.</w:t>
      </w:r>
      <w:r w:rsidR="00EB07BB" w:rsidRPr="00AE2768">
        <w:rPr>
          <w:rFonts w:ascii="GHEA Grapalat" w:hAnsi="GHEA Grapalat" w:cs="Sylfaen"/>
          <w:sz w:val="20"/>
          <w:lang w:val="hy-AM"/>
        </w:rPr>
        <w:t xml:space="preserve"> </w:t>
      </w:r>
    </w:p>
    <w:p w:rsidR="006C3873" w:rsidRPr="00AE2768" w:rsidRDefault="00887807" w:rsidP="00975F7E">
      <w:pPr>
        <w:ind w:firstLine="708"/>
        <w:jc w:val="both"/>
        <w:rPr>
          <w:rFonts w:ascii="GHEA Grapalat" w:hAnsi="GHEA Grapalat" w:cs="Arial"/>
          <w:sz w:val="22"/>
          <w:szCs w:val="22"/>
          <w:lang w:val="es-ES"/>
        </w:rPr>
      </w:pPr>
      <w:r w:rsidRPr="00AE2768">
        <w:rPr>
          <w:rFonts w:ascii="GHEA Grapalat" w:hAnsi="GHEA Grapalat" w:cs="Arial"/>
          <w:sz w:val="20"/>
          <w:szCs w:val="20"/>
          <w:lang w:val="hy-AM"/>
        </w:rPr>
        <w:t>2</w:t>
      </w:r>
      <w:r w:rsidR="006C3873" w:rsidRPr="00AE2768">
        <w:rPr>
          <w:rFonts w:ascii="GHEA Grapalat" w:hAnsi="GHEA Grapalat" w:cs="Arial"/>
          <w:sz w:val="20"/>
          <w:szCs w:val="20"/>
          <w:lang w:val="es-ES"/>
        </w:rPr>
        <w:t xml:space="preserve">) </w:t>
      </w:r>
      <w:r w:rsidR="006C3873" w:rsidRPr="00AE2768">
        <w:rPr>
          <w:rFonts w:ascii="GHEA Grapalat" w:hAnsi="GHEA Grapalat"/>
          <w:lang w:val="es-ES"/>
        </w:rPr>
        <w:t>«</w:t>
      </w:r>
      <w:r w:rsidR="00C27500">
        <w:rPr>
          <w:rFonts w:ascii="GHEA Grapalat" w:hAnsi="GHEA Grapalat" w:cs="Sylfaen"/>
          <w:sz w:val="22"/>
          <w:szCs w:val="22"/>
          <w:lang w:val="hy-AM"/>
        </w:rPr>
        <w:t>ԿՄՔՀ-ԱՄ-ԳՀԱՊՁԲ-20/01</w:t>
      </w:r>
      <w:r w:rsidR="006C3873" w:rsidRPr="00AE2768">
        <w:rPr>
          <w:rFonts w:ascii="GHEA Grapalat" w:hAnsi="GHEA Grapalat"/>
          <w:lang w:val="es-ES"/>
        </w:rPr>
        <w:t>»</w:t>
      </w:r>
      <w:r w:rsidR="006C3873" w:rsidRPr="00AE2768">
        <w:rPr>
          <w:rFonts w:ascii="GHEA Grapalat" w:hAnsi="GHEA Grapalat" w:cs="Sylfaen"/>
          <w:sz w:val="22"/>
          <w:szCs w:val="22"/>
          <w:lang w:val="hy-AM"/>
        </w:rPr>
        <w:t xml:space="preserve">*  </w:t>
      </w:r>
      <w:r w:rsidR="006C3873"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006C3873" w:rsidRPr="00AE2768">
        <w:rPr>
          <w:rFonts w:ascii="GHEA Grapalat" w:hAnsi="GHEA Grapalat" w:cs="Arial"/>
          <w:sz w:val="20"/>
          <w:szCs w:val="20"/>
          <w:lang w:val="es-ES"/>
        </w:rPr>
        <w:t>ին մասնակցելու շրջանակում`</w:t>
      </w:r>
      <w:r w:rsidR="006C3873" w:rsidRPr="00AE2768">
        <w:rPr>
          <w:rFonts w:ascii="GHEA Grapalat" w:hAnsi="GHEA Grapalat" w:cs="Sylfaen"/>
          <w:sz w:val="22"/>
          <w:szCs w:val="22"/>
          <w:lang w:val="es-ES"/>
        </w:rPr>
        <w:t xml:space="preserve">  </w:t>
      </w:r>
    </w:p>
    <w:p w:rsidR="006C3873" w:rsidRPr="00AE2768" w:rsidRDefault="006C3873" w:rsidP="00975F7E">
      <w:pPr>
        <w:numPr>
          <w:ilvl w:val="0"/>
          <w:numId w:val="18"/>
        </w:numPr>
        <w:ind w:left="0" w:firstLine="720"/>
        <w:jc w:val="both"/>
        <w:rPr>
          <w:rFonts w:ascii="GHEA Grapalat" w:hAnsi="GHEA Grapalat" w:cs="Arial"/>
          <w:sz w:val="20"/>
          <w:szCs w:val="20"/>
          <w:lang w:val="es-ES"/>
        </w:rPr>
      </w:pPr>
      <w:r w:rsidRPr="00AE2768">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C3873" w:rsidRPr="00AE2768" w:rsidRDefault="006C3873" w:rsidP="00975F7E">
      <w:pPr>
        <w:numPr>
          <w:ilvl w:val="0"/>
          <w:numId w:val="18"/>
        </w:numPr>
        <w:ind w:left="0" w:firstLine="720"/>
        <w:jc w:val="both"/>
        <w:rPr>
          <w:rFonts w:ascii="GHEA Grapalat" w:hAnsi="GHEA Grapalat"/>
          <w:sz w:val="22"/>
          <w:szCs w:val="22"/>
          <w:lang w:val="es-ES"/>
        </w:rPr>
      </w:pPr>
      <w:r w:rsidRPr="00AE2768">
        <w:rPr>
          <w:rFonts w:ascii="GHEA Grapalat" w:hAnsi="GHEA Grapalat" w:cs="Arial"/>
          <w:sz w:val="20"/>
          <w:szCs w:val="20"/>
          <w:lang w:val="es-ES"/>
        </w:rPr>
        <w:lastRenderedPageBreak/>
        <w:t>բացակայում է հրավերով սահմանված`</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00975F7E" w:rsidRPr="00AE2768">
        <w:rPr>
          <w:rFonts w:ascii="GHEA Grapalat" w:hAnsi="GHEA Grapalat"/>
          <w:sz w:val="22"/>
          <w:szCs w:val="22"/>
          <w:u w:val="single"/>
          <w:lang w:val="es-ES"/>
        </w:rPr>
        <w:tab/>
      </w:r>
      <w:r w:rsidR="00975F7E" w:rsidRPr="00AE2768">
        <w:rPr>
          <w:rFonts w:ascii="GHEA Grapalat" w:hAnsi="GHEA Grapalat"/>
          <w:sz w:val="22"/>
          <w:szCs w:val="22"/>
          <w:u w:val="single"/>
          <w:lang w:val="es-ES"/>
        </w:rPr>
        <w:tab/>
      </w:r>
      <w:r w:rsidRPr="00AE2768">
        <w:rPr>
          <w:rFonts w:ascii="GHEA Grapalat" w:hAnsi="GHEA Grapalat" w:cs="Arial"/>
          <w:sz w:val="20"/>
          <w:szCs w:val="20"/>
          <w:lang w:val="es-ES"/>
        </w:rPr>
        <w:t>-ին</w:t>
      </w:r>
      <w:r w:rsidRPr="00AE2768">
        <w:rPr>
          <w:rFonts w:ascii="GHEA Grapalat" w:hAnsi="GHEA Grapalat"/>
          <w:sz w:val="22"/>
          <w:szCs w:val="22"/>
          <w:lang w:val="es-ES"/>
        </w:rPr>
        <w:t xml:space="preserve"> </w:t>
      </w:r>
    </w:p>
    <w:p w:rsidR="006C3873" w:rsidRPr="00AE2768" w:rsidRDefault="006C3873" w:rsidP="00975F7E">
      <w:pPr>
        <w:jc w:val="both"/>
        <w:rPr>
          <w:rFonts w:ascii="GHEA Grapalat" w:hAnsi="GHEA Grapalat" w:cs="Arial"/>
          <w:vertAlign w:val="superscript"/>
          <w:lang w:val="hy-AM"/>
        </w:rPr>
      </w:pPr>
      <w:r w:rsidRPr="00AE2768">
        <w:rPr>
          <w:rFonts w:ascii="GHEA Grapalat" w:hAnsi="GHEA Grapalat"/>
          <w:vertAlign w:val="superscript"/>
          <w:lang w:val="es-ES"/>
        </w:rPr>
        <w:t xml:space="preserve"> </w:t>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r>
      <w:r w:rsidRPr="00AE2768">
        <w:rPr>
          <w:rFonts w:ascii="GHEA Grapalat" w:hAnsi="GHEA Grapalat"/>
          <w:vertAlign w:val="superscript"/>
          <w:lang w:val="es-ES"/>
        </w:rPr>
        <w:tab/>
        <w:t xml:space="preserve">      </w:t>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r w:rsidRPr="00AE2768">
        <w:rPr>
          <w:rFonts w:ascii="GHEA Grapalat" w:hAnsi="GHEA Grapalat" w:cs="Arial"/>
          <w:vertAlign w:val="superscript"/>
          <w:lang w:val="hy-AM"/>
        </w:rPr>
        <w:t xml:space="preserve"> </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փոխկապակցված անձանց և (կամ)</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w:t>
      </w:r>
      <w:r w:rsidRPr="00AE2768">
        <w:rPr>
          <w:rFonts w:ascii="GHEA Grapalat" w:hAnsi="GHEA Grapalat"/>
          <w:sz w:val="22"/>
          <w:szCs w:val="22"/>
          <w:u w:val="single"/>
          <w:lang w:val="es-ES"/>
        </w:rPr>
        <w:t xml:space="preserve">  </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6C3873" w:rsidRPr="00AE2768" w:rsidRDefault="006C3873" w:rsidP="00975F7E">
      <w:pPr>
        <w:jc w:val="both"/>
        <w:rPr>
          <w:rFonts w:ascii="GHEA Grapalat" w:hAnsi="GHEA Grapalat"/>
          <w:sz w:val="22"/>
          <w:szCs w:val="22"/>
          <w:u w:val="single"/>
          <w:lang w:val="es-ES"/>
        </w:rPr>
      </w:pPr>
      <w:r w:rsidRPr="00AE2768">
        <w:rPr>
          <w:rFonts w:ascii="GHEA Grapalat" w:hAnsi="GHEA Grapalat" w:cs="Arial"/>
          <w:sz w:val="20"/>
          <w:szCs w:val="20"/>
          <w:lang w:val="es-ES"/>
        </w:rPr>
        <w:t>կողմից հիմնադրված կամ ավելի քան հիսուն տոկոս</w:t>
      </w:r>
      <w:r w:rsidRPr="00AE2768">
        <w:rPr>
          <w:rFonts w:ascii="GHEA Grapalat" w:hAnsi="GHEA Grapalat"/>
          <w:sz w:val="22"/>
          <w:szCs w:val="22"/>
          <w:lang w:val="es-ES"/>
        </w:rPr>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r>
      <w:r w:rsidRPr="00AE2768">
        <w:rPr>
          <w:rFonts w:ascii="GHEA Grapalat" w:hAnsi="GHEA Grapalat"/>
          <w:sz w:val="22"/>
          <w:szCs w:val="22"/>
          <w:u w:val="single"/>
          <w:lang w:val="es-ES"/>
        </w:rPr>
        <w:tab/>
        <w:t xml:space="preserve">                   </w:t>
      </w:r>
      <w:r w:rsidRPr="00AE2768">
        <w:rPr>
          <w:rFonts w:ascii="GHEA Grapalat" w:hAnsi="GHEA Grapalat" w:cs="Arial"/>
          <w:sz w:val="20"/>
          <w:szCs w:val="20"/>
          <w:lang w:val="es-ES"/>
        </w:rPr>
        <w:t>-ին</w:t>
      </w:r>
    </w:p>
    <w:p w:rsidR="006C3873" w:rsidRPr="00AE2768" w:rsidRDefault="006C3873" w:rsidP="00975F7E">
      <w:pPr>
        <w:jc w:val="both"/>
        <w:rPr>
          <w:rFonts w:ascii="GHEA Grapalat" w:hAnsi="GHEA Grapalat"/>
          <w:sz w:val="22"/>
          <w:szCs w:val="22"/>
          <w:lang w:val="es-ES"/>
        </w:rPr>
      </w:pPr>
      <w:r w:rsidRPr="00AE2768">
        <w:rPr>
          <w:rFonts w:ascii="GHEA Grapalat" w:hAnsi="GHEA Grapalat" w:cs="Sylfaen"/>
          <w:vertAlign w:val="superscript"/>
          <w:lang w:val="es-ES"/>
        </w:rPr>
        <w:t xml:space="preserve">                                                                     </w:t>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6C3873" w:rsidRPr="00AE2768" w:rsidRDefault="006C3873" w:rsidP="00975F7E">
      <w:pPr>
        <w:jc w:val="both"/>
        <w:rPr>
          <w:rFonts w:ascii="GHEA Grapalat" w:hAnsi="GHEA Grapalat" w:cs="Arial"/>
          <w:sz w:val="20"/>
          <w:szCs w:val="20"/>
          <w:lang w:val="es-ES"/>
        </w:rPr>
      </w:pPr>
      <w:r w:rsidRPr="00AE2768">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C3873" w:rsidRPr="00AE2768" w:rsidRDefault="006C3873" w:rsidP="00975F7E">
      <w:pPr>
        <w:numPr>
          <w:ilvl w:val="0"/>
          <w:numId w:val="18"/>
        </w:numPr>
        <w:ind w:left="0" w:firstLine="720"/>
        <w:jc w:val="both"/>
        <w:rPr>
          <w:rFonts w:ascii="GHEA Grapalat" w:hAnsi="GHEA Grapalat" w:cs="Sylfaen"/>
          <w:sz w:val="20"/>
          <w:lang w:val="es-ES"/>
        </w:rPr>
      </w:pPr>
      <w:r w:rsidRPr="00AE2768">
        <w:rPr>
          <w:rFonts w:ascii="GHEA Grapalat" w:hAnsi="GHEA Grapalat" w:cs="Arial"/>
          <w:sz w:val="20"/>
          <w:szCs w:val="20"/>
          <w:lang w:val="es-ES"/>
        </w:rPr>
        <w:t>ստորև ներկայացնում է հայտը ներկայացնելու օրվա դրությամբ ա</w:t>
      </w:r>
      <w:r w:rsidRPr="00AE2768">
        <w:rPr>
          <w:rFonts w:ascii="GHEA Grapalat" w:hAnsi="GHEA Grapalat" w:cs="Sylfaen"/>
          <w:sz w:val="20"/>
        </w:rPr>
        <w:t>յն</w:t>
      </w:r>
      <w:r w:rsidRPr="00AE2768">
        <w:rPr>
          <w:rFonts w:ascii="GHEA Grapalat" w:hAnsi="GHEA Grapalat" w:cs="Sylfaen"/>
          <w:sz w:val="20"/>
          <w:lang w:val="es-ES"/>
        </w:rPr>
        <w:t xml:space="preserve"> </w:t>
      </w:r>
      <w:r w:rsidRPr="00AE2768">
        <w:rPr>
          <w:rFonts w:ascii="GHEA Grapalat" w:hAnsi="GHEA Grapalat" w:cs="Sylfaen"/>
          <w:sz w:val="20"/>
        </w:rPr>
        <w:t>ֆիզիկական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ուղղակի</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անուղղակի</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կանոնադրական</w:t>
      </w:r>
      <w:r w:rsidRPr="00AE2768">
        <w:rPr>
          <w:rFonts w:ascii="GHEA Grapalat" w:hAnsi="GHEA Grapalat" w:cs="Sylfaen"/>
          <w:sz w:val="20"/>
          <w:lang w:val="es-ES"/>
        </w:rPr>
        <w:t xml:space="preserve"> </w:t>
      </w:r>
      <w:r w:rsidRPr="00AE2768">
        <w:rPr>
          <w:rFonts w:ascii="GHEA Grapalat" w:hAnsi="GHEA Grapalat" w:cs="Sylfaen"/>
          <w:sz w:val="20"/>
        </w:rPr>
        <w:t>կապիտալում</w:t>
      </w:r>
      <w:r w:rsidRPr="00AE2768">
        <w:rPr>
          <w:rFonts w:ascii="GHEA Grapalat" w:hAnsi="GHEA Grapalat" w:cs="Sylfaen"/>
          <w:sz w:val="20"/>
          <w:lang w:val="es-ES"/>
        </w:rPr>
        <w:t xml:space="preserve"> </w:t>
      </w:r>
      <w:r w:rsidRPr="00AE2768">
        <w:rPr>
          <w:rFonts w:ascii="GHEA Grapalat" w:hAnsi="GHEA Grapalat" w:cs="Sylfaen"/>
          <w:sz w:val="20"/>
        </w:rPr>
        <w:t>քվեարկող</w:t>
      </w:r>
      <w:r w:rsidRPr="00AE2768">
        <w:rPr>
          <w:rFonts w:ascii="GHEA Grapalat" w:hAnsi="GHEA Grapalat" w:cs="Sylfaen"/>
          <w:sz w:val="20"/>
          <w:lang w:val="es-ES"/>
        </w:rPr>
        <w:t xml:space="preserve"> </w:t>
      </w:r>
      <w:r w:rsidRPr="00AE2768">
        <w:rPr>
          <w:rFonts w:ascii="GHEA Grapalat" w:hAnsi="GHEA Grapalat" w:cs="Sylfaen"/>
          <w:sz w:val="20"/>
        </w:rPr>
        <w:t>բաժնետոմսերի</w:t>
      </w:r>
      <w:r w:rsidRPr="00AE2768">
        <w:rPr>
          <w:rFonts w:ascii="GHEA Grapalat" w:hAnsi="GHEA Grapalat" w:cs="Sylfaen"/>
          <w:sz w:val="20"/>
          <w:lang w:val="es-ES"/>
        </w:rPr>
        <w:t xml:space="preserve"> (</w:t>
      </w:r>
      <w:r w:rsidRPr="00AE2768">
        <w:rPr>
          <w:rFonts w:ascii="GHEA Grapalat" w:hAnsi="GHEA Grapalat" w:cs="Sylfaen"/>
          <w:sz w:val="20"/>
        </w:rPr>
        <w:t>բաժնեմասերի</w:t>
      </w:r>
      <w:r w:rsidRPr="00AE2768">
        <w:rPr>
          <w:rFonts w:ascii="GHEA Grapalat" w:hAnsi="GHEA Grapalat" w:cs="Sylfaen"/>
          <w:sz w:val="20"/>
          <w:lang w:val="es-ES"/>
        </w:rPr>
        <w:t xml:space="preserve">, </w:t>
      </w:r>
      <w:r w:rsidRPr="00AE2768">
        <w:rPr>
          <w:rFonts w:ascii="GHEA Grapalat" w:hAnsi="GHEA Grapalat" w:cs="Sylfaen"/>
          <w:sz w:val="20"/>
        </w:rPr>
        <w:t>փայերի</w:t>
      </w:r>
      <w:r w:rsidRPr="00AE2768">
        <w:rPr>
          <w:rFonts w:ascii="GHEA Grapalat" w:hAnsi="GHEA Grapalat" w:cs="Sylfaen"/>
          <w:sz w:val="20"/>
          <w:lang w:val="es-ES"/>
        </w:rPr>
        <w:t xml:space="preserve">) </w:t>
      </w:r>
      <w:r w:rsidRPr="00AE2768">
        <w:rPr>
          <w:rFonts w:ascii="GHEA Grapalat" w:hAnsi="GHEA Grapalat" w:cs="Sylfaen"/>
          <w:sz w:val="20"/>
        </w:rPr>
        <w:t>ավել</w:t>
      </w:r>
      <w:r w:rsidRPr="00AE2768">
        <w:rPr>
          <w:rFonts w:ascii="GHEA Grapalat" w:hAnsi="GHEA Grapalat" w:cs="Sylfaen"/>
          <w:sz w:val="20"/>
          <w:lang w:val="es-ES"/>
        </w:rPr>
        <w:t xml:space="preserve"> </w:t>
      </w:r>
      <w:r w:rsidRPr="00AE2768">
        <w:rPr>
          <w:rFonts w:ascii="GHEA Grapalat" w:hAnsi="GHEA Grapalat" w:cs="Sylfaen"/>
          <w:sz w:val="20"/>
        </w:rPr>
        <w:t>քան</w:t>
      </w:r>
      <w:r w:rsidRPr="00AE2768">
        <w:rPr>
          <w:rFonts w:ascii="GHEA Grapalat" w:hAnsi="GHEA Grapalat" w:cs="Sylfaen"/>
          <w:sz w:val="20"/>
          <w:lang w:val="es-ES"/>
        </w:rPr>
        <w:t xml:space="preserve"> </w:t>
      </w:r>
      <w:r w:rsidRPr="00AE2768">
        <w:rPr>
          <w:rFonts w:ascii="GHEA Grapalat" w:hAnsi="GHEA Grapalat" w:cs="Sylfaen"/>
          <w:sz w:val="20"/>
        </w:rPr>
        <w:t>տաս</w:t>
      </w:r>
      <w:r w:rsidRPr="00AE2768">
        <w:rPr>
          <w:rFonts w:ascii="GHEA Grapalat" w:hAnsi="GHEA Grapalat" w:cs="Sylfaen"/>
          <w:sz w:val="20"/>
          <w:lang w:val="es-ES"/>
        </w:rPr>
        <w:t xml:space="preserve"> </w:t>
      </w:r>
      <w:r w:rsidRPr="00AE2768">
        <w:rPr>
          <w:rFonts w:ascii="GHEA Grapalat" w:hAnsi="GHEA Grapalat" w:cs="Sylfaen"/>
          <w:sz w:val="20"/>
        </w:rPr>
        <w:t>տոկոսը</w:t>
      </w:r>
      <w:r w:rsidRPr="00AE2768">
        <w:rPr>
          <w:rFonts w:ascii="GHEA Grapalat" w:hAnsi="GHEA Grapalat" w:cs="Sylfaen"/>
          <w:sz w:val="20"/>
          <w:lang w:val="es-ES"/>
        </w:rPr>
        <w:t xml:space="preserve">, </w:t>
      </w:r>
      <w:r w:rsidRPr="00AE2768">
        <w:rPr>
          <w:rFonts w:ascii="GHEA Grapalat" w:hAnsi="GHEA Grapalat" w:cs="Sylfaen"/>
          <w:sz w:val="20"/>
        </w:rPr>
        <w:t>ներառյալ</w:t>
      </w:r>
      <w:r w:rsidRPr="00AE2768">
        <w:rPr>
          <w:rFonts w:ascii="GHEA Grapalat" w:hAnsi="GHEA Grapalat" w:cs="Sylfaen"/>
          <w:sz w:val="20"/>
          <w:lang w:val="es-ES"/>
        </w:rPr>
        <w:t xml:space="preserve"> </w:t>
      </w:r>
      <w:r w:rsidRPr="00AE2768">
        <w:rPr>
          <w:rFonts w:ascii="GHEA Grapalat" w:hAnsi="GHEA Grapalat" w:cs="Sylfaen"/>
          <w:sz w:val="20"/>
        </w:rPr>
        <w:t>ըստ</w:t>
      </w:r>
      <w:r w:rsidRPr="00AE2768">
        <w:rPr>
          <w:rFonts w:ascii="GHEA Grapalat" w:hAnsi="GHEA Grapalat" w:cs="Sylfaen"/>
          <w:sz w:val="20"/>
          <w:lang w:val="es-ES"/>
        </w:rPr>
        <w:t xml:space="preserve"> </w:t>
      </w:r>
      <w:r w:rsidRPr="00AE2768">
        <w:rPr>
          <w:rFonts w:ascii="GHEA Grapalat" w:hAnsi="GHEA Grapalat" w:cs="Sylfaen"/>
          <w:sz w:val="20"/>
        </w:rPr>
        <w:t>ներկայացնողի</w:t>
      </w:r>
      <w:r w:rsidRPr="00AE2768">
        <w:rPr>
          <w:rFonts w:ascii="GHEA Grapalat" w:hAnsi="GHEA Grapalat" w:cs="Sylfaen"/>
          <w:sz w:val="20"/>
          <w:lang w:val="es-ES"/>
        </w:rPr>
        <w:t xml:space="preserve"> </w:t>
      </w:r>
      <w:r w:rsidRPr="00AE2768">
        <w:rPr>
          <w:rFonts w:ascii="GHEA Grapalat" w:hAnsi="GHEA Grapalat" w:cs="Sylfaen"/>
          <w:sz w:val="20"/>
        </w:rPr>
        <w:t>բաժնետոմսերը</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այն</w:t>
      </w:r>
      <w:r w:rsidRPr="00AE2768">
        <w:rPr>
          <w:rFonts w:ascii="GHEA Grapalat" w:hAnsi="GHEA Grapalat" w:cs="Sylfaen"/>
          <w:sz w:val="20"/>
          <w:lang w:val="es-ES"/>
        </w:rPr>
        <w:t xml:space="preserve"> </w:t>
      </w:r>
      <w:r w:rsidRPr="00AE2768">
        <w:rPr>
          <w:rFonts w:ascii="GHEA Grapalat" w:hAnsi="GHEA Grapalat" w:cs="Sylfaen"/>
          <w:sz w:val="20"/>
        </w:rPr>
        <w:t>անձի</w:t>
      </w:r>
      <w:r w:rsidRPr="00AE2768">
        <w:rPr>
          <w:rFonts w:ascii="GHEA Grapalat" w:hAnsi="GHEA Grapalat" w:cs="Sylfaen"/>
          <w:sz w:val="20"/>
          <w:lang w:val="es-ES"/>
        </w:rPr>
        <w:t xml:space="preserve"> (</w:t>
      </w:r>
      <w:r w:rsidRPr="00AE2768">
        <w:rPr>
          <w:rFonts w:ascii="GHEA Grapalat" w:hAnsi="GHEA Grapalat" w:cs="Sylfaen"/>
          <w:sz w:val="20"/>
        </w:rPr>
        <w:t>անձանց</w:t>
      </w:r>
      <w:r w:rsidRPr="00AE2768">
        <w:rPr>
          <w:rFonts w:ascii="GHEA Grapalat" w:hAnsi="GHEA Grapalat" w:cs="Sylfaen"/>
          <w:sz w:val="20"/>
          <w:lang w:val="es-ES"/>
        </w:rPr>
        <w:t xml:space="preserve">) </w:t>
      </w:r>
      <w:r w:rsidRPr="00AE2768">
        <w:rPr>
          <w:rFonts w:ascii="GHEA Grapalat" w:hAnsi="GHEA Grapalat" w:cs="Sylfaen"/>
          <w:sz w:val="20"/>
        </w:rPr>
        <w:t>տվյալները</w:t>
      </w:r>
      <w:r w:rsidRPr="00AE2768">
        <w:rPr>
          <w:rFonts w:ascii="GHEA Grapalat" w:hAnsi="GHEA Grapalat" w:cs="Sylfaen"/>
          <w:sz w:val="20"/>
          <w:lang w:val="es-ES"/>
        </w:rPr>
        <w:t xml:space="preserve">, </w:t>
      </w:r>
      <w:r w:rsidRPr="00AE2768">
        <w:rPr>
          <w:rFonts w:ascii="GHEA Grapalat" w:hAnsi="GHEA Grapalat" w:cs="Sylfaen"/>
          <w:sz w:val="20"/>
        </w:rPr>
        <w:t>ով</w:t>
      </w:r>
      <w:r w:rsidRPr="00AE2768">
        <w:rPr>
          <w:rFonts w:ascii="GHEA Grapalat" w:hAnsi="GHEA Grapalat" w:cs="Sylfaen"/>
          <w:sz w:val="20"/>
          <w:lang w:val="es-ES"/>
        </w:rPr>
        <w:t xml:space="preserve"> </w:t>
      </w:r>
      <w:r w:rsidRPr="00AE2768">
        <w:rPr>
          <w:rFonts w:ascii="GHEA Grapalat" w:hAnsi="GHEA Grapalat" w:cs="Sylfaen"/>
          <w:sz w:val="20"/>
        </w:rPr>
        <w:t>իրավունք</w:t>
      </w:r>
      <w:r w:rsidRPr="00AE2768">
        <w:rPr>
          <w:rFonts w:ascii="GHEA Grapalat" w:hAnsi="GHEA Grapalat" w:cs="Sylfaen"/>
          <w:sz w:val="20"/>
          <w:lang w:val="es-ES"/>
        </w:rPr>
        <w:t xml:space="preserve"> </w:t>
      </w:r>
      <w:r w:rsidRPr="00AE2768">
        <w:rPr>
          <w:rFonts w:ascii="GHEA Grapalat" w:hAnsi="GHEA Grapalat" w:cs="Sylfaen"/>
          <w:sz w:val="20"/>
        </w:rPr>
        <w:t>ունի</w:t>
      </w:r>
      <w:r w:rsidRPr="00AE2768">
        <w:rPr>
          <w:rFonts w:ascii="GHEA Grapalat" w:hAnsi="GHEA Grapalat" w:cs="Sylfaen"/>
          <w:sz w:val="20"/>
          <w:lang w:val="es-ES"/>
        </w:rPr>
        <w:t xml:space="preserve"> </w:t>
      </w:r>
      <w:r w:rsidRPr="00AE2768">
        <w:rPr>
          <w:rFonts w:ascii="GHEA Grapalat" w:hAnsi="GHEA Grapalat" w:cs="Sylfaen"/>
          <w:sz w:val="20"/>
        </w:rPr>
        <w:t>նշանակելու</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ազատելու</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գործադիր</w:t>
      </w:r>
      <w:r w:rsidRPr="00AE2768">
        <w:rPr>
          <w:rFonts w:ascii="GHEA Grapalat" w:hAnsi="GHEA Grapalat" w:cs="Sylfaen"/>
          <w:sz w:val="20"/>
          <w:lang w:val="es-ES"/>
        </w:rPr>
        <w:t xml:space="preserve"> </w:t>
      </w:r>
      <w:r w:rsidRPr="00AE2768">
        <w:rPr>
          <w:rFonts w:ascii="GHEA Grapalat" w:hAnsi="GHEA Grapalat" w:cs="Sylfaen"/>
          <w:sz w:val="20"/>
        </w:rPr>
        <w:t>մարմնի</w:t>
      </w:r>
      <w:r w:rsidRPr="00AE2768">
        <w:rPr>
          <w:rFonts w:ascii="GHEA Grapalat" w:hAnsi="GHEA Grapalat" w:cs="Sylfaen"/>
          <w:sz w:val="20"/>
          <w:lang w:val="es-ES"/>
        </w:rPr>
        <w:t xml:space="preserve"> </w:t>
      </w:r>
      <w:r w:rsidRPr="00AE2768">
        <w:rPr>
          <w:rFonts w:ascii="GHEA Grapalat" w:hAnsi="GHEA Grapalat" w:cs="Sylfaen"/>
          <w:sz w:val="20"/>
        </w:rPr>
        <w:t>անդամներին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ստանում</w:t>
      </w:r>
      <w:r w:rsidRPr="00AE2768">
        <w:rPr>
          <w:rFonts w:ascii="GHEA Grapalat" w:hAnsi="GHEA Grapalat" w:cs="Sylfaen"/>
          <w:sz w:val="20"/>
          <w:lang w:val="es-ES"/>
        </w:rPr>
        <w:t xml:space="preserve"> </w:t>
      </w:r>
      <w:r w:rsidRPr="00AE2768">
        <w:rPr>
          <w:rFonts w:ascii="GHEA Grapalat" w:hAnsi="GHEA Grapalat" w:cs="Sylfaen"/>
          <w:sz w:val="20"/>
        </w:rPr>
        <w:t>է</w:t>
      </w:r>
      <w:r w:rsidRPr="00AE2768">
        <w:rPr>
          <w:rFonts w:ascii="GHEA Grapalat" w:hAnsi="GHEA Grapalat" w:cs="Sylfaen"/>
          <w:sz w:val="20"/>
          <w:lang w:val="es-ES"/>
        </w:rPr>
        <w:t xml:space="preserve"> </w:t>
      </w:r>
      <w:r w:rsidRPr="00AE2768">
        <w:rPr>
          <w:rFonts w:ascii="GHEA Grapalat" w:hAnsi="GHEA Grapalat" w:cs="Sylfaen"/>
          <w:sz w:val="20"/>
        </w:rPr>
        <w:t>մասնակցի</w:t>
      </w:r>
      <w:r w:rsidRPr="00AE2768">
        <w:rPr>
          <w:rFonts w:ascii="GHEA Grapalat" w:hAnsi="GHEA Grapalat" w:cs="Sylfaen"/>
          <w:sz w:val="20"/>
          <w:lang w:val="es-ES"/>
        </w:rPr>
        <w:t xml:space="preserve"> </w:t>
      </w:r>
      <w:r w:rsidRPr="00AE2768">
        <w:rPr>
          <w:rFonts w:ascii="GHEA Grapalat" w:hAnsi="GHEA Grapalat" w:cs="Sylfaen"/>
          <w:sz w:val="20"/>
        </w:rPr>
        <w:t>կողմից</w:t>
      </w:r>
      <w:r w:rsidRPr="00AE2768">
        <w:rPr>
          <w:rFonts w:ascii="GHEA Grapalat" w:hAnsi="GHEA Grapalat" w:cs="Sylfaen"/>
          <w:sz w:val="20"/>
          <w:lang w:val="es-ES"/>
        </w:rPr>
        <w:t xml:space="preserve"> </w:t>
      </w:r>
      <w:r w:rsidRPr="00AE2768">
        <w:rPr>
          <w:rFonts w:ascii="GHEA Grapalat" w:hAnsi="GHEA Grapalat" w:cs="Sylfaen"/>
          <w:sz w:val="20"/>
        </w:rPr>
        <w:t>իրականացվող</w:t>
      </w:r>
      <w:r w:rsidRPr="00AE2768">
        <w:rPr>
          <w:rFonts w:ascii="GHEA Grapalat" w:hAnsi="GHEA Grapalat" w:cs="Sylfaen"/>
          <w:sz w:val="20"/>
          <w:lang w:val="es-ES"/>
        </w:rPr>
        <w:t xml:space="preserve"> </w:t>
      </w:r>
      <w:r w:rsidRPr="00AE2768">
        <w:rPr>
          <w:rFonts w:ascii="GHEA Grapalat" w:hAnsi="GHEA Grapalat" w:cs="Sylfaen"/>
          <w:sz w:val="20"/>
        </w:rPr>
        <w:t>ձեռնարկատիրական</w:t>
      </w:r>
      <w:r w:rsidRPr="00AE2768">
        <w:rPr>
          <w:rFonts w:ascii="GHEA Grapalat" w:hAnsi="GHEA Grapalat" w:cs="Sylfaen"/>
          <w:sz w:val="20"/>
          <w:lang w:val="es-ES"/>
        </w:rPr>
        <w:t xml:space="preserve"> </w:t>
      </w:r>
      <w:r w:rsidRPr="00AE2768">
        <w:rPr>
          <w:rFonts w:ascii="GHEA Grapalat" w:hAnsi="GHEA Grapalat" w:cs="Sylfaen"/>
          <w:sz w:val="20"/>
        </w:rPr>
        <w:t>կամ</w:t>
      </w:r>
      <w:r w:rsidRPr="00AE2768">
        <w:rPr>
          <w:rFonts w:ascii="GHEA Grapalat" w:hAnsi="GHEA Grapalat" w:cs="Sylfaen"/>
          <w:sz w:val="20"/>
          <w:lang w:val="es-ES"/>
        </w:rPr>
        <w:t xml:space="preserve"> </w:t>
      </w:r>
      <w:r w:rsidRPr="00AE2768">
        <w:rPr>
          <w:rFonts w:ascii="GHEA Grapalat" w:hAnsi="GHEA Grapalat" w:cs="Sylfaen"/>
          <w:sz w:val="20"/>
        </w:rPr>
        <w:t>այլ</w:t>
      </w:r>
      <w:r w:rsidRPr="00AE2768">
        <w:rPr>
          <w:rFonts w:ascii="GHEA Grapalat" w:hAnsi="GHEA Grapalat" w:cs="Sylfaen"/>
          <w:sz w:val="20"/>
          <w:lang w:val="es-ES"/>
        </w:rPr>
        <w:t xml:space="preserve"> </w:t>
      </w:r>
      <w:r w:rsidRPr="00AE2768">
        <w:rPr>
          <w:rFonts w:ascii="GHEA Grapalat" w:hAnsi="GHEA Grapalat" w:cs="Sylfaen"/>
          <w:sz w:val="20"/>
        </w:rPr>
        <w:t>գործունեության</w:t>
      </w:r>
      <w:r w:rsidRPr="00AE2768">
        <w:rPr>
          <w:rFonts w:ascii="GHEA Grapalat" w:hAnsi="GHEA Grapalat" w:cs="Sylfaen"/>
          <w:sz w:val="20"/>
          <w:lang w:val="es-ES"/>
        </w:rPr>
        <w:t xml:space="preserve"> </w:t>
      </w:r>
      <w:r w:rsidRPr="00AE2768">
        <w:rPr>
          <w:rFonts w:ascii="GHEA Grapalat" w:hAnsi="GHEA Grapalat" w:cs="Sylfaen"/>
          <w:sz w:val="20"/>
        </w:rPr>
        <w:t>արդյունքում</w:t>
      </w:r>
      <w:r w:rsidRPr="00AE2768">
        <w:rPr>
          <w:rFonts w:ascii="GHEA Grapalat" w:hAnsi="GHEA Grapalat" w:cs="Sylfaen"/>
          <w:sz w:val="20"/>
          <w:lang w:val="es-ES"/>
        </w:rPr>
        <w:t xml:space="preserve"> </w:t>
      </w:r>
      <w:r w:rsidRPr="00AE2768">
        <w:rPr>
          <w:rFonts w:ascii="GHEA Grapalat" w:hAnsi="GHEA Grapalat" w:cs="Sylfaen"/>
          <w:sz w:val="20"/>
        </w:rPr>
        <w:t>ստացված</w:t>
      </w:r>
      <w:r w:rsidRPr="00AE2768">
        <w:rPr>
          <w:rFonts w:ascii="GHEA Grapalat" w:hAnsi="GHEA Grapalat" w:cs="Sylfaen"/>
          <w:sz w:val="20"/>
          <w:lang w:val="es-ES"/>
        </w:rPr>
        <w:t xml:space="preserve"> </w:t>
      </w:r>
      <w:r w:rsidRPr="00AE2768">
        <w:rPr>
          <w:rFonts w:ascii="GHEA Grapalat" w:hAnsi="GHEA Grapalat" w:cs="Sylfaen"/>
          <w:sz w:val="20"/>
        </w:rPr>
        <w:t>շահույթի</w:t>
      </w:r>
      <w:r w:rsidRPr="00AE2768">
        <w:rPr>
          <w:rFonts w:ascii="GHEA Grapalat" w:hAnsi="GHEA Grapalat" w:cs="Sylfaen"/>
          <w:sz w:val="20"/>
          <w:lang w:val="es-ES"/>
        </w:rPr>
        <w:t xml:space="preserve"> </w:t>
      </w:r>
      <w:r w:rsidRPr="00AE2768">
        <w:rPr>
          <w:rFonts w:ascii="GHEA Grapalat" w:hAnsi="GHEA Grapalat" w:cs="Sylfaen"/>
          <w:sz w:val="20"/>
        </w:rPr>
        <w:t>տասնհինգ</w:t>
      </w:r>
      <w:r w:rsidRPr="00AE2768">
        <w:rPr>
          <w:rFonts w:ascii="GHEA Grapalat" w:hAnsi="GHEA Grapalat" w:cs="Sylfaen"/>
          <w:sz w:val="20"/>
          <w:lang w:val="es-ES"/>
        </w:rPr>
        <w:t xml:space="preserve"> </w:t>
      </w:r>
      <w:r w:rsidRPr="00AE2768">
        <w:rPr>
          <w:rFonts w:ascii="GHEA Grapalat" w:hAnsi="GHEA Grapalat" w:cs="Sylfaen"/>
          <w:sz w:val="20"/>
        </w:rPr>
        <w:t>տոկոսից</w:t>
      </w:r>
      <w:r w:rsidRPr="00AE2768">
        <w:rPr>
          <w:rFonts w:ascii="GHEA Grapalat" w:hAnsi="GHEA Grapalat" w:cs="Sylfaen"/>
          <w:sz w:val="20"/>
          <w:lang w:val="es-ES"/>
        </w:rPr>
        <w:t xml:space="preserve"> </w:t>
      </w:r>
      <w:r w:rsidRPr="00AE2768">
        <w:rPr>
          <w:rFonts w:ascii="GHEA Grapalat" w:hAnsi="GHEA Grapalat" w:cs="Sylfaen"/>
          <w:sz w:val="20"/>
        </w:rPr>
        <w:t>ավելին</w:t>
      </w:r>
      <w:r w:rsidRPr="00AE2768">
        <w:rPr>
          <w:rFonts w:ascii="GHEA Grapalat" w:hAnsi="GHEA Grapalat" w:cs="Sylfaen"/>
          <w:sz w:val="20"/>
          <w:lang w:val="es-ES"/>
        </w:rPr>
        <w:t xml:space="preserve"> (</w:t>
      </w:r>
      <w:r w:rsidRPr="00AE2768">
        <w:rPr>
          <w:rFonts w:ascii="GHEA Grapalat" w:hAnsi="GHEA Grapalat" w:cs="Sylfaen"/>
          <w:sz w:val="20"/>
        </w:rPr>
        <w:t>իրական</w:t>
      </w:r>
      <w:r w:rsidRPr="00AE2768">
        <w:rPr>
          <w:rFonts w:ascii="GHEA Grapalat" w:hAnsi="GHEA Grapalat" w:cs="Sylfaen"/>
          <w:sz w:val="20"/>
          <w:lang w:val="es-ES"/>
        </w:rPr>
        <w:t xml:space="preserve"> </w:t>
      </w:r>
      <w:r w:rsidRPr="00AE2768">
        <w:rPr>
          <w:rFonts w:ascii="GHEA Grapalat" w:hAnsi="GHEA Grapalat" w:cs="Sylfaen"/>
          <w:sz w:val="20"/>
        </w:rPr>
        <w:t>շահառուներ</w:t>
      </w:r>
      <w:r w:rsidRPr="00AE2768">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D14969"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Անունը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Ազգանունը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Հայրանունը</w:t>
            </w: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ՀՀ</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նույնականացման</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քարտի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անձնագրի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կամ</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ՀՀ</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և</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c>
          <w:tcPr>
            <w:tcW w:w="3370" w:type="dxa"/>
          </w:tcPr>
          <w:p w:rsidR="00CE3A99" w:rsidRPr="00AE2768" w:rsidRDefault="00CE3A99" w:rsidP="001635B8">
            <w:pPr>
              <w:pStyle w:val="31"/>
              <w:spacing w:line="240" w:lineRule="auto"/>
              <w:ind w:firstLine="0"/>
              <w:jc w:val="center"/>
              <w:rPr>
                <w:rFonts w:ascii="GHEA Grapalat" w:hAnsi="GHEA Grapalat"/>
                <w:sz w:val="28"/>
                <w:vertAlign w:val="superscript"/>
                <w:lang w:val="es-ES"/>
              </w:rPr>
            </w:pPr>
            <w:r w:rsidRPr="00AE2768">
              <w:rPr>
                <w:rFonts w:ascii="GHEA Grapalat" w:hAnsi="GHEA Grapalat"/>
                <w:sz w:val="28"/>
                <w:vertAlign w:val="superscript"/>
              </w:rPr>
              <w:t>Օտարերկրյա</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քաղաքացիների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համապատասխան</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երկրի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օրենսդրությամբ</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նախատեսված</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անձը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հաստատող</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փաստաթղթի</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տեսակը</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և</w:t>
            </w:r>
            <w:r w:rsidRPr="00AE2768">
              <w:rPr>
                <w:rFonts w:ascii="GHEA Grapalat" w:hAnsi="GHEA Grapalat"/>
                <w:sz w:val="28"/>
                <w:vertAlign w:val="superscript"/>
                <w:lang w:val="es-ES"/>
              </w:rPr>
              <w:t xml:space="preserve"> </w:t>
            </w:r>
            <w:r w:rsidRPr="00AE2768">
              <w:rPr>
                <w:rFonts w:ascii="GHEA Grapalat" w:hAnsi="GHEA Grapalat"/>
                <w:sz w:val="28"/>
                <w:vertAlign w:val="superscript"/>
              </w:rPr>
              <w:t>համարը</w:t>
            </w:r>
            <w:r w:rsidRPr="00AE2768">
              <w:rPr>
                <w:rFonts w:ascii="GHEA Grapalat" w:hAnsi="GHEA Grapalat"/>
                <w:sz w:val="28"/>
                <w:vertAlign w:val="superscript"/>
                <w:lang w:val="es-ES"/>
              </w:rPr>
              <w:t xml:space="preserve"> </w:t>
            </w:r>
          </w:p>
        </w:tc>
      </w:tr>
      <w:tr w:rsidR="00CE3A99" w:rsidRPr="00D14969" w:rsidTr="00CE3A99">
        <w:trPr>
          <w:jc w:val="center"/>
        </w:trPr>
        <w:tc>
          <w:tcPr>
            <w:tcW w:w="2570" w:type="dxa"/>
            <w:vAlign w:val="center"/>
          </w:tcPr>
          <w:p w:rsidR="00CE3A99" w:rsidRPr="00AE2768"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D14969"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r w:rsidR="00CE3A99" w:rsidRPr="00D14969" w:rsidTr="00CE3A99">
        <w:trPr>
          <w:jc w:val="center"/>
        </w:trPr>
        <w:tc>
          <w:tcPr>
            <w:tcW w:w="257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rsidR="00CE3A99" w:rsidRPr="00AE2768" w:rsidRDefault="00CE3A99" w:rsidP="001635B8">
            <w:pPr>
              <w:pStyle w:val="31"/>
              <w:spacing w:line="240" w:lineRule="auto"/>
              <w:ind w:firstLine="0"/>
              <w:jc w:val="center"/>
              <w:rPr>
                <w:rFonts w:ascii="GHEA Grapalat" w:hAnsi="GHEA Grapalat"/>
                <w:sz w:val="26"/>
                <w:vertAlign w:val="superscript"/>
                <w:lang w:val="es-ES"/>
              </w:rPr>
            </w:pPr>
          </w:p>
        </w:tc>
      </w:tr>
    </w:tbl>
    <w:p w:rsidR="006C3873" w:rsidRPr="00AE2768" w:rsidRDefault="006C3873" w:rsidP="006C3873">
      <w:pPr>
        <w:jc w:val="right"/>
        <w:rPr>
          <w:rFonts w:ascii="GHEA Grapalat" w:hAnsi="GHEA Grapalat"/>
          <w:sz w:val="10"/>
          <w:szCs w:val="10"/>
          <w:lang w:val="es-ES"/>
        </w:rPr>
      </w:pPr>
    </w:p>
    <w:p w:rsidR="00E97AB0" w:rsidRPr="00AE2768" w:rsidRDefault="00E97AB0" w:rsidP="00CE3A99">
      <w:pPr>
        <w:ind w:firstLine="708"/>
        <w:jc w:val="both"/>
        <w:rPr>
          <w:rFonts w:ascii="GHEA Grapalat" w:hAnsi="GHEA Grapalat"/>
          <w:sz w:val="20"/>
          <w:lang w:val="es-ES"/>
        </w:rPr>
      </w:pPr>
      <w:r w:rsidRPr="00AE2768">
        <w:rPr>
          <w:rFonts w:ascii="GHEA Grapalat" w:hAnsi="GHEA Grapalat"/>
          <w:sz w:val="20"/>
          <w:lang w:val="es-ES"/>
        </w:rPr>
        <w:t xml:space="preserve">Կից ներկայացվում է </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 xml:space="preserve"> կողմից առաջարկվող </w:t>
      </w:r>
    </w:p>
    <w:p w:rsidR="00E97AB0" w:rsidRPr="00AE2768" w:rsidRDefault="00E97AB0" w:rsidP="00E97AB0">
      <w:pPr>
        <w:jc w:val="both"/>
        <w:rPr>
          <w:rFonts w:ascii="GHEA Grapalat" w:hAnsi="GHEA Grapalat"/>
          <w:sz w:val="22"/>
          <w:szCs w:val="22"/>
          <w:lang w:val="es-ES"/>
        </w:rPr>
      </w:pP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cs="Sylfaen"/>
          <w:vertAlign w:val="superscript"/>
          <w:lang w:val="hy-AM"/>
        </w:rPr>
        <w:t>մասնակցի</w:t>
      </w:r>
      <w:r w:rsidRPr="00AE2768">
        <w:rPr>
          <w:rFonts w:ascii="GHEA Grapalat" w:hAnsi="GHEA Grapalat" w:cs="Arial"/>
          <w:vertAlign w:val="superscript"/>
          <w:lang w:val="hy-AM"/>
        </w:rPr>
        <w:t xml:space="preserve"> </w:t>
      </w:r>
      <w:r w:rsidRPr="00AE2768">
        <w:rPr>
          <w:rFonts w:ascii="GHEA Grapalat" w:hAnsi="GHEA Grapalat" w:cs="Sylfaen"/>
          <w:vertAlign w:val="superscript"/>
          <w:lang w:val="hy-AM"/>
        </w:rPr>
        <w:t>անվանումը</w:t>
      </w:r>
    </w:p>
    <w:p w:rsidR="00E97AB0" w:rsidRPr="00AE2768" w:rsidRDefault="00E97AB0" w:rsidP="00E968EF">
      <w:pPr>
        <w:jc w:val="both"/>
        <w:rPr>
          <w:rFonts w:ascii="GHEA Grapalat" w:hAnsi="GHEA Grapalat"/>
          <w:sz w:val="20"/>
          <w:lang w:val="es-ES"/>
        </w:rPr>
      </w:pPr>
      <w:r w:rsidRPr="00AE2768">
        <w:rPr>
          <w:rFonts w:ascii="GHEA Grapalat" w:hAnsi="GHEA Grapalat"/>
          <w:sz w:val="20"/>
          <w:lang w:val="es-ES"/>
        </w:rPr>
        <w:t>ապրանքի ամբողջական նկարագիրը՝ համաձայն հավելվա</w:t>
      </w:r>
      <w:r w:rsidR="00E968EF" w:rsidRPr="00AE2768">
        <w:rPr>
          <w:rFonts w:ascii="GHEA Grapalat" w:hAnsi="GHEA Grapalat"/>
          <w:sz w:val="20"/>
          <w:lang w:val="es-ES"/>
        </w:rPr>
        <w:t>ծ</w:t>
      </w:r>
      <w:r w:rsidRPr="00AE2768">
        <w:rPr>
          <w:rFonts w:ascii="GHEA Grapalat" w:hAnsi="GHEA Grapalat"/>
          <w:sz w:val="20"/>
          <w:lang w:val="es-ES"/>
        </w:rPr>
        <w:t xml:space="preserve"> 1.1-ի: </w:t>
      </w:r>
    </w:p>
    <w:p w:rsidR="00E97AB0" w:rsidRPr="00AE2768" w:rsidRDefault="00E97AB0" w:rsidP="00CE3A99">
      <w:pPr>
        <w:ind w:firstLine="708"/>
        <w:jc w:val="both"/>
        <w:rPr>
          <w:rFonts w:ascii="GHEA Grapalat" w:hAnsi="GHEA Grapalat"/>
          <w:sz w:val="20"/>
          <w:lang w:val="es-ES"/>
        </w:rPr>
      </w:pPr>
    </w:p>
    <w:p w:rsidR="00E97AB0" w:rsidRPr="00AE2768" w:rsidRDefault="00E97AB0" w:rsidP="00CE3A99">
      <w:pPr>
        <w:ind w:firstLine="708"/>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sz w:val="20"/>
          <w:lang w:val="es-ES"/>
        </w:rPr>
      </w:pPr>
    </w:p>
    <w:p w:rsidR="00B2572B" w:rsidRPr="00AE2768" w:rsidRDefault="00B2572B" w:rsidP="00EF3662">
      <w:pPr>
        <w:jc w:val="both"/>
        <w:rPr>
          <w:rFonts w:ascii="GHEA Grapalat" w:hAnsi="GHEA Grapalat" w:cs="Arial"/>
          <w:sz w:val="20"/>
          <w:vertAlign w:val="superscript"/>
          <w:lang w:val="es-ES"/>
        </w:rPr>
      </w:pPr>
      <w:r w:rsidRPr="00AE2768">
        <w:rPr>
          <w:rFonts w:ascii="GHEA Grapalat" w:hAnsi="GHEA Grapalat"/>
          <w:sz w:val="20"/>
          <w:lang w:val="es-ES"/>
        </w:rPr>
        <w:t xml:space="preserve">   </w:t>
      </w:r>
      <w:r w:rsidRPr="00AE2768">
        <w:rPr>
          <w:rFonts w:ascii="GHEA Grapalat" w:hAnsi="GHEA Grapalat"/>
          <w:sz w:val="20"/>
          <w:lang w:val="hy-AM"/>
        </w:rPr>
        <w:t xml:space="preserve">___________________________________________________ </w:t>
      </w:r>
      <w:r w:rsidRPr="00AE2768">
        <w:rPr>
          <w:rFonts w:ascii="GHEA Grapalat" w:hAnsi="GHEA Grapalat"/>
          <w:sz w:val="20"/>
          <w:lang w:val="hy-AM"/>
        </w:rPr>
        <w:tab/>
        <w:t xml:space="preserve">                _____________</w:t>
      </w:r>
      <w:r w:rsidRPr="00AE2768">
        <w:rPr>
          <w:rFonts w:ascii="GHEA Grapalat" w:hAnsi="GHEA Grapalat"/>
          <w:sz w:val="20"/>
          <w:u w:val="single"/>
          <w:lang w:val="es-ES"/>
        </w:rPr>
        <w:tab/>
      </w:r>
      <w:r w:rsidRPr="00AE2768">
        <w:rPr>
          <w:rFonts w:ascii="GHEA Grapalat" w:hAnsi="GHEA Grapalat"/>
          <w:sz w:val="20"/>
          <w:u w:val="single"/>
          <w:lang w:val="es-ES"/>
        </w:rPr>
        <w:tab/>
      </w:r>
      <w:r w:rsidRPr="00AE2768">
        <w:rPr>
          <w:rFonts w:ascii="GHEA Grapalat" w:hAnsi="GHEA Grapalat"/>
          <w:sz w:val="20"/>
          <w:lang w:val="es-ES"/>
        </w:rPr>
        <w:tab/>
      </w:r>
      <w:r w:rsidRPr="00AE2768">
        <w:rPr>
          <w:rFonts w:ascii="GHEA Grapalat" w:hAnsi="GHEA Grapalat"/>
          <w:sz w:val="20"/>
          <w:lang w:val="es-ES"/>
        </w:rPr>
        <w:tab/>
      </w:r>
      <w:r w:rsidRPr="00AE2768">
        <w:rPr>
          <w:rFonts w:ascii="GHEA Grapalat" w:hAnsi="GHEA Grapalat"/>
          <w:sz w:val="20"/>
          <w:lang w:val="hy-AM"/>
        </w:rPr>
        <w:t xml:space="preserve"> </w:t>
      </w:r>
      <w:r w:rsidRPr="00AE2768">
        <w:rPr>
          <w:rFonts w:ascii="GHEA Grapalat" w:hAnsi="GHEA Grapalat" w:cs="Sylfaen"/>
          <w:sz w:val="20"/>
          <w:vertAlign w:val="superscript"/>
          <w:lang w:val="hy-AM"/>
        </w:rPr>
        <w:t>Մասնակցի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անվանումը</w:t>
      </w:r>
      <w:r w:rsidRPr="00AE2768">
        <w:rPr>
          <w:rFonts w:ascii="GHEA Grapalat" w:hAnsi="GHEA Grapalat" w:cs="Arial"/>
          <w:sz w:val="20"/>
          <w:vertAlign w:val="superscript"/>
          <w:lang w:val="hy-AM"/>
        </w:rPr>
        <w:t xml:space="preserve"> </w:t>
      </w:r>
      <w:r w:rsidRPr="00AE2768">
        <w:rPr>
          <w:rFonts w:ascii="GHEA Grapalat" w:hAnsi="GHEA Grapalat"/>
          <w:sz w:val="20"/>
          <w:vertAlign w:val="superscript"/>
          <w:lang w:val="hy-AM"/>
        </w:rPr>
        <w:t xml:space="preserve"> (</w:t>
      </w:r>
      <w:r w:rsidRPr="00AE2768">
        <w:rPr>
          <w:rFonts w:ascii="GHEA Grapalat" w:hAnsi="GHEA Grapalat" w:cs="Sylfaen"/>
          <w:sz w:val="20"/>
          <w:vertAlign w:val="superscript"/>
          <w:lang w:val="hy-AM"/>
        </w:rPr>
        <w:t>ղեկավարի</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lang w:val="hy-AM"/>
        </w:rPr>
        <w:t>պաշտոնը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rPr>
        <w:t>ա</w:t>
      </w:r>
      <w:r w:rsidRPr="00AE2768">
        <w:rPr>
          <w:rFonts w:ascii="GHEA Grapalat" w:hAnsi="GHEA Grapalat" w:cs="Sylfaen"/>
          <w:sz w:val="20"/>
          <w:vertAlign w:val="superscript"/>
          <w:lang w:val="hy-AM"/>
        </w:rPr>
        <w:t>նուն</w:t>
      </w:r>
      <w:r w:rsidRPr="00AE2768">
        <w:rPr>
          <w:rFonts w:ascii="GHEA Grapalat" w:hAnsi="GHEA Grapalat" w:cs="Arial"/>
          <w:sz w:val="20"/>
          <w:vertAlign w:val="superscript"/>
          <w:lang w:val="hy-AM"/>
        </w:rPr>
        <w:t xml:space="preserve"> </w:t>
      </w:r>
      <w:r w:rsidRPr="00AE2768">
        <w:rPr>
          <w:rFonts w:ascii="GHEA Grapalat" w:hAnsi="GHEA Grapalat" w:cs="Sylfaen"/>
          <w:sz w:val="20"/>
          <w:vertAlign w:val="superscript"/>
        </w:rPr>
        <w:t>ա</w:t>
      </w:r>
      <w:r w:rsidRPr="00AE2768">
        <w:rPr>
          <w:rFonts w:ascii="GHEA Grapalat" w:hAnsi="GHEA Grapalat" w:cs="Sylfaen"/>
          <w:sz w:val="20"/>
          <w:vertAlign w:val="superscript"/>
          <w:lang w:val="hy-AM"/>
        </w:rPr>
        <w:t>զգանունը</w:t>
      </w:r>
      <w:r w:rsidRPr="00AE2768">
        <w:rPr>
          <w:rFonts w:ascii="GHEA Grapalat" w:hAnsi="GHEA Grapalat" w:cs="Arial"/>
          <w:sz w:val="20"/>
          <w:vertAlign w:val="superscript"/>
          <w:lang w:val="hy-AM"/>
        </w:rPr>
        <w:t xml:space="preserve">)                                             </w:t>
      </w:r>
      <w:r w:rsidRPr="00AE2768">
        <w:rPr>
          <w:rFonts w:ascii="GHEA Grapalat" w:hAnsi="GHEA Grapalat" w:cs="Arial"/>
          <w:sz w:val="20"/>
          <w:vertAlign w:val="superscript"/>
          <w:lang w:val="es-ES"/>
        </w:rPr>
        <w:t xml:space="preserve">               </w:t>
      </w:r>
      <w:r w:rsidRPr="00AE2768">
        <w:rPr>
          <w:rFonts w:ascii="GHEA Grapalat" w:hAnsi="GHEA Grapalat" w:cs="Sylfaen"/>
          <w:sz w:val="20"/>
          <w:vertAlign w:val="superscript"/>
          <w:lang w:val="hy-AM"/>
        </w:rPr>
        <w:t>ստորագրությունը</w:t>
      </w:r>
      <w:r w:rsidRPr="00AE2768">
        <w:rPr>
          <w:rFonts w:ascii="GHEA Grapalat" w:hAnsi="GHEA Grapalat" w:cs="Arial"/>
          <w:sz w:val="20"/>
          <w:vertAlign w:val="superscript"/>
          <w:lang w:val="hy-AM"/>
        </w:rPr>
        <w:t>)</w:t>
      </w:r>
    </w:p>
    <w:p w:rsidR="00B2572B" w:rsidRPr="00AE2768" w:rsidRDefault="00B2572B" w:rsidP="00EF3662">
      <w:pPr>
        <w:jc w:val="both"/>
        <w:rPr>
          <w:rFonts w:ascii="GHEA Grapalat" w:hAnsi="GHEA Grapalat" w:cs="Arial"/>
          <w:sz w:val="20"/>
          <w:vertAlign w:val="superscript"/>
          <w:lang w:val="es-ES"/>
        </w:rPr>
      </w:pPr>
    </w:p>
    <w:p w:rsidR="00B2572B" w:rsidRPr="00AE2768" w:rsidRDefault="00B2572B" w:rsidP="00EF3662">
      <w:pPr>
        <w:jc w:val="both"/>
        <w:rPr>
          <w:rFonts w:ascii="GHEA Grapalat" w:hAnsi="GHEA Grapalat"/>
          <w:sz w:val="20"/>
          <w:lang w:val="hy-AM"/>
        </w:rPr>
      </w:pPr>
      <w:r w:rsidRPr="00AE2768">
        <w:rPr>
          <w:rFonts w:ascii="GHEA Grapalat" w:hAnsi="GHEA Grapalat"/>
          <w:sz w:val="20"/>
          <w:lang w:val="hy-AM"/>
        </w:rPr>
        <w:t xml:space="preserve">    </w:t>
      </w:r>
    </w:p>
    <w:p w:rsidR="00B2572B" w:rsidRPr="00AE2768" w:rsidRDefault="00B2572B" w:rsidP="00EF3662">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Style w:val="af6"/>
          <w:rFonts w:ascii="GHEA Grapalat" w:hAnsi="GHEA Grapalat" w:cs="Arial"/>
          <w:color w:val="FFFFFF"/>
          <w:sz w:val="20"/>
          <w:lang w:val="hy-AM"/>
        </w:rPr>
        <w:footnoteReference w:id="7"/>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B2572B" w:rsidRPr="00AE2768" w:rsidRDefault="00B2572B" w:rsidP="00EF3662">
      <w:pPr>
        <w:pStyle w:val="31"/>
        <w:spacing w:line="240" w:lineRule="auto"/>
        <w:jc w:val="right"/>
        <w:rPr>
          <w:rFonts w:ascii="GHEA Grapalat" w:hAnsi="GHEA Grapalat"/>
          <w:b/>
          <w:lang w:val="hy-AM"/>
        </w:rPr>
      </w:pPr>
    </w:p>
    <w:p w:rsidR="00B2572B" w:rsidRPr="00AE2768" w:rsidRDefault="00B2572B" w:rsidP="00EF3662">
      <w:pPr>
        <w:pStyle w:val="31"/>
        <w:spacing w:line="240" w:lineRule="auto"/>
        <w:jc w:val="right"/>
        <w:rPr>
          <w:rFonts w:ascii="GHEA Grapalat" w:hAnsi="GHEA Grapalat"/>
          <w:b/>
          <w:lang w:val="hy-AM"/>
        </w:rPr>
      </w:pPr>
    </w:p>
    <w:p w:rsidR="00CE3A99" w:rsidRPr="00AE2768" w:rsidRDefault="00CE3A99" w:rsidP="00CE3A99">
      <w:pPr>
        <w:pStyle w:val="31"/>
        <w:spacing w:line="240" w:lineRule="auto"/>
        <w:jc w:val="right"/>
        <w:rPr>
          <w:rFonts w:ascii="GHEA Grapalat" w:hAnsi="GHEA Grapalat" w:cs="Sylfaen"/>
          <w:b/>
          <w:lang w:val="hy-AM"/>
        </w:rPr>
      </w:pPr>
      <w:r w:rsidRPr="00AE2768">
        <w:rPr>
          <w:rFonts w:ascii="GHEA Grapalat" w:hAnsi="GHEA Grapalat" w:cs="Sylfaen"/>
          <w:b/>
          <w:lang w:val="hy-AM"/>
        </w:rPr>
        <w:br w:type="page"/>
      </w:r>
      <w:r w:rsidRPr="00AE2768">
        <w:rPr>
          <w:rFonts w:ascii="GHEA Grapalat" w:hAnsi="GHEA Grapalat" w:cs="Sylfaen"/>
          <w:b/>
          <w:lang w:val="hy-AM"/>
        </w:rPr>
        <w:lastRenderedPageBreak/>
        <w:t xml:space="preserve"> </w:t>
      </w:r>
    </w:p>
    <w:p w:rsidR="000B1088" w:rsidRPr="000D08B4" w:rsidRDefault="000B1088" w:rsidP="000B1088">
      <w:pPr>
        <w:pStyle w:val="3"/>
        <w:spacing w:line="240" w:lineRule="auto"/>
        <w:ind w:firstLine="567"/>
        <w:jc w:val="right"/>
        <w:rPr>
          <w:rFonts w:ascii="GHEA Grapalat" w:hAnsi="GHEA Grapalat" w:cs="Arial"/>
          <w:b/>
          <w:i w:val="0"/>
          <w:lang w:val="hy-AM"/>
        </w:rPr>
      </w:pPr>
      <w:r w:rsidRPr="00AE2768">
        <w:rPr>
          <w:rFonts w:ascii="GHEA Grapalat" w:hAnsi="GHEA Grapalat" w:cs="Sylfaen"/>
          <w:b/>
          <w:i w:val="0"/>
          <w:lang w:val="hy-AM"/>
        </w:rPr>
        <w:t>Հավելված</w:t>
      </w:r>
      <w:r w:rsidRPr="00AE2768">
        <w:rPr>
          <w:rFonts w:ascii="GHEA Grapalat" w:hAnsi="GHEA Grapalat" w:cs="Arial"/>
          <w:b/>
          <w:i w:val="0"/>
          <w:lang w:val="hy-AM"/>
        </w:rPr>
        <w:t xml:space="preserve"> </w:t>
      </w:r>
      <w:r w:rsidR="00E968EF" w:rsidRPr="000D08B4">
        <w:rPr>
          <w:rFonts w:ascii="GHEA Grapalat" w:hAnsi="GHEA Grapalat" w:cs="Arial"/>
          <w:b/>
          <w:i w:val="0"/>
          <w:lang w:val="hy-AM"/>
        </w:rPr>
        <w:t>1.1</w:t>
      </w:r>
    </w:p>
    <w:p w:rsidR="000B1088" w:rsidRPr="00AE2768" w:rsidRDefault="000B1088" w:rsidP="000B1088">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C27500">
        <w:rPr>
          <w:rFonts w:ascii="GHEA Grapalat" w:hAnsi="GHEA Grapalat"/>
          <w:b/>
          <w:lang w:val="hy-AM"/>
        </w:rPr>
        <w:t>ԿՄՔՀ-ԱՄ-ԳՀԱՊՁԲ-20/01</w:t>
      </w:r>
      <w:r w:rsidRPr="00AE2768">
        <w:rPr>
          <w:rFonts w:ascii="GHEA Grapalat" w:hAnsi="GHEA Grapalat"/>
          <w:sz w:val="24"/>
          <w:szCs w:val="24"/>
          <w:lang w:val="hy-AM"/>
        </w:rPr>
        <w:t>»</w:t>
      </w:r>
      <w:r w:rsidRPr="00AE2768">
        <w:rPr>
          <w:rFonts w:ascii="GHEA Grapalat" w:hAnsi="GHEA Grapalat" w:cs="Sylfaen"/>
          <w:b/>
          <w:lang w:val="hy-AM"/>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0B1088" w:rsidRPr="00AE2768" w:rsidRDefault="000D08B4"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0B1088" w:rsidRPr="00AE2768">
        <w:rPr>
          <w:rFonts w:ascii="GHEA Grapalat" w:hAnsi="GHEA Grapalat" w:cs="Arial"/>
          <w:b/>
          <w:lang w:val="hy-AM"/>
        </w:rPr>
        <w:t xml:space="preserve">ի </w:t>
      </w:r>
      <w:r w:rsidR="000B1088" w:rsidRPr="00AE2768">
        <w:rPr>
          <w:rFonts w:ascii="GHEA Grapalat" w:hAnsi="GHEA Grapalat" w:cs="Sylfaen"/>
          <w:b/>
          <w:lang w:val="hy-AM"/>
        </w:rPr>
        <w:t>հրավերի</w:t>
      </w:r>
    </w:p>
    <w:p w:rsidR="000B1088" w:rsidRPr="00AE2768" w:rsidRDefault="000B1088" w:rsidP="000B1088">
      <w:pPr>
        <w:ind w:left="-66"/>
        <w:jc w:val="center"/>
        <w:rPr>
          <w:rFonts w:ascii="GHEA Grapalat" w:hAnsi="GHEA Grapalat"/>
          <w:b/>
          <w:lang w:val="hy-AM"/>
        </w:rPr>
      </w:pPr>
    </w:p>
    <w:p w:rsidR="000B1088" w:rsidRPr="00AE2768" w:rsidRDefault="000B1088" w:rsidP="000B1088">
      <w:pPr>
        <w:pStyle w:val="3"/>
        <w:spacing w:line="240" w:lineRule="auto"/>
        <w:ind w:firstLine="567"/>
        <w:jc w:val="left"/>
        <w:rPr>
          <w:rFonts w:ascii="GHEA Grapalat" w:hAnsi="GHEA Grapalat"/>
          <w:b/>
          <w:lang w:val="hy-AM"/>
        </w:rPr>
      </w:pP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ՆԿԱՐԱԳԻՐ</w:t>
      </w:r>
    </w:p>
    <w:p w:rsidR="000B1088" w:rsidRPr="00AE2768" w:rsidRDefault="000B1088" w:rsidP="000B1088">
      <w:pPr>
        <w:pStyle w:val="3"/>
        <w:spacing w:line="240" w:lineRule="auto"/>
        <w:ind w:firstLine="567"/>
        <w:rPr>
          <w:rFonts w:ascii="GHEA Grapalat" w:hAnsi="GHEA Grapalat"/>
          <w:b/>
          <w:i w:val="0"/>
          <w:lang w:val="hy-AM"/>
        </w:rPr>
      </w:pPr>
      <w:r w:rsidRPr="00AE2768">
        <w:rPr>
          <w:rFonts w:ascii="GHEA Grapalat" w:hAnsi="GHEA Grapalat"/>
          <w:b/>
          <w:i w:val="0"/>
          <w:lang w:val="hy-AM"/>
        </w:rPr>
        <w:t xml:space="preserve">առաջարկվող ապրանքի ամբողջական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ind w:firstLine="567"/>
        <w:jc w:val="both"/>
        <w:rPr>
          <w:rFonts w:ascii="GHEA Grapalat" w:hAnsi="GHEA Grapalat" w:cs="Arial"/>
          <w:sz w:val="20"/>
          <w:szCs w:val="20"/>
          <w:lang w:val="es-ES"/>
        </w:rPr>
      </w:pP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t xml:space="preserve">      </w:t>
      </w:r>
      <w:r w:rsidRPr="00AE2768">
        <w:rPr>
          <w:rFonts w:ascii="GHEA Grapalat" w:hAnsi="GHEA Grapalat" w:cs="Arial"/>
          <w:sz w:val="20"/>
          <w:szCs w:val="20"/>
          <w:u w:val="single"/>
          <w:lang w:val="es-ES"/>
        </w:rPr>
        <w:tab/>
      </w:r>
      <w:r w:rsidRPr="00AE2768">
        <w:rPr>
          <w:rFonts w:ascii="GHEA Grapalat" w:hAnsi="GHEA Grapalat" w:cs="Arial"/>
          <w:sz w:val="20"/>
          <w:szCs w:val="20"/>
          <w:u w:val="single"/>
          <w:lang w:val="es-ES"/>
        </w:rPr>
        <w:tab/>
      </w:r>
      <w:r w:rsidRPr="00AE2768">
        <w:rPr>
          <w:rFonts w:ascii="GHEA Grapalat" w:hAnsi="GHEA Grapalat" w:cs="Arial"/>
          <w:sz w:val="20"/>
          <w:szCs w:val="20"/>
          <w:lang w:val="es-ES"/>
        </w:rPr>
        <w:t>-ն</w:t>
      </w:r>
      <w:r w:rsidR="00222819" w:rsidRPr="00AE2768">
        <w:rPr>
          <w:rFonts w:ascii="GHEA Grapalat" w:hAnsi="GHEA Grapalat" w:cs="Arial"/>
          <w:sz w:val="20"/>
          <w:szCs w:val="20"/>
          <w:lang w:val="es-ES"/>
        </w:rPr>
        <w:t xml:space="preserve"> </w:t>
      </w:r>
      <w:r w:rsidRPr="00AE2768">
        <w:rPr>
          <w:rFonts w:ascii="GHEA Grapalat" w:hAnsi="GHEA Grapalat" w:cs="Arial"/>
          <w:sz w:val="20"/>
          <w:szCs w:val="20"/>
          <w:lang w:val="es-ES"/>
        </w:rPr>
        <w:t>«</w:t>
      </w:r>
      <w:r w:rsidR="00C27500">
        <w:rPr>
          <w:rFonts w:ascii="GHEA Grapalat" w:hAnsi="GHEA Grapalat" w:cs="Arial"/>
          <w:sz w:val="20"/>
          <w:szCs w:val="20"/>
          <w:lang w:val="es-ES"/>
        </w:rPr>
        <w:t>ԿՄՔՀ-ԱՄ-ԳՀԱՊՁԲ-20/01</w:t>
      </w:r>
      <w:r w:rsidRPr="00AE2768">
        <w:rPr>
          <w:rFonts w:ascii="GHEA Grapalat" w:hAnsi="GHEA Grapalat" w:cs="Arial"/>
          <w:sz w:val="20"/>
          <w:szCs w:val="20"/>
          <w:lang w:val="es-ES"/>
        </w:rPr>
        <w:t>»</w:t>
      </w:r>
      <w:r w:rsidR="001B7698" w:rsidRPr="00AE2768">
        <w:rPr>
          <w:rStyle w:val="af6"/>
          <w:rFonts w:ascii="GHEA Grapalat" w:hAnsi="GHEA Grapalat" w:cs="Arial"/>
          <w:sz w:val="20"/>
          <w:szCs w:val="20"/>
          <w:lang w:val="es-ES"/>
        </w:rPr>
        <w:t>*</w:t>
      </w:r>
      <w:r w:rsidRPr="00AE2768">
        <w:rPr>
          <w:rFonts w:ascii="GHEA Grapalat" w:hAnsi="GHEA Grapalat" w:cs="Arial"/>
          <w:sz w:val="20"/>
          <w:szCs w:val="20"/>
          <w:lang w:val="es-ES"/>
        </w:rPr>
        <w:t xml:space="preserve"> </w:t>
      </w:r>
    </w:p>
    <w:p w:rsidR="000B1088" w:rsidRPr="00AE2768" w:rsidRDefault="000B1088" w:rsidP="000B1088">
      <w:pPr>
        <w:jc w:val="both"/>
        <w:rPr>
          <w:rFonts w:ascii="GHEA Grapalat" w:hAnsi="GHEA Grapalat" w:cs="Arial"/>
          <w:sz w:val="20"/>
          <w:szCs w:val="20"/>
          <w:u w:val="single"/>
          <w:lang w:val="es-ES"/>
        </w:rPr>
      </w:pPr>
      <w:r w:rsidRPr="00AE2768">
        <w:rPr>
          <w:rFonts w:ascii="GHEA Grapalat" w:hAnsi="GHEA Grapalat"/>
          <w:sz w:val="20"/>
          <w:vertAlign w:val="superscript"/>
          <w:lang w:val="es-ES"/>
        </w:rPr>
        <w:t xml:space="preserve">                                                    </w:t>
      </w:r>
      <w:r w:rsidRPr="00AE2768">
        <w:rPr>
          <w:rFonts w:ascii="GHEA Grapalat" w:hAnsi="GHEA Grapalat"/>
          <w:sz w:val="20"/>
          <w:vertAlign w:val="superscript"/>
          <w:lang w:val="hy-AM"/>
        </w:rPr>
        <w:t>մասնակցի անվանումը</w:t>
      </w:r>
    </w:p>
    <w:p w:rsidR="000B1088" w:rsidRPr="00AE2768" w:rsidRDefault="000B1088" w:rsidP="000B1088">
      <w:pPr>
        <w:jc w:val="both"/>
        <w:rPr>
          <w:rFonts w:ascii="GHEA Grapalat" w:hAnsi="GHEA Grapalat"/>
          <w:lang w:val="hy-AM"/>
        </w:rPr>
      </w:pPr>
      <w:r w:rsidRPr="00AE2768">
        <w:rPr>
          <w:rFonts w:ascii="GHEA Grapalat" w:hAnsi="GHEA Grapalat" w:cs="Arial"/>
          <w:sz w:val="20"/>
          <w:szCs w:val="20"/>
          <w:lang w:val="es-ES"/>
        </w:rPr>
        <w:t xml:space="preserve">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rsidR="000B1088" w:rsidRPr="00AE2768" w:rsidRDefault="000B1088" w:rsidP="000B1088">
      <w:pPr>
        <w:pStyle w:val="3"/>
        <w:spacing w:line="240" w:lineRule="auto"/>
        <w:ind w:firstLine="567"/>
        <w:rPr>
          <w:rFonts w:ascii="GHEA Grapalat" w:hAnsi="GHEA Grapalat" w:cs="Arial"/>
          <w:lang w:val="es-ES"/>
        </w:rPr>
      </w:pPr>
    </w:p>
    <w:p w:rsidR="000B1088" w:rsidRPr="00AE2768"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E2768" w:rsidTr="007760A5">
        <w:tc>
          <w:tcPr>
            <w:tcW w:w="1368" w:type="dxa"/>
            <w:vMerge w:val="restart"/>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Չափաբաժնի համար</w:t>
            </w:r>
          </w:p>
        </w:tc>
        <w:tc>
          <w:tcPr>
            <w:tcW w:w="8550" w:type="dxa"/>
            <w:vAlign w:val="center"/>
          </w:tcPr>
          <w:p w:rsidR="000B1088" w:rsidRPr="00AE2768" w:rsidRDefault="000B1088" w:rsidP="007760A5">
            <w:pPr>
              <w:jc w:val="center"/>
              <w:rPr>
                <w:rFonts w:ascii="GHEA Grapalat" w:hAnsi="GHEA Grapalat"/>
                <w:b/>
                <w:bCs/>
                <w:sz w:val="16"/>
                <w:szCs w:val="18"/>
                <w:lang w:val="es-ES"/>
              </w:rPr>
            </w:pPr>
            <w:r w:rsidRPr="00AE2768">
              <w:rPr>
                <w:rFonts w:ascii="GHEA Grapalat" w:hAnsi="GHEA Grapalat"/>
                <w:b/>
                <w:bCs/>
                <w:sz w:val="16"/>
                <w:szCs w:val="18"/>
                <w:lang w:val="es-ES"/>
              </w:rPr>
              <w:t>Առաջարկվող ապրանքի</w:t>
            </w:r>
          </w:p>
        </w:tc>
      </w:tr>
      <w:tr w:rsidR="009F50EE" w:rsidRPr="00AE2768" w:rsidTr="009F50EE">
        <w:tc>
          <w:tcPr>
            <w:tcW w:w="1368" w:type="dxa"/>
            <w:vMerge/>
            <w:vAlign w:val="center"/>
          </w:tcPr>
          <w:p w:rsidR="009F50EE" w:rsidRPr="00AE2768" w:rsidRDefault="009F50EE" w:rsidP="007760A5">
            <w:pPr>
              <w:jc w:val="center"/>
              <w:rPr>
                <w:rFonts w:ascii="GHEA Grapalat" w:hAnsi="GHEA Grapalat"/>
                <w:b/>
                <w:bCs/>
                <w:sz w:val="16"/>
                <w:szCs w:val="18"/>
                <w:lang w:val="es-ES"/>
              </w:rPr>
            </w:pPr>
          </w:p>
        </w:tc>
        <w:tc>
          <w:tcPr>
            <w:tcW w:w="8550" w:type="dxa"/>
            <w:vAlign w:val="center"/>
          </w:tcPr>
          <w:p w:rsidR="009F50EE" w:rsidRPr="00AE2768" w:rsidRDefault="009F50EE" w:rsidP="007760A5">
            <w:pPr>
              <w:jc w:val="center"/>
              <w:rPr>
                <w:rFonts w:ascii="GHEA Grapalat" w:hAnsi="GHEA Grapalat"/>
                <w:b/>
                <w:bCs/>
                <w:sz w:val="16"/>
                <w:szCs w:val="18"/>
                <w:lang w:val="es-ES"/>
              </w:rPr>
            </w:pPr>
            <w:r w:rsidRPr="00AE2768">
              <w:rPr>
                <w:rFonts w:ascii="GHEA Grapalat" w:hAnsi="GHEA Grapalat"/>
                <w:b/>
                <w:bCs/>
                <w:sz w:val="16"/>
                <w:szCs w:val="18"/>
                <w:lang w:val="es-ES"/>
              </w:rPr>
              <w:t>տեխնիկական բնութագրերը</w:t>
            </w: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r w:rsidR="009F50EE" w:rsidRPr="00AE2768" w:rsidTr="009F50EE">
        <w:tc>
          <w:tcPr>
            <w:tcW w:w="1368" w:type="dxa"/>
          </w:tcPr>
          <w:p w:rsidR="009F50EE" w:rsidRPr="00AE2768" w:rsidRDefault="009F50EE" w:rsidP="007760A5">
            <w:pPr>
              <w:pStyle w:val="3"/>
              <w:spacing w:line="240" w:lineRule="auto"/>
              <w:jc w:val="left"/>
              <w:rPr>
                <w:rFonts w:ascii="GHEA Grapalat" w:hAnsi="GHEA Grapalat"/>
                <w:b/>
                <w:lang w:val="hy-AM"/>
              </w:rPr>
            </w:pPr>
          </w:p>
        </w:tc>
        <w:tc>
          <w:tcPr>
            <w:tcW w:w="8550" w:type="dxa"/>
          </w:tcPr>
          <w:p w:rsidR="009F50EE" w:rsidRPr="00AE2768" w:rsidRDefault="009F50EE" w:rsidP="007760A5">
            <w:pPr>
              <w:pStyle w:val="3"/>
              <w:spacing w:line="240" w:lineRule="auto"/>
              <w:jc w:val="left"/>
              <w:rPr>
                <w:rFonts w:ascii="GHEA Grapalat" w:hAnsi="GHEA Grapalat"/>
                <w:b/>
                <w:lang w:val="hy-AM"/>
              </w:rPr>
            </w:pPr>
          </w:p>
        </w:tc>
      </w:tr>
    </w:tbl>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pStyle w:val="3"/>
        <w:spacing w:line="240" w:lineRule="auto"/>
        <w:ind w:firstLine="567"/>
        <w:jc w:val="left"/>
        <w:rPr>
          <w:rFonts w:ascii="GHEA Grapalat" w:hAnsi="GHEA Grapalat"/>
          <w:b/>
          <w:lang w:val="en-US"/>
        </w:rPr>
      </w:pPr>
    </w:p>
    <w:p w:rsidR="000B1088" w:rsidRPr="00AE2768" w:rsidRDefault="000B1088" w:rsidP="000B1088">
      <w:pPr>
        <w:rPr>
          <w:rFonts w:ascii="GHEA Grapalat" w:hAnsi="GHEA Grapalat"/>
          <w:sz w:val="20"/>
          <w:lang w:val="es-ES"/>
        </w:rPr>
      </w:pPr>
    </w:p>
    <w:p w:rsidR="000B1088" w:rsidRPr="00AE2768" w:rsidRDefault="000B1088" w:rsidP="000B1088">
      <w:pPr>
        <w:jc w:val="both"/>
        <w:rPr>
          <w:rFonts w:ascii="GHEA Grapalat" w:hAnsi="GHEA Grapalat"/>
          <w:sz w:val="20"/>
          <w:u w:val="single"/>
        </w:rPr>
      </w:pP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rPr>
        <w:tab/>
      </w:r>
      <w:r w:rsidRPr="00AE2768">
        <w:rPr>
          <w:rFonts w:ascii="GHEA Grapalat" w:hAnsi="GHEA Grapalat"/>
          <w:sz w:val="20"/>
          <w:u w:val="single"/>
        </w:rPr>
        <w:tab/>
      </w:r>
      <w:r w:rsidRPr="00AE2768">
        <w:rPr>
          <w:rFonts w:ascii="GHEA Grapalat" w:hAnsi="GHEA Grapalat"/>
          <w:sz w:val="20"/>
          <w:u w:val="single"/>
        </w:rPr>
        <w:tab/>
      </w:r>
      <w:r w:rsidRPr="00AE2768">
        <w:rPr>
          <w:rFonts w:ascii="GHEA Grapalat" w:hAnsi="GHEA Grapalat"/>
          <w:sz w:val="20"/>
          <w:u w:val="single"/>
        </w:rPr>
        <w:tab/>
        <w:t xml:space="preserve">    </w:t>
      </w:r>
    </w:p>
    <w:p w:rsidR="000B1088" w:rsidRPr="00AE2768" w:rsidRDefault="000B1088" w:rsidP="000B1088">
      <w:pPr>
        <w:jc w:val="both"/>
        <w:rPr>
          <w:rFonts w:ascii="GHEA Grapalat" w:hAnsi="GHEA Grapalat"/>
          <w:sz w:val="20"/>
          <w:u w:val="single"/>
        </w:rPr>
      </w:pPr>
      <w:r w:rsidRPr="00AE2768">
        <w:rPr>
          <w:rFonts w:ascii="GHEA Grapalat" w:hAnsi="GHEA Grapalat" w:cs="Sylfaen"/>
          <w:sz w:val="20"/>
          <w:vertAlign w:val="superscript"/>
        </w:rPr>
        <w:t xml:space="preserve">     </w:t>
      </w:r>
      <w:r w:rsidRPr="00AE2768">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AE2768">
        <w:rPr>
          <w:rFonts w:ascii="GHEA Grapalat" w:hAnsi="GHEA Grapalat" w:cs="Sylfaen"/>
          <w:sz w:val="20"/>
          <w:vertAlign w:val="superscript"/>
        </w:rPr>
        <w:t xml:space="preserve">  </w:t>
      </w:r>
      <w:r w:rsidRPr="00AE2768">
        <w:rPr>
          <w:rFonts w:ascii="GHEA Grapalat" w:hAnsi="GHEA Grapalat" w:cs="Sylfaen"/>
          <w:sz w:val="20"/>
          <w:vertAlign w:val="superscript"/>
        </w:rPr>
        <w:tab/>
      </w:r>
      <w:r w:rsidRPr="00AE2768">
        <w:rPr>
          <w:rFonts w:ascii="GHEA Grapalat" w:hAnsi="GHEA Grapalat" w:cs="Sylfaen"/>
          <w:sz w:val="20"/>
          <w:vertAlign w:val="superscript"/>
        </w:rPr>
        <w:tab/>
      </w:r>
      <w:r w:rsidRPr="00AE2768">
        <w:rPr>
          <w:rFonts w:ascii="GHEA Grapalat" w:hAnsi="GHEA Grapalat" w:cs="Sylfaen"/>
          <w:vertAlign w:val="superscript"/>
        </w:rPr>
        <w:t xml:space="preserve">                           </w:t>
      </w:r>
      <w:r w:rsidRPr="00AE2768">
        <w:rPr>
          <w:rFonts w:ascii="GHEA Grapalat" w:hAnsi="GHEA Grapalat" w:cs="Sylfaen"/>
          <w:sz w:val="20"/>
          <w:vertAlign w:val="superscript"/>
          <w:lang w:val="hy-AM"/>
        </w:rPr>
        <w:t>ստորագրությո</w:t>
      </w:r>
      <w:r w:rsidRPr="00AE2768">
        <w:rPr>
          <w:rFonts w:ascii="GHEA Grapalat" w:hAnsi="GHEA Grapalat" w:cs="Sylfaen"/>
          <w:sz w:val="20"/>
          <w:vertAlign w:val="superscript"/>
        </w:rPr>
        <w:t>ւն</w:t>
      </w:r>
      <w:r w:rsidRPr="00AE2768">
        <w:rPr>
          <w:rFonts w:ascii="GHEA Grapalat" w:hAnsi="GHEA Grapalat" w:cs="Sylfaen"/>
          <w:sz w:val="20"/>
          <w:lang w:val="hy-AM"/>
        </w:rPr>
        <w:t xml:space="preserve"> </w:t>
      </w: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Sylfaen"/>
          <w:sz w:val="20"/>
        </w:rPr>
      </w:pPr>
    </w:p>
    <w:p w:rsidR="000B1088" w:rsidRPr="00AE2768" w:rsidRDefault="000B1088" w:rsidP="000B1088">
      <w:pPr>
        <w:jc w:val="right"/>
        <w:rPr>
          <w:rFonts w:ascii="GHEA Grapalat" w:hAnsi="GHEA Grapalat" w:cs="Arial"/>
          <w:sz w:val="20"/>
          <w:lang w:val="hy-AM"/>
        </w:rPr>
      </w:pPr>
      <w:r w:rsidRPr="00AE2768">
        <w:rPr>
          <w:rFonts w:ascii="GHEA Grapalat" w:hAnsi="GHEA Grapalat" w:cs="Sylfaen"/>
          <w:sz w:val="20"/>
          <w:lang w:val="hy-AM"/>
        </w:rPr>
        <w:t>Կ</w:t>
      </w:r>
      <w:r w:rsidRPr="00AE2768">
        <w:rPr>
          <w:rFonts w:ascii="GHEA Grapalat" w:hAnsi="GHEA Grapalat" w:cs="Arial"/>
          <w:sz w:val="20"/>
          <w:lang w:val="hy-AM"/>
        </w:rPr>
        <w:t xml:space="preserve">. </w:t>
      </w:r>
      <w:r w:rsidRPr="00AE2768">
        <w:rPr>
          <w:rFonts w:ascii="GHEA Grapalat" w:hAnsi="GHEA Grapalat" w:cs="Sylfaen"/>
          <w:sz w:val="20"/>
          <w:lang w:val="hy-AM"/>
        </w:rPr>
        <w:t>Տ</w:t>
      </w:r>
      <w:r w:rsidRPr="00AE2768">
        <w:rPr>
          <w:rFonts w:ascii="GHEA Grapalat" w:hAnsi="GHEA Grapalat" w:cs="Arial"/>
          <w:sz w:val="20"/>
          <w:lang w:val="hy-AM"/>
        </w:rPr>
        <w:t>.</w:t>
      </w:r>
      <w:r w:rsidRPr="00AE2768">
        <w:rPr>
          <w:rFonts w:ascii="GHEA Grapalat" w:hAnsi="GHEA Grapalat" w:cs="Arial"/>
          <w:sz w:val="20"/>
          <w:lang w:val="hy-AM"/>
        </w:rPr>
        <w:tab/>
      </w:r>
      <w:r w:rsidRPr="00AE2768">
        <w:rPr>
          <w:rFonts w:ascii="GHEA Grapalat" w:hAnsi="GHEA Grapalat" w:cs="Arial"/>
          <w:sz w:val="20"/>
          <w:lang w:val="hy-AM"/>
        </w:rPr>
        <w:tab/>
        <w:t xml:space="preserve"> </w:t>
      </w:r>
    </w:p>
    <w:p w:rsidR="000B1088" w:rsidRPr="00AE2768" w:rsidRDefault="000B1088" w:rsidP="000B1088">
      <w:pPr>
        <w:jc w:val="right"/>
        <w:rPr>
          <w:rFonts w:ascii="GHEA Grapalat" w:hAnsi="GHEA Grapalat"/>
          <w:sz w:val="20"/>
          <w:lang w:val="hy-AM"/>
        </w:rPr>
      </w:pPr>
    </w:p>
    <w:p w:rsidR="000B1088" w:rsidRPr="00AE2768" w:rsidRDefault="000B1088" w:rsidP="000B1088">
      <w:pPr>
        <w:jc w:val="right"/>
        <w:rPr>
          <w:rFonts w:ascii="GHEA Grapalat" w:hAnsi="GHEA Grapalat"/>
          <w:sz w:val="20"/>
          <w:lang w:val="hy-AM"/>
        </w:rPr>
      </w:pPr>
    </w:p>
    <w:p w:rsidR="001B7698" w:rsidRPr="00AE2768" w:rsidRDefault="001B7698" w:rsidP="001B7698">
      <w:pPr>
        <w:pStyle w:val="af2"/>
        <w:rPr>
          <w:rFonts w:ascii="GHEA Grapalat" w:hAnsi="GHEA Grapalat"/>
          <w:i/>
          <w:sz w:val="16"/>
          <w:szCs w:val="16"/>
          <w:lang w:val="af-ZA"/>
        </w:rPr>
      </w:pPr>
      <w:r w:rsidRPr="00AE2768">
        <w:rPr>
          <w:rFonts w:ascii="GHEA Grapalat" w:hAnsi="GHEA Grapalat"/>
          <w:i/>
          <w:sz w:val="16"/>
          <w:szCs w:val="16"/>
          <w:lang w:val="hy-AM"/>
        </w:rPr>
        <w:t>*լրացվում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է</w:t>
      </w:r>
      <w:r w:rsidRPr="00AE2768">
        <w:rPr>
          <w:rFonts w:ascii="GHEA Grapalat" w:hAnsi="GHEA Grapalat"/>
          <w:i/>
          <w:sz w:val="16"/>
          <w:szCs w:val="16"/>
          <w:lang w:val="af-ZA"/>
        </w:rPr>
        <w:t xml:space="preserve"> </w:t>
      </w:r>
      <w:r w:rsidRPr="00AE2768">
        <w:rPr>
          <w:rFonts w:ascii="GHEA Grapalat" w:hAnsi="GHEA Grapalat"/>
          <w:i/>
          <w:sz w:val="16"/>
          <w:szCs w:val="16"/>
          <w:lang w:val="hy-AM"/>
        </w:rPr>
        <w:t>հանձնաժողովի</w:t>
      </w:r>
      <w:r w:rsidRPr="00AE2768">
        <w:rPr>
          <w:rFonts w:ascii="GHEA Grapalat" w:hAnsi="GHEA Grapalat"/>
          <w:i/>
          <w:sz w:val="16"/>
          <w:szCs w:val="16"/>
          <w:lang w:val="af-ZA"/>
        </w:rPr>
        <w:t xml:space="preserve"> </w:t>
      </w:r>
      <w:r w:rsidRPr="00AE2768">
        <w:rPr>
          <w:rFonts w:ascii="GHEA Grapalat" w:hAnsi="GHEA Grapalat"/>
          <w:i/>
          <w:sz w:val="16"/>
          <w:szCs w:val="16"/>
          <w:lang w:val="hy-AM"/>
        </w:rPr>
        <w:t>քարտուղարի</w:t>
      </w:r>
      <w:r w:rsidRPr="00AE2768">
        <w:rPr>
          <w:rFonts w:ascii="GHEA Grapalat" w:hAnsi="GHEA Grapalat"/>
          <w:i/>
          <w:sz w:val="16"/>
          <w:szCs w:val="16"/>
          <w:lang w:val="af-ZA"/>
        </w:rPr>
        <w:t xml:space="preserve"> </w:t>
      </w:r>
      <w:r w:rsidRPr="00AE2768">
        <w:rPr>
          <w:rFonts w:ascii="GHEA Grapalat" w:hAnsi="GHEA Grapalat"/>
          <w:i/>
          <w:sz w:val="16"/>
          <w:szCs w:val="16"/>
          <w:lang w:val="hy-AM"/>
        </w:rPr>
        <w:t>կողմից</w:t>
      </w:r>
      <w:r w:rsidRPr="00AE2768">
        <w:rPr>
          <w:rFonts w:ascii="GHEA Grapalat" w:hAnsi="GHEA Grapalat"/>
          <w:i/>
          <w:sz w:val="16"/>
          <w:szCs w:val="16"/>
          <w:lang w:val="af-ZA"/>
        </w:rPr>
        <w:t xml:space="preserve">` </w:t>
      </w:r>
      <w:r w:rsidRPr="00AE2768">
        <w:rPr>
          <w:rFonts w:ascii="GHEA Grapalat" w:hAnsi="GHEA Grapalat"/>
          <w:i/>
          <w:sz w:val="16"/>
          <w:szCs w:val="16"/>
          <w:lang w:val="hy-AM"/>
        </w:rPr>
        <w:t>մինչև</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հրավերը</w:t>
      </w:r>
      <w:r w:rsidRPr="00AE2768">
        <w:rPr>
          <w:rFonts w:ascii="GHEA Grapalat" w:hAnsi="GHEA Grapalat"/>
          <w:i/>
          <w:sz w:val="16"/>
          <w:szCs w:val="16"/>
          <w:lang w:val="af-ZA"/>
        </w:rPr>
        <w:t xml:space="preserve"> </w:t>
      </w:r>
      <w:r w:rsidRPr="00AE2768">
        <w:rPr>
          <w:rFonts w:ascii="GHEA Grapalat" w:hAnsi="GHEA Grapalat"/>
          <w:i/>
          <w:sz w:val="16"/>
          <w:szCs w:val="16"/>
          <w:lang w:val="hy-AM"/>
        </w:rPr>
        <w:t>տեղեկագրում</w:t>
      </w:r>
      <w:r w:rsidRPr="00AE2768">
        <w:rPr>
          <w:rFonts w:ascii="GHEA Grapalat" w:hAnsi="GHEA Grapalat"/>
          <w:i/>
          <w:sz w:val="16"/>
          <w:szCs w:val="16"/>
          <w:lang w:val="af-ZA"/>
        </w:rPr>
        <w:t xml:space="preserve"> </w:t>
      </w:r>
      <w:r w:rsidRPr="00AE2768">
        <w:rPr>
          <w:rFonts w:ascii="GHEA Grapalat" w:hAnsi="GHEA Grapalat"/>
          <w:i/>
          <w:sz w:val="16"/>
          <w:szCs w:val="16"/>
          <w:lang w:val="hy-AM"/>
        </w:rPr>
        <w:t>հրապարակելը:</w:t>
      </w:r>
    </w:p>
    <w:p w:rsidR="00B2572B" w:rsidRPr="00AE2768" w:rsidRDefault="000B1088" w:rsidP="000B1088">
      <w:pPr>
        <w:pStyle w:val="31"/>
        <w:spacing w:line="240" w:lineRule="auto"/>
        <w:ind w:firstLine="0"/>
        <w:jc w:val="right"/>
        <w:rPr>
          <w:rFonts w:ascii="GHEA Grapalat" w:hAnsi="GHEA Grapalat" w:cs="Arial"/>
          <w:b/>
          <w:lang w:val="hy-AM"/>
        </w:rPr>
      </w:pPr>
      <w:r w:rsidRPr="00AE2768">
        <w:rPr>
          <w:rFonts w:ascii="GHEA Grapalat" w:hAnsi="GHEA Grapalat"/>
          <w:b/>
          <w:lang w:val="hy-AM"/>
        </w:rPr>
        <w:t xml:space="preserve"> </w:t>
      </w:r>
      <w:r w:rsidRPr="00AE2768">
        <w:rPr>
          <w:rFonts w:ascii="GHEA Grapalat" w:hAnsi="GHEA Grapalat"/>
          <w:b/>
          <w:lang w:val="hy-AM"/>
        </w:rPr>
        <w:br w:type="page"/>
      </w:r>
      <w:r w:rsidR="00B2572B" w:rsidRPr="00AE2768">
        <w:rPr>
          <w:rFonts w:ascii="GHEA Grapalat" w:hAnsi="GHEA Grapalat" w:cs="Sylfaen"/>
          <w:b/>
          <w:lang w:val="hy-AM"/>
        </w:rPr>
        <w:lastRenderedPageBreak/>
        <w:t>Հավելված</w:t>
      </w:r>
      <w:r w:rsidR="00B2572B" w:rsidRPr="00AE2768">
        <w:rPr>
          <w:rFonts w:ascii="GHEA Grapalat" w:hAnsi="GHEA Grapalat" w:cs="Arial"/>
          <w:b/>
          <w:lang w:val="hy-AM"/>
        </w:rPr>
        <w:t xml:space="preserve"> </w:t>
      </w:r>
      <w:r w:rsidR="00DA0240" w:rsidRPr="000D08B4">
        <w:rPr>
          <w:rFonts w:ascii="GHEA Grapalat" w:hAnsi="GHEA Grapalat" w:cs="Arial"/>
          <w:b/>
          <w:lang w:val="hy-AM"/>
        </w:rPr>
        <w:t>2</w:t>
      </w:r>
    </w:p>
    <w:p w:rsidR="00B2572B" w:rsidRPr="00AE2768" w:rsidRDefault="00B2572B" w:rsidP="00EF3662">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C27500">
        <w:rPr>
          <w:rFonts w:ascii="GHEA Grapalat" w:hAnsi="GHEA Grapalat"/>
          <w:b/>
          <w:lang w:val="hy-AM"/>
        </w:rPr>
        <w:t>ԿՄՔՀ-ԱՄ-ԳՀԱՊՁԲ-20/01</w:t>
      </w:r>
      <w:r w:rsidRPr="00AE2768">
        <w:rPr>
          <w:rFonts w:ascii="GHEA Grapalat" w:hAnsi="GHEA Grapalat"/>
          <w:sz w:val="24"/>
          <w:szCs w:val="24"/>
          <w:lang w:val="hy-AM"/>
        </w:rPr>
        <w:t>»</w:t>
      </w:r>
      <w:r w:rsidRPr="00AE2768">
        <w:rPr>
          <w:rFonts w:ascii="GHEA Grapalat" w:hAnsi="GHEA Grapalat" w:cs="Sylfaen"/>
          <w:b/>
          <w:lang w:val="hy-AM"/>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B2572B" w:rsidRPr="00AE2768" w:rsidRDefault="000D08B4"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հարցում</w:t>
      </w:r>
      <w:r w:rsidR="00B2572B" w:rsidRPr="00AE2768">
        <w:rPr>
          <w:rFonts w:ascii="GHEA Grapalat" w:hAnsi="GHEA Grapalat" w:cs="Arial"/>
          <w:b/>
          <w:lang w:val="hy-AM"/>
        </w:rPr>
        <w:t xml:space="preserve">ի </w:t>
      </w:r>
      <w:r w:rsidR="00B2572B" w:rsidRPr="00AE2768">
        <w:rPr>
          <w:rFonts w:ascii="GHEA Grapalat" w:hAnsi="GHEA Grapalat" w:cs="Sylfaen"/>
          <w:b/>
          <w:lang w:val="hy-AM"/>
        </w:rPr>
        <w:t>հրավերի</w:t>
      </w:r>
    </w:p>
    <w:p w:rsidR="00B2572B" w:rsidRPr="00AE2768" w:rsidRDefault="00B2572B" w:rsidP="00EF3662">
      <w:pPr>
        <w:rPr>
          <w:rFonts w:ascii="GHEA Grapalat" w:hAnsi="GHEA Grapalat"/>
          <w:lang w:val="hy-AM"/>
        </w:rPr>
      </w:pPr>
    </w:p>
    <w:p w:rsidR="00B2572B" w:rsidRPr="00AE2768" w:rsidRDefault="00B2572B" w:rsidP="00EF3662">
      <w:pPr>
        <w:ind w:firstLine="567"/>
        <w:jc w:val="center"/>
        <w:rPr>
          <w:rFonts w:ascii="GHEA Grapalat" w:hAnsi="GHEA Grapalat"/>
          <w:sz w:val="20"/>
          <w:lang w:val="hy-AM"/>
        </w:rPr>
      </w:pPr>
    </w:p>
    <w:p w:rsidR="00B2572B" w:rsidRPr="00AE2768" w:rsidRDefault="00B2572B" w:rsidP="00EF3662">
      <w:pPr>
        <w:ind w:left="-66"/>
        <w:jc w:val="center"/>
        <w:rPr>
          <w:rFonts w:ascii="GHEA Grapalat" w:hAnsi="GHEA Grapalat"/>
          <w:b/>
          <w:sz w:val="20"/>
          <w:lang w:val="hy-AM"/>
        </w:rPr>
      </w:pPr>
      <w:r w:rsidRPr="00AE2768">
        <w:rPr>
          <w:rFonts w:ascii="GHEA Grapalat" w:hAnsi="GHEA Grapalat"/>
          <w:b/>
          <w:sz w:val="20"/>
          <w:lang w:val="hy-AM"/>
        </w:rPr>
        <w:t>Գ Ն Ա Յ Ի Ն   Ա Ռ Ա Ջ Ա Ր Կ</w:t>
      </w:r>
    </w:p>
    <w:p w:rsidR="00B2572B" w:rsidRPr="00AE2768" w:rsidRDefault="00B2572B" w:rsidP="00EF3662">
      <w:pPr>
        <w:ind w:firstLine="567"/>
        <w:rPr>
          <w:rFonts w:ascii="GHEA Grapalat" w:hAnsi="GHEA Grapalat"/>
          <w:lang w:val="hy-AM"/>
        </w:rPr>
      </w:pPr>
    </w:p>
    <w:p w:rsidR="00B2572B" w:rsidRPr="00AE2768" w:rsidRDefault="00B2572B" w:rsidP="00EF3662">
      <w:pPr>
        <w:ind w:firstLine="567"/>
        <w:jc w:val="both"/>
        <w:rPr>
          <w:rFonts w:ascii="GHEA Grapalat" w:hAnsi="GHEA Grapalat" w:cs="Arial"/>
          <w:lang w:val="hy-AM"/>
        </w:rPr>
      </w:pPr>
      <w:r w:rsidRPr="00AE2768">
        <w:rPr>
          <w:rFonts w:ascii="GHEA Grapalat" w:hAnsi="GHEA Grapalat" w:cs="Arial"/>
          <w:sz w:val="20"/>
          <w:szCs w:val="20"/>
          <w:lang w:val="es-ES"/>
        </w:rPr>
        <w:t>Ուսումնասիրելով «</w:t>
      </w:r>
      <w:r w:rsidR="00C27500">
        <w:rPr>
          <w:rFonts w:ascii="GHEA Grapalat" w:hAnsi="GHEA Grapalat" w:cs="Arial"/>
          <w:sz w:val="20"/>
          <w:szCs w:val="20"/>
          <w:lang w:val="es-ES"/>
        </w:rPr>
        <w:t>ԿՄՔՀ-ԱՄ-ԳՀԱՊՁԲ-20/01</w:t>
      </w:r>
      <w:r w:rsidRPr="00AE2768">
        <w:rPr>
          <w:rFonts w:ascii="GHEA Grapalat" w:hAnsi="GHEA Grapalat" w:cs="Arial"/>
          <w:sz w:val="20"/>
          <w:szCs w:val="20"/>
          <w:lang w:val="es-ES"/>
        </w:rPr>
        <w:t xml:space="preserve">»* ծածկագրով </w:t>
      </w:r>
      <w:r w:rsidR="000D08B4">
        <w:rPr>
          <w:rFonts w:ascii="GHEA Grapalat" w:hAnsi="GHEA Grapalat" w:cs="Arial"/>
          <w:sz w:val="20"/>
          <w:szCs w:val="20"/>
          <w:lang w:val="es-ES"/>
        </w:rPr>
        <w:t>գնանշման հարցում</w:t>
      </w:r>
      <w:r w:rsidRPr="00AE2768">
        <w:rPr>
          <w:rFonts w:ascii="GHEA Grapalat" w:hAnsi="GHEA Grapalat" w:cs="Arial"/>
          <w:sz w:val="20"/>
          <w:szCs w:val="20"/>
          <w:lang w:val="es-ES"/>
        </w:rPr>
        <w:t>ի հրավերը, այդ թվում կնքվելիք  պայմանագրի նախագիծը</w:t>
      </w:r>
      <w:r w:rsidRPr="00AE2768">
        <w:rPr>
          <w:rFonts w:ascii="GHEA Grapalat" w:hAnsi="GHEA Grapalat" w:cs="Arial"/>
          <w:lang w:val="hy-AM"/>
        </w:rPr>
        <w:t xml:space="preserve">, </w:t>
      </w:r>
      <w:r w:rsidRPr="00AE2768">
        <w:rPr>
          <w:rFonts w:ascii="GHEA Grapalat" w:hAnsi="GHEA Grapalat"/>
          <w:sz w:val="20"/>
          <w:u w:val="single"/>
          <w:lang w:val="hy-AM"/>
        </w:rPr>
        <w:t xml:space="preserve">                  </w:t>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sz w:val="20"/>
          <w:u w:val="single"/>
          <w:lang w:val="hy-AM"/>
        </w:rPr>
        <w:tab/>
      </w:r>
      <w:r w:rsidRPr="00AE2768">
        <w:rPr>
          <w:rFonts w:ascii="GHEA Grapalat" w:hAnsi="GHEA Grapalat"/>
          <w:sz w:val="20"/>
          <w:u w:val="single"/>
          <w:lang w:val="hy-AM"/>
        </w:rPr>
        <w:tab/>
        <w:t xml:space="preserve">           </w:t>
      </w:r>
      <w:r w:rsidRPr="00AE2768">
        <w:rPr>
          <w:rFonts w:ascii="GHEA Grapalat" w:hAnsi="GHEA Grapalat" w:cs="Arial"/>
          <w:sz w:val="20"/>
          <w:szCs w:val="20"/>
          <w:lang w:val="es-ES"/>
        </w:rPr>
        <w:t>-ն առաջարկում է</w:t>
      </w:r>
      <w:r w:rsidRPr="00AE2768">
        <w:rPr>
          <w:rFonts w:ascii="GHEA Grapalat" w:hAnsi="GHEA Grapalat" w:cs="Arial"/>
          <w:lang w:val="hy-AM"/>
        </w:rPr>
        <w:t xml:space="preserve">   </w:t>
      </w:r>
    </w:p>
    <w:p w:rsidR="00B2572B" w:rsidRPr="00AE2768" w:rsidRDefault="00B2572B" w:rsidP="00EF3662">
      <w:pPr>
        <w:ind w:firstLine="567"/>
        <w:jc w:val="both"/>
        <w:rPr>
          <w:rFonts w:ascii="GHEA Grapalat" w:hAnsi="GHEA Grapalat" w:cs="Arial"/>
        </w:rPr>
      </w:pPr>
      <w:bookmarkStart w:id="12" w:name="_Hlk23147299"/>
      <w:r w:rsidRPr="00AE2768">
        <w:rPr>
          <w:rFonts w:ascii="GHEA Grapalat" w:hAnsi="GHEA Grapalat" w:cs="Sylfaen"/>
          <w:vertAlign w:val="superscript"/>
          <w:lang w:val="hy-AM"/>
        </w:rPr>
        <w:t xml:space="preserve">                                                                                     մասնակցի անվանումը</w:t>
      </w:r>
    </w:p>
    <w:bookmarkEnd w:id="12"/>
    <w:p w:rsidR="00B2572B" w:rsidRPr="00AE2768" w:rsidRDefault="00B2572B" w:rsidP="00EF3662">
      <w:pPr>
        <w:jc w:val="both"/>
        <w:rPr>
          <w:rFonts w:ascii="GHEA Grapalat" w:hAnsi="GHEA Grapalat"/>
          <w:sz w:val="20"/>
          <w:lang w:val="hy-AM"/>
        </w:rPr>
      </w:pPr>
      <w:r w:rsidRPr="00AE2768">
        <w:rPr>
          <w:rFonts w:ascii="GHEA Grapalat" w:hAnsi="GHEA Grapalat" w:cs="Arial"/>
          <w:sz w:val="20"/>
          <w:szCs w:val="20"/>
          <w:lang w:val="es-ES"/>
        </w:rPr>
        <w:t>պայմանագիրը կատարել ներքոհիշյալ ընդհանուր գներով.</w:t>
      </w:r>
    </w:p>
    <w:p w:rsidR="00B2572B" w:rsidRPr="00AE2768" w:rsidRDefault="00B2572B" w:rsidP="00EF3662">
      <w:pPr>
        <w:jc w:val="center"/>
        <w:rPr>
          <w:rFonts w:ascii="GHEA Grapalat" w:hAnsi="GHEA Grapalat"/>
          <w:sz w:val="20"/>
          <w:lang w:val="hy-AM"/>
        </w:rPr>
      </w:pPr>
      <w:r w:rsidRPr="00AE2768">
        <w:rPr>
          <w:rFonts w:ascii="GHEA Grapalat" w:hAnsi="GHEA Grapalat"/>
          <w:sz w:val="20"/>
          <w:szCs w:val="20"/>
          <w:lang w:val="es-ES"/>
        </w:rPr>
        <w:t xml:space="preserve">                                                                                                                                   </w:t>
      </w:r>
      <w:r w:rsidRPr="00AE2768">
        <w:rPr>
          <w:rFonts w:ascii="GHEA Grapalat" w:hAnsi="GHEA Grapalat"/>
          <w:sz w:val="20"/>
          <w:lang w:val="es-ES"/>
        </w:rPr>
        <w:t>ՀՀ դրամ</w:t>
      </w:r>
    </w:p>
    <w:tbl>
      <w:tblPr>
        <w:tblW w:w="1006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191"/>
        <w:gridCol w:w="1063"/>
        <w:gridCol w:w="1057"/>
        <w:gridCol w:w="2360"/>
      </w:tblGrid>
      <w:tr w:rsidR="001557AE" w:rsidRPr="00D14969" w:rsidTr="001557AE">
        <w:trPr>
          <w:cantSplit/>
          <w:trHeight w:val="916"/>
          <w:jc w:val="center"/>
        </w:trPr>
        <w:tc>
          <w:tcPr>
            <w:tcW w:w="1136"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Չափա-</w:t>
            </w:r>
          </w:p>
          <w:p w:rsidR="001557AE" w:rsidRPr="00AE2768" w:rsidRDefault="001557AE" w:rsidP="00EF3662">
            <w:pPr>
              <w:jc w:val="center"/>
              <w:rPr>
                <w:rFonts w:ascii="GHEA Grapalat" w:hAnsi="GHEA Grapalat"/>
                <w:b/>
                <w:bCs/>
                <w:sz w:val="16"/>
                <w:lang w:val="es-ES"/>
              </w:rPr>
            </w:pPr>
            <w:r w:rsidRPr="00AE2768">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Ապրանքի  անվանումը</w:t>
            </w:r>
          </w:p>
        </w:tc>
        <w:tc>
          <w:tcPr>
            <w:tcW w:w="1191"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ԱԱՀ**</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Ընդհանուր գինը</w:t>
            </w:r>
          </w:p>
          <w:p w:rsidR="001557AE" w:rsidRPr="00AE2768" w:rsidRDefault="001557AE" w:rsidP="00EF3662">
            <w:pPr>
              <w:jc w:val="center"/>
              <w:rPr>
                <w:rFonts w:ascii="GHEA Grapalat" w:hAnsi="GHEA Grapalat"/>
                <w:b/>
                <w:bCs/>
                <w:sz w:val="16"/>
                <w:szCs w:val="18"/>
                <w:lang w:val="es-ES"/>
              </w:rPr>
            </w:pPr>
            <w:r w:rsidRPr="00AE2768">
              <w:rPr>
                <w:rFonts w:ascii="GHEA Grapalat" w:hAnsi="GHEA Grapalat"/>
                <w:b/>
                <w:bCs/>
                <w:sz w:val="16"/>
                <w:szCs w:val="18"/>
                <w:lang w:val="es-ES"/>
              </w:rPr>
              <w:t xml:space="preserve"> /տառերով և թվերով/</w:t>
            </w:r>
          </w:p>
        </w:tc>
      </w:tr>
      <w:tr w:rsidR="001557AE" w:rsidRPr="00AE2768" w:rsidTr="001557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b/>
                <w:i/>
                <w:sz w:val="16"/>
                <w:lang w:val="es-ES"/>
              </w:rPr>
            </w:pPr>
            <w:r w:rsidRPr="00AE2768">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1557AE" w:rsidRPr="00AE2768" w:rsidRDefault="001557AE" w:rsidP="00EF3662">
            <w:pPr>
              <w:jc w:val="center"/>
              <w:rPr>
                <w:rFonts w:ascii="GHEA Grapalat" w:hAnsi="GHEA Grapalat"/>
                <w:i/>
                <w:sz w:val="16"/>
                <w:lang w:val="es-ES"/>
              </w:rPr>
            </w:pPr>
            <w:r w:rsidRPr="00AE2768">
              <w:rPr>
                <w:rFonts w:ascii="GHEA Grapalat" w:hAnsi="GHEA Grapalat"/>
                <w:b/>
                <w:i/>
                <w:sz w:val="16"/>
                <w:lang w:val="es-ES"/>
              </w:rPr>
              <w:t>6=3+4+5</w:t>
            </w:r>
          </w:p>
        </w:tc>
      </w:tr>
      <w:tr w:rsidR="001557AE" w:rsidRPr="00D14969" w:rsidTr="001557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D14969" w:rsidTr="001557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rPr>
                <w:rFonts w:ascii="GHEA Grapalat" w:hAnsi="GHEA Grapalat"/>
                <w:lang w:val="es-ES"/>
              </w:rPr>
            </w:pPr>
          </w:p>
        </w:tc>
      </w:tr>
      <w:tr w:rsidR="001557AE" w:rsidRPr="00D14969"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1557AE" w:rsidRPr="00AE2768" w:rsidRDefault="001557AE" w:rsidP="00EF3662">
            <w:pPr>
              <w:jc w:val="center"/>
              <w:rPr>
                <w:rFonts w:ascii="GHEA Grapalat" w:hAnsi="GHEA Grapalat"/>
                <w:lang w:val="es-ES"/>
              </w:rPr>
            </w:pPr>
          </w:p>
        </w:tc>
      </w:tr>
      <w:tr w:rsidR="001557AE" w:rsidRPr="00AE2768" w:rsidTr="001557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jc w:val="center"/>
              <w:rPr>
                <w:rFonts w:ascii="GHEA Grapalat" w:hAnsi="GHEA Grapalat"/>
                <w:b/>
                <w:bCs/>
                <w:sz w:val="18"/>
                <w:lang w:val="es-ES"/>
              </w:rPr>
            </w:pPr>
            <w:r w:rsidRPr="00AE2768">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1557AE" w:rsidRPr="00AE2768" w:rsidRDefault="001557AE" w:rsidP="00EF3662">
            <w:pPr>
              <w:rPr>
                <w:rFonts w:ascii="GHEA Grapalat" w:hAnsi="GHEA Grapalat"/>
                <w:sz w:val="18"/>
                <w:lang w:val="es-ES"/>
              </w:rPr>
            </w:pPr>
            <w:r w:rsidRPr="00AE2768">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1557AE" w:rsidRPr="00AE2768" w:rsidRDefault="001557AE" w:rsidP="00EF3662">
            <w:pPr>
              <w:jc w:val="center"/>
              <w:rPr>
                <w:rFonts w:ascii="GHEA Grapalat" w:hAnsi="GHEA Grapalat"/>
                <w:sz w:val="20"/>
                <w:lang w:val="es-ES"/>
              </w:rPr>
            </w:pPr>
          </w:p>
        </w:tc>
      </w:tr>
    </w:tbl>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es-ES"/>
        </w:rPr>
      </w:pPr>
    </w:p>
    <w:p w:rsidR="00B2572B" w:rsidRPr="00AE2768" w:rsidRDefault="00B2572B" w:rsidP="00EF3662">
      <w:pPr>
        <w:rPr>
          <w:rFonts w:ascii="GHEA Grapalat" w:hAnsi="GHEA Grapalat"/>
          <w:sz w:val="18"/>
          <w:szCs w:val="18"/>
          <w:lang w:val="hy-AM"/>
        </w:rPr>
      </w:pPr>
    </w:p>
    <w:p w:rsidR="00B2572B" w:rsidRPr="00AE2768" w:rsidRDefault="00B2572B" w:rsidP="00EF3662">
      <w:pPr>
        <w:ind w:left="720" w:firstLine="720"/>
        <w:jc w:val="both"/>
        <w:rPr>
          <w:rFonts w:ascii="GHEA Grapalat" w:hAnsi="GHEA Grapalat"/>
          <w:sz w:val="20"/>
          <w:lang w:val="hy-AM"/>
        </w:rPr>
      </w:pPr>
      <w:r w:rsidRPr="00AE2768">
        <w:rPr>
          <w:rFonts w:ascii="GHEA Grapalat" w:hAnsi="GHEA Grapalat"/>
          <w:sz w:val="20"/>
        </w:rPr>
        <w:t xml:space="preserve">     </w:t>
      </w:r>
      <w:r w:rsidRPr="00AE2768">
        <w:rPr>
          <w:rFonts w:ascii="GHEA Grapalat" w:hAnsi="GHEA Grapalat"/>
          <w:sz w:val="20"/>
          <w:lang w:val="hy-AM"/>
        </w:rPr>
        <w:t xml:space="preserve">___________________________________________ </w:t>
      </w:r>
      <w:r w:rsidRPr="00AE2768">
        <w:rPr>
          <w:rFonts w:ascii="GHEA Grapalat" w:hAnsi="GHEA Grapalat"/>
          <w:sz w:val="20"/>
          <w:lang w:val="hy-AM"/>
        </w:rPr>
        <w:tab/>
        <w:t xml:space="preserve">                </w:t>
      </w:r>
      <w:r w:rsidRPr="00AE2768">
        <w:rPr>
          <w:rFonts w:ascii="GHEA Grapalat" w:hAnsi="GHEA Grapalat"/>
          <w:sz w:val="20"/>
        </w:rPr>
        <w:t xml:space="preserve">       </w:t>
      </w:r>
      <w:r w:rsidRPr="00AE2768">
        <w:rPr>
          <w:rFonts w:ascii="GHEA Grapalat" w:hAnsi="GHEA Grapalat"/>
          <w:sz w:val="20"/>
          <w:lang w:val="hy-AM"/>
        </w:rPr>
        <w:t xml:space="preserve">_____________ </w:t>
      </w:r>
    </w:p>
    <w:p w:rsidR="00B2572B" w:rsidRPr="00AE2768" w:rsidRDefault="00B2572B" w:rsidP="00EF3662">
      <w:pPr>
        <w:jc w:val="both"/>
        <w:rPr>
          <w:rFonts w:ascii="GHEA Grapalat" w:hAnsi="GHEA Grapalat"/>
          <w:sz w:val="20"/>
          <w:vertAlign w:val="superscript"/>
          <w:lang w:val="hy-AM"/>
        </w:rPr>
      </w:pPr>
      <w:r w:rsidRPr="00AE2768">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E2768">
        <w:rPr>
          <w:rFonts w:ascii="GHEA Grapalat" w:hAnsi="GHEA Grapalat"/>
          <w:sz w:val="20"/>
          <w:vertAlign w:val="superscript"/>
          <w:lang w:val="hy-AM"/>
        </w:rPr>
        <w:tab/>
      </w: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 xml:space="preserve">    </w:t>
      </w:r>
    </w:p>
    <w:p w:rsidR="00B2572B" w:rsidRPr="00AE2768" w:rsidRDefault="00B2572B" w:rsidP="00EF3662">
      <w:pPr>
        <w:jc w:val="right"/>
        <w:rPr>
          <w:rFonts w:ascii="GHEA Grapalat" w:hAnsi="GHEA Grapalat"/>
          <w:sz w:val="20"/>
          <w:lang w:val="hy-AM"/>
        </w:rPr>
      </w:pPr>
      <w:r w:rsidRPr="00AE2768">
        <w:rPr>
          <w:rFonts w:ascii="GHEA Grapalat" w:hAnsi="GHEA Grapalat"/>
          <w:sz w:val="20"/>
          <w:lang w:val="hy-AM"/>
        </w:rPr>
        <w:t>Կ. Տ.</w:t>
      </w:r>
      <w:r w:rsidRPr="00AE2768">
        <w:rPr>
          <w:rStyle w:val="af6"/>
          <w:rFonts w:ascii="GHEA Grapalat" w:hAnsi="GHEA Grapalat"/>
          <w:color w:val="FFFFFF"/>
          <w:sz w:val="20"/>
          <w:lang w:val="hy-AM"/>
        </w:rPr>
        <w:footnoteReference w:id="8"/>
      </w:r>
      <w:r w:rsidRPr="00AE2768">
        <w:rPr>
          <w:rFonts w:ascii="GHEA Grapalat" w:hAnsi="GHEA Grapalat"/>
          <w:sz w:val="20"/>
          <w:lang w:val="hy-AM"/>
        </w:rPr>
        <w:tab/>
      </w:r>
      <w:r w:rsidRPr="00AE2768">
        <w:rPr>
          <w:rFonts w:ascii="GHEA Grapalat" w:hAnsi="GHEA Grapalat"/>
          <w:sz w:val="20"/>
          <w:lang w:val="hy-AM"/>
        </w:rPr>
        <w:tab/>
        <w:t xml:space="preserve"> </w:t>
      </w:r>
    </w:p>
    <w:p w:rsidR="00B2572B" w:rsidRPr="00AE2768" w:rsidRDefault="00B2572B" w:rsidP="00EF3662">
      <w:pPr>
        <w:jc w:val="right"/>
        <w:rPr>
          <w:rFonts w:ascii="GHEA Grapalat" w:hAnsi="GHEA Grapalat"/>
          <w:sz w:val="20"/>
          <w:lang w:val="hy-AM"/>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rPr>
          <w:rFonts w:ascii="GHEA Grapalat" w:hAnsi="GHEA Grapalat" w:cs="Sylfaen"/>
          <w:i/>
          <w:sz w:val="16"/>
          <w:szCs w:val="16"/>
          <w:lang w:val="hy-AM" w:eastAsia="ru-RU"/>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hy-AM"/>
        </w:rPr>
      </w:pPr>
    </w:p>
    <w:p w:rsidR="00B2572B" w:rsidRPr="00AE2768" w:rsidRDefault="00B2572B" w:rsidP="00EF3662">
      <w:pPr>
        <w:pStyle w:val="31"/>
        <w:spacing w:line="240" w:lineRule="auto"/>
        <w:jc w:val="right"/>
        <w:rPr>
          <w:rFonts w:ascii="GHEA Grapalat" w:hAnsi="GHEA Grapalat"/>
          <w:i/>
          <w:lang w:val="es-ES" w:eastAsia="ru-RU"/>
        </w:rPr>
      </w:pPr>
    </w:p>
    <w:p w:rsidR="009F50EE" w:rsidRPr="00AE2768" w:rsidRDefault="00B2572B" w:rsidP="009F50EE">
      <w:pPr>
        <w:pStyle w:val="31"/>
        <w:spacing w:line="240" w:lineRule="auto"/>
        <w:jc w:val="right"/>
        <w:rPr>
          <w:rFonts w:ascii="GHEA Grapalat" w:hAnsi="GHEA Grapalat" w:cs="Sylfaen"/>
          <w:b/>
          <w:lang w:val="hy-AM"/>
        </w:rPr>
      </w:pPr>
      <w:r w:rsidRPr="00AE2768">
        <w:rPr>
          <w:rFonts w:ascii="GHEA Grapalat" w:hAnsi="GHEA Grapalat"/>
          <w:i/>
          <w:lang w:val="es-ES" w:eastAsia="ru-RU"/>
        </w:rPr>
        <w:br w:type="page"/>
      </w:r>
    </w:p>
    <w:p w:rsidR="007862B1" w:rsidRPr="000D08B4" w:rsidRDefault="007862B1" w:rsidP="007862B1">
      <w:pPr>
        <w:pStyle w:val="31"/>
        <w:spacing w:line="240" w:lineRule="auto"/>
        <w:jc w:val="right"/>
        <w:rPr>
          <w:rFonts w:ascii="GHEA Grapalat" w:hAnsi="GHEA Grapalat" w:cs="Arial"/>
          <w:b/>
          <w:lang w:val="hy-AM"/>
        </w:rPr>
      </w:pPr>
      <w:r w:rsidRPr="00AE2768">
        <w:rPr>
          <w:rFonts w:ascii="GHEA Grapalat" w:hAnsi="GHEA Grapalat" w:cs="Sylfaen"/>
          <w:b/>
          <w:lang w:val="hy-AM"/>
        </w:rPr>
        <w:lastRenderedPageBreak/>
        <w:t>Հավելված</w:t>
      </w:r>
      <w:r w:rsidRPr="00AE2768">
        <w:rPr>
          <w:rFonts w:ascii="GHEA Grapalat" w:hAnsi="GHEA Grapalat" w:cs="Arial"/>
          <w:b/>
          <w:lang w:val="hy-AM"/>
        </w:rPr>
        <w:t xml:space="preserve"> </w:t>
      </w:r>
      <w:r w:rsidRPr="000D08B4">
        <w:rPr>
          <w:rFonts w:ascii="GHEA Grapalat" w:hAnsi="GHEA Grapalat" w:cs="Arial"/>
          <w:b/>
          <w:lang w:val="hy-AM"/>
        </w:rPr>
        <w:t>4.1</w:t>
      </w:r>
    </w:p>
    <w:p w:rsidR="007862B1" w:rsidRPr="00AE2768" w:rsidRDefault="007862B1" w:rsidP="007862B1">
      <w:pPr>
        <w:pStyle w:val="31"/>
        <w:spacing w:line="240" w:lineRule="auto"/>
        <w:jc w:val="right"/>
        <w:rPr>
          <w:rFonts w:ascii="GHEA Grapalat" w:hAnsi="GHEA Grapalat" w:cs="Arial"/>
          <w:b/>
          <w:lang w:val="hy-AM"/>
        </w:rPr>
      </w:pPr>
      <w:r w:rsidRPr="00AE2768">
        <w:rPr>
          <w:rFonts w:ascii="GHEA Grapalat" w:hAnsi="GHEA Grapalat"/>
          <w:sz w:val="24"/>
          <w:szCs w:val="24"/>
          <w:lang w:val="hy-AM"/>
        </w:rPr>
        <w:t>«</w:t>
      </w:r>
      <w:r w:rsidR="00C27500">
        <w:rPr>
          <w:rFonts w:ascii="GHEA Grapalat" w:hAnsi="GHEA Grapalat"/>
          <w:b/>
          <w:lang w:val="hy-AM"/>
        </w:rPr>
        <w:t>ԿՄՔՀ-ԱՄ-ԳՀԱՊՁԲ-20/01</w:t>
      </w:r>
      <w:r w:rsidRPr="00AE2768">
        <w:rPr>
          <w:rFonts w:ascii="GHEA Grapalat" w:hAnsi="GHEA Grapalat"/>
          <w:sz w:val="24"/>
          <w:szCs w:val="24"/>
          <w:lang w:val="hy-AM"/>
        </w:rPr>
        <w:t>»</w:t>
      </w:r>
      <w:r w:rsidRPr="00AE2768">
        <w:rPr>
          <w:rFonts w:ascii="GHEA Grapalat" w:hAnsi="GHEA Grapalat" w:cs="Sylfaen"/>
          <w:b/>
          <w:lang w:val="es-ES"/>
        </w:rPr>
        <w:t>*</w:t>
      </w:r>
      <w:r w:rsidRPr="00AE2768">
        <w:rPr>
          <w:rFonts w:ascii="GHEA Grapalat" w:hAnsi="GHEA Grapalat"/>
          <w:b/>
          <w:lang w:val="hy-AM"/>
        </w:rPr>
        <w:t xml:space="preserve">  </w:t>
      </w:r>
      <w:r w:rsidRPr="00AE2768">
        <w:rPr>
          <w:rFonts w:ascii="GHEA Grapalat" w:hAnsi="GHEA Grapalat" w:cs="Sylfaen"/>
          <w:b/>
          <w:lang w:val="hy-AM"/>
        </w:rPr>
        <w:t>ծածկագրով</w:t>
      </w:r>
    </w:p>
    <w:p w:rsidR="007862B1" w:rsidRPr="00AE2768" w:rsidRDefault="000D08B4"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7862B1" w:rsidRPr="00AE2768">
        <w:rPr>
          <w:rFonts w:ascii="GHEA Grapalat" w:hAnsi="GHEA Grapalat" w:cs="Arial"/>
          <w:b/>
          <w:lang w:val="hy-AM"/>
        </w:rPr>
        <w:t xml:space="preserve">ի </w:t>
      </w:r>
      <w:r w:rsidR="007862B1" w:rsidRPr="00AE2768">
        <w:rPr>
          <w:rFonts w:ascii="GHEA Grapalat" w:hAnsi="GHEA Grapalat" w:cs="Sylfaen"/>
          <w:b/>
          <w:lang w:val="hy-AM"/>
        </w:rPr>
        <w:t>հրավերի</w:t>
      </w:r>
    </w:p>
    <w:p w:rsidR="007862B1" w:rsidRPr="00AE2768" w:rsidRDefault="007862B1" w:rsidP="007862B1">
      <w:pPr>
        <w:pStyle w:val="31"/>
        <w:spacing w:line="240" w:lineRule="auto"/>
        <w:jc w:val="right"/>
        <w:rPr>
          <w:rFonts w:ascii="GHEA Grapalat" w:hAnsi="GHEA Grapalat" w:cs="Sylfaen"/>
          <w:b/>
          <w:lang w:val="hy-AM"/>
        </w:rPr>
      </w:pPr>
    </w:p>
    <w:p w:rsidR="007862B1" w:rsidRPr="00AE2768" w:rsidRDefault="007862B1" w:rsidP="007862B1">
      <w:pPr>
        <w:jc w:val="center"/>
        <w:rPr>
          <w:rFonts w:ascii="GHEA Grapalat" w:hAnsi="GHEA Grapalat" w:cs="GHEA Grapalat"/>
          <w:b/>
          <w:sz w:val="20"/>
          <w:szCs w:val="20"/>
          <w:lang w:val="hy-AM"/>
        </w:rPr>
      </w:pPr>
      <w:r w:rsidRPr="000D08B4">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631658" w:rsidRPr="00AE2768" w:rsidRDefault="00631658" w:rsidP="007862B1">
      <w:pPr>
        <w:jc w:val="center"/>
        <w:rPr>
          <w:rFonts w:ascii="GHEA Grapalat" w:hAnsi="GHEA Grapalat" w:cs="GHEA Grapalat"/>
          <w:b/>
          <w:sz w:val="20"/>
          <w:szCs w:val="20"/>
          <w:lang w:val="hy-AM"/>
        </w:rPr>
      </w:pPr>
      <w:r w:rsidRPr="000D08B4">
        <w:rPr>
          <w:rFonts w:ascii="GHEA Grapalat" w:hAnsi="GHEA Grapalat" w:cs="GHEA Grapalat"/>
          <w:b/>
          <w:sz w:val="18"/>
          <w:szCs w:val="18"/>
          <w:lang w:val="hy-AM"/>
        </w:rPr>
        <w:t xml:space="preserve">         </w:t>
      </w:r>
      <w:r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որակավորման </w:t>
      </w:r>
      <w:r w:rsidRPr="00AE2768">
        <w:rPr>
          <w:rFonts w:ascii="GHEA Grapalat" w:hAnsi="GHEA Grapalat" w:cs="GHEA Grapalat"/>
          <w:b/>
          <w:sz w:val="18"/>
          <w:szCs w:val="18"/>
          <w:lang w:val="hy-AM"/>
        </w:rPr>
        <w:t>ապահովում)</w:t>
      </w:r>
    </w:p>
    <w:p w:rsidR="007862B1" w:rsidRPr="00AE2768" w:rsidRDefault="007862B1" w:rsidP="007862B1">
      <w:pPr>
        <w:rPr>
          <w:rFonts w:ascii="GHEA Grapalat" w:hAnsi="GHEA Grapalat" w:cs="GHEA Grapalat"/>
          <w:b/>
          <w:sz w:val="20"/>
          <w:szCs w:val="20"/>
          <w:lang w:val="hy-AM"/>
        </w:rPr>
      </w:pPr>
      <w:r w:rsidRPr="00AE2768">
        <w:rPr>
          <w:rFonts w:ascii="GHEA Grapalat" w:hAnsi="GHEA Grapalat" w:cs="GHEA Grapalat"/>
          <w:color w:val="FF0000"/>
          <w:sz w:val="20"/>
          <w:szCs w:val="20"/>
          <w:shd w:val="clear" w:color="auto" w:fill="92CDDC"/>
          <w:lang w:val="hy-AM"/>
        </w:rPr>
        <w:t xml:space="preserve">                                                    </w:t>
      </w:r>
      <w:r w:rsidRPr="000D08B4">
        <w:rPr>
          <w:rFonts w:ascii="GHEA Grapalat" w:hAnsi="GHEA Grapalat" w:cs="GHEA Grapalat"/>
          <w:color w:val="FF0000"/>
          <w:sz w:val="20"/>
          <w:szCs w:val="20"/>
          <w:shd w:val="clear" w:color="auto" w:fill="92CDDC"/>
          <w:lang w:val="hy-AM"/>
        </w:rPr>
        <w:t xml:space="preserve">          </w:t>
      </w:r>
    </w:p>
    <w:p w:rsidR="007862B1" w:rsidRPr="00AE2768" w:rsidRDefault="007862B1" w:rsidP="007862B1">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7862B1" w:rsidRPr="00AE2768" w:rsidRDefault="007862B1" w:rsidP="007862B1">
      <w:pPr>
        <w:rPr>
          <w:rFonts w:ascii="GHEA Grapalat" w:hAnsi="GHEA Grapalat" w:cs="GHEA Grapalat"/>
          <w:sz w:val="20"/>
          <w:szCs w:val="20"/>
          <w:lang w:val="hy-AM"/>
        </w:rPr>
      </w:pPr>
    </w:p>
    <w:p w:rsidR="007862B1" w:rsidRPr="000E3900" w:rsidRDefault="007862B1" w:rsidP="007862B1">
      <w:pPr>
        <w:jc w:val="both"/>
        <w:rPr>
          <w:rFonts w:ascii="GHEA Grapalat" w:hAnsi="GHEA Grapalat" w:cs="GHEA Grapalat"/>
          <w:sz w:val="20"/>
          <w:szCs w:val="20"/>
          <w:u w:val="single"/>
          <w:vertAlign w:val="subscript"/>
          <w:lang w:val="hy-AM"/>
        </w:rPr>
      </w:pP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u w:val="single"/>
          <w:vertAlign w:val="subscript"/>
          <w:lang w:val="hy-AM"/>
        </w:rPr>
        <w:tab/>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 xml:space="preserve">ի դեմս Ընկերության տնօրեն </w:t>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r w:rsidRPr="000E3900">
        <w:rPr>
          <w:rFonts w:ascii="GHEA Grapalat" w:hAnsi="GHEA Grapalat" w:cs="GHEA Grapalat"/>
          <w:sz w:val="20"/>
          <w:szCs w:val="20"/>
          <w:u w:val="single"/>
          <w:lang w:val="hy-AM"/>
        </w:rPr>
        <w:tab/>
      </w:r>
    </w:p>
    <w:p w:rsidR="007862B1" w:rsidRPr="000E3900" w:rsidRDefault="007862B1" w:rsidP="007862B1">
      <w:pPr>
        <w:jc w:val="both"/>
        <w:rPr>
          <w:rFonts w:ascii="GHEA Grapalat" w:hAnsi="GHEA Grapalat" w:cs="GHEA Grapalat"/>
          <w:sz w:val="20"/>
          <w:szCs w:val="20"/>
          <w:lang w:val="hy-AM"/>
        </w:rPr>
      </w:pPr>
      <w:r w:rsidRPr="000E3900">
        <w:rPr>
          <w:rFonts w:ascii="GHEA Grapalat" w:hAnsi="GHEA Grapalat"/>
          <w:sz w:val="20"/>
          <w:szCs w:val="20"/>
          <w:vertAlign w:val="superscript"/>
          <w:lang w:val="hy-AM"/>
        </w:rPr>
        <w:t xml:space="preserve">       Ընկերության անվանումը</w:t>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r>
      <w:r w:rsidRPr="000E3900">
        <w:rPr>
          <w:rFonts w:ascii="GHEA Grapalat" w:hAnsi="GHEA Grapalat" w:cs="GHEA Grapalat"/>
          <w:sz w:val="20"/>
          <w:szCs w:val="20"/>
          <w:vertAlign w:val="subscript"/>
          <w:lang w:val="hy-AM"/>
        </w:rPr>
        <w:tab/>
        <w:t xml:space="preserve">    </w:t>
      </w:r>
      <w:r w:rsidRPr="000E3900">
        <w:rPr>
          <w:rFonts w:ascii="GHEA Grapalat" w:hAnsi="GHEA Grapalat"/>
          <w:sz w:val="20"/>
          <w:szCs w:val="20"/>
          <w:vertAlign w:val="superscript"/>
          <w:lang w:val="hy-AM"/>
        </w:rPr>
        <w:t>Ընկերության տնօրենի անուն ազգանունը, անձնագրային տվյալները</w:t>
      </w:r>
      <w:r w:rsidRPr="000E3900">
        <w:rPr>
          <w:rFonts w:ascii="GHEA Grapalat" w:hAnsi="GHEA Grapalat" w:cs="GHEA Grapalat"/>
          <w:sz w:val="20"/>
          <w:szCs w:val="20"/>
          <w:vertAlign w:val="subscript"/>
          <w:lang w:val="hy-AM"/>
        </w:rPr>
        <w:t xml:space="preserve">, </w:t>
      </w:r>
      <w:r w:rsidRPr="000E3900">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E2768" w:rsidRDefault="007862B1" w:rsidP="007862B1">
      <w:pPr>
        <w:ind w:firstLine="708"/>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7862B1" w:rsidRPr="00AE2768" w:rsidRDefault="007862B1" w:rsidP="007862B1">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7862B1" w:rsidRPr="00AE2768" w:rsidRDefault="007862B1" w:rsidP="007862B1">
      <w:pPr>
        <w:numPr>
          <w:ilvl w:val="1"/>
          <w:numId w:val="7"/>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Ընկերությունը մասնակցում է </w:t>
      </w:r>
      <w:r w:rsidR="009F50EE" w:rsidRPr="00A32B72">
        <w:rPr>
          <w:rFonts w:ascii="GHEA Grapalat" w:hAnsi="GHEA Grapalat"/>
          <w:b/>
          <w:i/>
          <w:color w:val="0070C0"/>
          <w:sz w:val="20"/>
          <w:szCs w:val="20"/>
          <w:u w:val="single"/>
          <w:lang w:val="af-ZA"/>
        </w:rPr>
        <w:t>Քասախի «Արուսյակ» մանկապարտեզ ՀՈԱԿ</w:t>
      </w:r>
      <w:r w:rsidRPr="00A32B72">
        <w:rPr>
          <w:rFonts w:ascii="GHEA Grapalat" w:hAnsi="GHEA Grapalat" w:cs="GHEA Grapalat"/>
          <w:color w:val="0070C0"/>
          <w:sz w:val="20"/>
          <w:szCs w:val="20"/>
          <w:lang w:val="pt-BR"/>
        </w:rPr>
        <w:t xml:space="preserve">*  </w:t>
      </w:r>
      <w:r w:rsidRPr="00AE2768">
        <w:rPr>
          <w:rFonts w:ascii="GHEA Grapalat" w:hAnsi="GHEA Grapalat" w:cs="GHEA Grapalat"/>
          <w:sz w:val="20"/>
          <w:szCs w:val="20"/>
          <w:lang w:val="pt-BR"/>
        </w:rPr>
        <w:t xml:space="preserve">(այսուհետ` Պատվիրատու) կողմից </w:t>
      </w:r>
    </w:p>
    <w:p w:rsidR="007862B1" w:rsidRPr="00AE2768" w:rsidRDefault="007862B1" w:rsidP="007862B1">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7862B1" w:rsidRPr="00AE2768" w:rsidRDefault="007862B1" w:rsidP="007862B1">
      <w:pPr>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կազմակերպված` </w:t>
      </w:r>
      <w:r w:rsidRPr="00AE2768">
        <w:rPr>
          <w:rFonts w:ascii="GHEA Grapalat" w:hAnsi="GHEA Grapalat" w:cs="GHEA Grapalat"/>
          <w:sz w:val="20"/>
          <w:szCs w:val="20"/>
          <w:u w:val="single"/>
          <w:lang w:val="pt-BR"/>
        </w:rPr>
        <w:t xml:space="preserve"> </w:t>
      </w:r>
      <w:r w:rsidR="00866C4F" w:rsidRPr="00866C4F">
        <w:rPr>
          <w:rFonts w:ascii="GHEA Grapalat" w:hAnsi="GHEA Grapalat"/>
          <w:sz w:val="20"/>
          <w:szCs w:val="20"/>
          <w:u w:val="single"/>
          <w:lang w:val="hy-AM"/>
        </w:rPr>
        <w:t>«</w:t>
      </w:r>
      <w:r w:rsidR="00866C4F" w:rsidRPr="00866C4F">
        <w:rPr>
          <w:rFonts w:ascii="GHEA Grapalat" w:hAnsi="GHEA Grapalat"/>
          <w:b/>
          <w:sz w:val="20"/>
          <w:szCs w:val="20"/>
          <w:u w:val="single"/>
          <w:lang w:val="hy-AM"/>
        </w:rPr>
        <w:t>ԿՄՔՀ-ԱՄ-ԳՀԱՊՁԲ-20/01</w:t>
      </w:r>
      <w:r w:rsidR="00866C4F" w:rsidRPr="00866C4F">
        <w:rPr>
          <w:rFonts w:ascii="GHEA Grapalat" w:hAnsi="GHEA Grapalat"/>
          <w:sz w:val="20"/>
          <w:szCs w:val="20"/>
          <w:u w:val="single"/>
          <w:lang w:val="hy-AM"/>
        </w:rPr>
        <w:t>»</w:t>
      </w:r>
      <w:r w:rsidRPr="00AE2768">
        <w:rPr>
          <w:rFonts w:ascii="GHEA Grapalat" w:hAnsi="GHEA Grapalat" w:cs="GHEA Grapalat"/>
          <w:sz w:val="20"/>
          <w:szCs w:val="20"/>
          <w:lang w:val="pt-BR"/>
        </w:rPr>
        <w:t>* ծածկագրով գնման ընթացակարգին:</w:t>
      </w:r>
    </w:p>
    <w:p w:rsidR="007862B1" w:rsidRPr="00AE2768" w:rsidRDefault="007862B1" w:rsidP="007862B1">
      <w:pPr>
        <w:ind w:left="426"/>
        <w:jc w:val="both"/>
        <w:rPr>
          <w:rFonts w:ascii="GHEA Grapalat" w:hAnsi="GHEA Grapalat" w:cs="GHEA Grapalat"/>
          <w:sz w:val="20"/>
          <w:szCs w:val="20"/>
          <w:lang w:val="pt-BR"/>
        </w:rPr>
      </w:pPr>
      <w:r w:rsidRPr="000D08B4">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7862B1" w:rsidRPr="00AE2768" w:rsidRDefault="006E35C3" w:rsidP="006E35C3">
      <w:pPr>
        <w:ind w:firstLine="360"/>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1.</w:t>
      </w:r>
      <w:r w:rsidR="000149F3" w:rsidRPr="00AE2768">
        <w:rPr>
          <w:rFonts w:ascii="GHEA Grapalat" w:hAnsi="GHEA Grapalat" w:cs="GHEA Grapalat"/>
          <w:sz w:val="20"/>
          <w:szCs w:val="20"/>
          <w:lang w:val="pt-BR"/>
        </w:rPr>
        <w:t>2</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Որպես գնման ընթացակարգի արդյունքում </w:t>
      </w:r>
      <w:r w:rsidRPr="00AE2768">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E2768">
        <w:rPr>
          <w:rFonts w:ascii="GHEA Grapalat" w:hAnsi="GHEA Grapalat" w:cs="GHEA Grapalat"/>
          <w:sz w:val="20"/>
          <w:szCs w:val="20"/>
          <w:lang w:val="pt-BR"/>
        </w:rPr>
        <w:t xml:space="preserve">կատարման </w:t>
      </w:r>
      <w:r w:rsidRPr="00AE2768">
        <w:rPr>
          <w:rFonts w:ascii="GHEA Grapalat" w:hAnsi="GHEA Grapalat" w:cs="GHEA Grapalat"/>
          <w:sz w:val="20"/>
          <w:szCs w:val="20"/>
          <w:lang w:val="pt-BR"/>
        </w:rPr>
        <w:t xml:space="preserve">համար անհրաժեշտ որակավորման </w:t>
      </w:r>
      <w:r w:rsidR="007862B1" w:rsidRPr="00AE2768">
        <w:rPr>
          <w:rFonts w:ascii="GHEA Grapalat" w:hAnsi="GHEA Grapalat" w:cs="GHEA Grapalat"/>
          <w:sz w:val="20"/>
          <w:szCs w:val="20"/>
          <w:lang w:val="pt-BR"/>
        </w:rPr>
        <w:t>ապահովում, Ընկերությունը</w:t>
      </w:r>
      <w:r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E2768" w:rsidRDefault="000149F3" w:rsidP="000149F3">
      <w:pPr>
        <w:ind w:firstLine="360"/>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7862B1" w:rsidRPr="00AE2768">
        <w:rPr>
          <w:rFonts w:ascii="GHEA Grapalat" w:hAnsi="GHEA Grapalat" w:cs="GHEA Grapalat"/>
          <w:color w:val="000000"/>
          <w:sz w:val="20"/>
          <w:szCs w:val="20"/>
          <w:lang w:val="pt-BR"/>
        </w:rPr>
        <w:t>Ընկերությունը</w:t>
      </w:r>
      <w:r w:rsidR="007862B1" w:rsidRPr="00AE2768">
        <w:rPr>
          <w:rFonts w:ascii="GHEA Grapalat" w:hAnsi="GHEA Grapalat" w:cs="GHEA Grapalat"/>
          <w:color w:val="000000"/>
          <w:sz w:val="20"/>
          <w:szCs w:val="20"/>
          <w:lang w:val="hy-AM"/>
        </w:rPr>
        <w:t xml:space="preserve"> սույն </w:t>
      </w:r>
      <w:r w:rsidR="007862B1" w:rsidRPr="00AE2768">
        <w:rPr>
          <w:rFonts w:ascii="GHEA Grapalat" w:hAnsi="GHEA Grapalat" w:cs="GHEA Grapalat"/>
          <w:color w:val="000000"/>
          <w:sz w:val="20"/>
          <w:szCs w:val="20"/>
          <w:lang w:val="pt-BR"/>
        </w:rPr>
        <w:t>տուժանքի համաձայնագ</w:t>
      </w:r>
      <w:r w:rsidR="007862B1" w:rsidRPr="00AE2768">
        <w:rPr>
          <w:rFonts w:ascii="GHEA Grapalat" w:hAnsi="GHEA Grapalat" w:cs="GHEA Grapalat"/>
          <w:color w:val="000000"/>
          <w:sz w:val="20"/>
          <w:szCs w:val="20"/>
          <w:lang w:val="hy-AM"/>
        </w:rPr>
        <w:t>ր</w:t>
      </w:r>
      <w:r w:rsidR="007862B1" w:rsidRPr="00AE2768">
        <w:rPr>
          <w:rFonts w:ascii="GHEA Grapalat" w:hAnsi="GHEA Grapalat" w:cs="GHEA Grapalat"/>
          <w:color w:val="000000"/>
          <w:sz w:val="20"/>
          <w:szCs w:val="20"/>
          <w:lang w:val="pt-BR"/>
        </w:rPr>
        <w:t>ի</w:t>
      </w:r>
      <w:r w:rsidR="007862B1" w:rsidRPr="00AE2768">
        <w:rPr>
          <w:rFonts w:ascii="GHEA Grapalat" w:hAnsi="GHEA Grapalat" w:cs="GHEA Grapalat"/>
          <w:color w:val="000000"/>
          <w:sz w:val="20"/>
          <w:szCs w:val="20"/>
          <w:lang w:val="hy-AM"/>
        </w:rPr>
        <w:t xml:space="preserve">ն կից ներկայացվող վճարման պահանջագրի </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այսուհետ` Պահանջագիր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ստորագրմամբ անհետկանչելիորեն  համաձայնվում է, որ</w:t>
      </w:r>
      <w:r w:rsidR="006E35C3" w:rsidRPr="000D08B4">
        <w:rPr>
          <w:rFonts w:ascii="GHEA Grapalat" w:hAnsi="GHEA Grapalat" w:cs="GHEA Grapalat"/>
          <w:color w:val="000000"/>
          <w:sz w:val="20"/>
          <w:szCs w:val="20"/>
          <w:lang w:val="hy-AM"/>
        </w:rPr>
        <w:t>՝</w:t>
      </w:r>
      <w:r w:rsidR="007862B1" w:rsidRPr="00AE2768">
        <w:rPr>
          <w:rFonts w:ascii="GHEA Grapalat" w:hAnsi="GHEA Grapalat" w:cs="GHEA Grapalat"/>
          <w:color w:val="000000"/>
          <w:sz w:val="20"/>
          <w:szCs w:val="20"/>
          <w:lang w:val="hy-AM"/>
        </w:rPr>
        <w:t xml:space="preserve">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E2768" w:rsidRDefault="007862B1" w:rsidP="007862B1">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E2768" w:rsidRDefault="007862B1" w:rsidP="007862B1">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E2768" w:rsidRDefault="007862B1" w:rsidP="007862B1">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E2768" w:rsidRDefault="000149F3" w:rsidP="000149F3">
      <w:pPr>
        <w:ind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1.4</w:t>
      </w:r>
      <w:r w:rsidR="007862B1"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E2768">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E2768">
        <w:rPr>
          <w:rFonts w:ascii="GHEA Grapalat" w:hAnsi="GHEA Grapalat" w:cs="GHEA Grapalat"/>
          <w:sz w:val="20"/>
          <w:szCs w:val="20"/>
          <w:lang w:val="pt-BR"/>
        </w:rPr>
        <w:t xml:space="preserve"> Պատվիրատուն սույն տուժանքի համաձայնագիրը և կից </w:t>
      </w:r>
      <w:r w:rsidR="007862B1" w:rsidRPr="00AE2768">
        <w:rPr>
          <w:rFonts w:ascii="GHEA Grapalat" w:hAnsi="GHEA Grapalat" w:cs="GHEA Grapalat"/>
          <w:sz w:val="20"/>
          <w:szCs w:val="20"/>
          <w:lang w:val="hy-AM"/>
        </w:rPr>
        <w:t xml:space="preserve">Պահանջագիրը բնօրինակներով </w:t>
      </w:r>
      <w:r w:rsidR="007862B1" w:rsidRPr="00AE2768">
        <w:rPr>
          <w:rFonts w:ascii="GHEA Grapalat" w:hAnsi="GHEA Grapalat" w:cs="GHEA Grapalat"/>
          <w:sz w:val="20"/>
          <w:szCs w:val="20"/>
          <w:lang w:val="pt-BR"/>
        </w:rPr>
        <w:t xml:space="preserve">ներկայացնում է </w:t>
      </w:r>
      <w:r w:rsidR="007862B1" w:rsidRPr="00AE2768">
        <w:rPr>
          <w:rFonts w:ascii="GHEA Grapalat" w:hAnsi="GHEA Grapalat" w:cs="GHEA Grapalat"/>
          <w:sz w:val="20"/>
          <w:szCs w:val="20"/>
          <w:lang w:val="hy-AM"/>
        </w:rPr>
        <w:t>Վճարող Բանկին</w:t>
      </w:r>
      <w:r w:rsidR="007862B1"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E2768">
        <w:rPr>
          <w:rFonts w:ascii="GHEA Grapalat" w:hAnsi="GHEA Grapalat" w:cs="GHEA Grapalat"/>
          <w:sz w:val="20"/>
          <w:szCs w:val="20"/>
          <w:lang w:val="hy-AM"/>
        </w:rPr>
        <w:t>Պահանջագիրը</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էլեկտրոնային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թվային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ստորագրությամբ</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հաստատված</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լինելու</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դեպքում</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դրանք</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Վճարող</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Բանկին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են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ներկայացվում</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էլեկտրոնային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կրիչներով</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ինչպես</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նաև</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դրանցից</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արտատպված</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թղթային</w:t>
      </w:r>
      <w:r w:rsidR="007862B1" w:rsidRPr="00AE2768">
        <w:rPr>
          <w:rFonts w:ascii="GHEA Grapalat" w:hAnsi="GHEA Grapalat" w:cs="GHEA Grapalat"/>
          <w:sz w:val="20"/>
          <w:szCs w:val="20"/>
          <w:lang w:val="pt-BR"/>
        </w:rPr>
        <w:t xml:space="preserve"> </w:t>
      </w:r>
      <w:r w:rsidR="007862B1" w:rsidRPr="000D08B4">
        <w:rPr>
          <w:rFonts w:ascii="GHEA Grapalat" w:hAnsi="GHEA Grapalat" w:cs="GHEA Grapalat"/>
          <w:sz w:val="20"/>
          <w:szCs w:val="20"/>
          <w:lang w:val="hy-AM"/>
        </w:rPr>
        <w:t>տարբերակներով</w:t>
      </w:r>
      <w:r w:rsidR="007862B1" w:rsidRPr="00AE2768">
        <w:rPr>
          <w:rFonts w:ascii="GHEA Grapalat" w:hAnsi="GHEA Grapalat" w:cs="GHEA Grapalat"/>
          <w:sz w:val="20"/>
          <w:szCs w:val="20"/>
          <w:lang w:val="pt-BR"/>
        </w:rPr>
        <w:t>:</w:t>
      </w:r>
    </w:p>
    <w:p w:rsidR="007862B1" w:rsidRPr="00AE2768" w:rsidRDefault="007862B1" w:rsidP="000149F3">
      <w:pPr>
        <w:numPr>
          <w:ilvl w:val="1"/>
          <w:numId w:val="25"/>
        </w:numPr>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hy-AM"/>
        </w:rPr>
        <w:t xml:space="preserve">1.6 </w:t>
      </w:r>
      <w:r w:rsidR="007862B1" w:rsidRPr="00AE2768">
        <w:rPr>
          <w:rFonts w:ascii="GHEA Grapalat" w:hAnsi="GHEA Grapalat" w:cs="GHEA Grapalat"/>
          <w:sz w:val="20"/>
          <w:szCs w:val="20"/>
          <w:lang w:val="hy-AM"/>
        </w:rPr>
        <w:t>Վճարող Բանկի կողմից Պ</w:t>
      </w:r>
      <w:r w:rsidR="007862B1" w:rsidRPr="00AE2768">
        <w:rPr>
          <w:rFonts w:ascii="GHEA Grapalat" w:hAnsi="GHEA Grapalat" w:cs="GHEA Grapalat"/>
          <w:sz w:val="20"/>
          <w:szCs w:val="20"/>
          <w:lang w:val="pt-BR"/>
        </w:rPr>
        <w:t xml:space="preserve">ահանջագրում նշված գումարի վճարման հետևանքով </w:t>
      </w:r>
      <w:r w:rsidR="007862B1" w:rsidRPr="00AE2768">
        <w:rPr>
          <w:rFonts w:ascii="GHEA Grapalat" w:hAnsi="GHEA Grapalat" w:cs="GHEA Grapalat"/>
          <w:sz w:val="20"/>
          <w:szCs w:val="20"/>
          <w:lang w:val="hy-AM"/>
        </w:rPr>
        <w:t xml:space="preserve">Ընկերության </w:t>
      </w:r>
      <w:r w:rsidR="007862B1" w:rsidRPr="00AE2768">
        <w:rPr>
          <w:rFonts w:ascii="GHEA Grapalat" w:hAnsi="GHEA Grapalat" w:cs="GHEA Grapalat"/>
          <w:sz w:val="20"/>
          <w:szCs w:val="20"/>
          <w:lang w:val="pt-BR"/>
        </w:rPr>
        <w:t xml:space="preserve">առաջացած ռիսկերի (Ընկերության կրած վնասների) </w:t>
      </w:r>
      <w:r w:rsidR="007862B1" w:rsidRPr="00AE2768">
        <w:rPr>
          <w:rFonts w:ascii="GHEA Grapalat" w:hAnsi="GHEA Grapalat" w:cs="GHEA Grapalat"/>
          <w:sz w:val="20"/>
          <w:szCs w:val="20"/>
          <w:lang w:val="hy-AM"/>
        </w:rPr>
        <w:t xml:space="preserve">և բացասական հետևանքների </w:t>
      </w:r>
      <w:r w:rsidR="007862B1" w:rsidRPr="00AE2768">
        <w:rPr>
          <w:rFonts w:ascii="GHEA Grapalat" w:hAnsi="GHEA Grapalat" w:cs="GHEA Grapalat"/>
          <w:sz w:val="20"/>
          <w:szCs w:val="20"/>
          <w:lang w:val="pt-BR"/>
        </w:rPr>
        <w:t>համար Բանկը</w:t>
      </w:r>
      <w:r w:rsidR="007862B1" w:rsidRPr="00AE2768">
        <w:rPr>
          <w:rFonts w:ascii="GHEA Grapalat" w:hAnsi="GHEA Grapalat" w:cs="GHEA Grapalat"/>
          <w:sz w:val="20"/>
          <w:szCs w:val="20"/>
          <w:lang w:val="hy-AM"/>
        </w:rPr>
        <w:t xml:space="preserve"> որևէ</w:t>
      </w:r>
      <w:r w:rsidR="007862B1" w:rsidRPr="00AE2768">
        <w:rPr>
          <w:rFonts w:ascii="GHEA Grapalat" w:hAnsi="GHEA Grapalat" w:cs="GHEA Grapalat"/>
          <w:sz w:val="20"/>
          <w:szCs w:val="20"/>
          <w:lang w:val="pt-BR"/>
        </w:rPr>
        <w:t xml:space="preserve"> պատասխանատվություն չի կրում</w:t>
      </w:r>
      <w:r w:rsidR="007862B1" w:rsidRPr="00AE2768">
        <w:rPr>
          <w:rFonts w:ascii="GHEA Grapalat" w:hAnsi="GHEA Grapalat" w:cs="GHEA Grapalat"/>
          <w:sz w:val="20"/>
          <w:szCs w:val="20"/>
          <w:lang w:val="hy-AM"/>
        </w:rPr>
        <w:t>:</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E2768" w:rsidRDefault="000149F3" w:rsidP="000149F3">
      <w:pPr>
        <w:ind w:firstLine="426"/>
        <w:jc w:val="both"/>
        <w:rPr>
          <w:rFonts w:ascii="GHEA Grapalat" w:hAnsi="GHEA Grapalat" w:cs="GHEA Grapalat"/>
          <w:sz w:val="20"/>
          <w:szCs w:val="20"/>
          <w:lang w:val="pt-BR"/>
        </w:rPr>
      </w:pPr>
      <w:r w:rsidRPr="000D08B4">
        <w:rPr>
          <w:rFonts w:ascii="GHEA Grapalat" w:hAnsi="GHEA Grapalat" w:cs="GHEA Grapalat"/>
          <w:sz w:val="20"/>
          <w:szCs w:val="20"/>
          <w:lang w:val="pt-BR"/>
        </w:rPr>
        <w:t xml:space="preserve">1.7 </w:t>
      </w:r>
      <w:r w:rsidR="007862B1" w:rsidRPr="00AE2768">
        <w:rPr>
          <w:rFonts w:ascii="GHEA Grapalat" w:hAnsi="GHEA Grapalat" w:cs="GHEA Grapalat"/>
          <w:sz w:val="20"/>
          <w:szCs w:val="20"/>
          <w:lang w:val="hy-AM"/>
        </w:rPr>
        <w:t>Այն դեպքում</w:t>
      </w:r>
      <w:r w:rsidR="007862B1" w:rsidRPr="00AE2768">
        <w:rPr>
          <w:rFonts w:ascii="GHEA Grapalat" w:hAnsi="GHEA Grapalat" w:cs="GHEA Grapalat"/>
          <w:sz w:val="20"/>
          <w:szCs w:val="20"/>
          <w:lang w:val="pt-BR"/>
        </w:rPr>
        <w:t>,</w:t>
      </w:r>
      <w:r w:rsidR="007862B1" w:rsidRPr="00AE2768">
        <w:rPr>
          <w:rFonts w:ascii="GHEA Grapalat" w:hAnsi="GHEA Grapalat" w:cs="GHEA Grapalat"/>
          <w:sz w:val="20"/>
          <w:szCs w:val="20"/>
          <w:lang w:val="hy-AM"/>
        </w:rPr>
        <w:t xml:space="preserve"> երբ Ընկերության հաշվի միջոցները չեն բավարարում</w:t>
      </w:r>
      <w:r w:rsidR="007862B1" w:rsidRPr="00AE2768">
        <w:rPr>
          <w:rFonts w:ascii="GHEA Grapalat" w:hAnsi="GHEA Grapalat" w:cs="GHEA Grapalat"/>
          <w:sz w:val="20"/>
          <w:szCs w:val="20"/>
        </w:rPr>
        <w:t>՝</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Վճարող</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բանկը</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վճարման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պահանջագիրը</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ստանալուց</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հետո՝</w:t>
      </w:r>
      <w:r w:rsidR="007862B1" w:rsidRPr="00AE2768">
        <w:rPr>
          <w:rFonts w:ascii="GHEA Grapalat" w:hAnsi="GHEA Grapalat" w:cs="GHEA Grapalat"/>
          <w:sz w:val="20"/>
          <w:szCs w:val="20"/>
          <w:lang w:val="pt-BR"/>
        </w:rPr>
        <w:t xml:space="preserve"> 2 (</w:t>
      </w:r>
      <w:r w:rsidR="007862B1" w:rsidRPr="00AE2768">
        <w:rPr>
          <w:rFonts w:ascii="GHEA Grapalat" w:hAnsi="GHEA Grapalat" w:cs="GHEA Grapalat"/>
          <w:sz w:val="20"/>
          <w:szCs w:val="20"/>
        </w:rPr>
        <w:t>երկու</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աշխատանքային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օրվա</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ընթացքում</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պետք</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է</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տեղեկացնի</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Պատվիրատուին՝</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գրավոր</w:t>
      </w:r>
      <w:r w:rsidR="007862B1" w:rsidRPr="00AE2768">
        <w:rPr>
          <w:rFonts w:ascii="GHEA Grapalat" w:hAnsi="GHEA Grapalat" w:cs="GHEA Grapalat"/>
          <w:sz w:val="20"/>
          <w:szCs w:val="20"/>
          <w:lang w:val="pt-BR"/>
        </w:rPr>
        <w:t xml:space="preserve"> </w:t>
      </w:r>
      <w:r w:rsidR="007862B1" w:rsidRPr="00AE2768">
        <w:rPr>
          <w:rFonts w:ascii="GHEA Grapalat" w:hAnsi="GHEA Grapalat" w:cs="GHEA Grapalat"/>
          <w:sz w:val="20"/>
          <w:szCs w:val="20"/>
        </w:rPr>
        <w:t>ձևով</w:t>
      </w:r>
      <w:r w:rsidR="007862B1" w:rsidRPr="00AE2768">
        <w:rPr>
          <w:rFonts w:ascii="GHEA Grapalat" w:hAnsi="GHEA Grapalat" w:cs="GHEA Grapalat"/>
          <w:sz w:val="20"/>
          <w:szCs w:val="20"/>
          <w:lang w:val="pt-BR"/>
        </w:rPr>
        <w:t>:</w:t>
      </w:r>
    </w:p>
    <w:p w:rsidR="007862B1" w:rsidRPr="00AE2768" w:rsidRDefault="000149F3" w:rsidP="000149F3">
      <w:pPr>
        <w:ind w:firstLine="360"/>
        <w:jc w:val="both"/>
        <w:rPr>
          <w:rFonts w:ascii="GHEA Grapalat" w:hAnsi="GHEA Grapalat" w:cs="GHEA Grapalat"/>
          <w:sz w:val="20"/>
          <w:szCs w:val="20"/>
          <w:lang w:val="pt-BR"/>
        </w:rPr>
      </w:pPr>
      <w:r w:rsidRPr="00AE2768">
        <w:rPr>
          <w:rFonts w:ascii="GHEA Grapalat" w:hAnsi="GHEA Grapalat" w:cs="GHEA Grapalat"/>
          <w:sz w:val="20"/>
          <w:szCs w:val="20"/>
          <w:lang w:val="pt-BR"/>
        </w:rPr>
        <w:lastRenderedPageBreak/>
        <w:t xml:space="preserve">1.8 </w:t>
      </w:r>
      <w:r w:rsidR="007862B1" w:rsidRPr="00AE2768">
        <w:rPr>
          <w:rFonts w:ascii="GHEA Grapalat" w:hAnsi="GHEA Grapalat" w:cs="GHEA Grapalat"/>
          <w:sz w:val="20"/>
          <w:szCs w:val="20"/>
          <w:lang w:val="pt-BR"/>
        </w:rPr>
        <w:t xml:space="preserve">Սույն համաձայնագիրը և կից </w:t>
      </w:r>
      <w:r w:rsidR="007862B1" w:rsidRPr="00AE2768">
        <w:rPr>
          <w:rFonts w:ascii="GHEA Grapalat" w:hAnsi="GHEA Grapalat" w:cs="GHEA Grapalat"/>
          <w:sz w:val="20"/>
          <w:szCs w:val="20"/>
          <w:lang w:val="hy-AM"/>
        </w:rPr>
        <w:t>Պ</w:t>
      </w:r>
      <w:r w:rsidR="007862B1" w:rsidRPr="00AE2768">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E2768" w:rsidRDefault="007862B1" w:rsidP="007862B1">
      <w:pPr>
        <w:jc w:val="both"/>
        <w:rPr>
          <w:rFonts w:ascii="GHEA Grapalat" w:hAnsi="GHEA Grapalat" w:cs="GHEA Grapalat"/>
          <w:sz w:val="20"/>
          <w:szCs w:val="20"/>
          <w:lang w:val="hy-AM"/>
        </w:rPr>
      </w:pPr>
    </w:p>
    <w:p w:rsidR="007862B1" w:rsidRPr="00AE2768" w:rsidRDefault="007862B1" w:rsidP="007862B1">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00595213" w:rsidRPr="00AE2768">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E2768">
        <w:rPr>
          <w:rFonts w:ascii="GHEA Grapalat" w:hAnsi="GHEA Grapalat" w:cs="GHEA Grapalat"/>
          <w:sz w:val="20"/>
          <w:szCs w:val="20"/>
        </w:rPr>
        <w:t xml:space="preserve">։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E2768" w:rsidDel="00A13215"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E2768" w:rsidRDefault="007862B1" w:rsidP="007862B1">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E2768" w:rsidRDefault="007862B1" w:rsidP="007862B1">
      <w:pPr>
        <w:ind w:firstLine="567"/>
        <w:jc w:val="both"/>
        <w:rPr>
          <w:rFonts w:ascii="GHEA Grapalat" w:hAnsi="GHEA Grapalat" w:cs="GHEA Grapalat"/>
          <w:sz w:val="20"/>
          <w:szCs w:val="20"/>
          <w:lang w:val="hy-AM"/>
        </w:rPr>
      </w:pPr>
    </w:p>
    <w:p w:rsidR="007862B1" w:rsidRPr="00AE2768" w:rsidRDefault="007862B1" w:rsidP="007862B1">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7862B1" w:rsidRPr="00AE2768" w:rsidRDefault="007862B1" w:rsidP="007862B1">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vertAlign w:val="superscript"/>
          <w:lang w:val="hy-AM"/>
        </w:rPr>
        <w:t xml:space="preserve"> </w:t>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 հասցեն</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7862B1" w:rsidRPr="00AE2768" w:rsidRDefault="007862B1" w:rsidP="007862B1">
      <w:pPr>
        <w:jc w:val="both"/>
        <w:rPr>
          <w:rFonts w:ascii="GHEA Grapalat" w:hAnsi="GHEA Grapalat"/>
          <w:sz w:val="18"/>
          <w:szCs w:val="18"/>
          <w:vertAlign w:val="superscript"/>
          <w:lang w:val="hy-AM"/>
        </w:rPr>
      </w:pPr>
      <w:r w:rsidRPr="00AE2768">
        <w:rPr>
          <w:rFonts w:ascii="GHEA Grapalat" w:hAnsi="GHEA Grapalat"/>
          <w:sz w:val="18"/>
          <w:szCs w:val="18"/>
          <w:vertAlign w:val="superscript"/>
          <w:lang w:val="hy-AM"/>
        </w:rPr>
        <w:t xml:space="preserve">              ընկերությանը սպասարկող բանկի անվանումը</w:t>
      </w:r>
    </w:p>
    <w:p w:rsidR="007862B1" w:rsidRPr="00AE2768" w:rsidRDefault="007862B1" w:rsidP="007862B1">
      <w:pPr>
        <w:jc w:val="both"/>
        <w:rPr>
          <w:rFonts w:ascii="GHEA Grapalat" w:hAnsi="GHEA Grapalat"/>
          <w:sz w:val="18"/>
          <w:szCs w:val="18"/>
          <w:u w:val="single"/>
          <w:vertAlign w:val="superscript"/>
          <w:lang w:val="hy-AM"/>
        </w:rPr>
      </w:pP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r w:rsidRPr="00AE2768">
        <w:rPr>
          <w:rFonts w:ascii="GHEA Grapalat" w:hAnsi="GHEA Grapalat"/>
          <w:sz w:val="18"/>
          <w:szCs w:val="18"/>
          <w:u w:val="single"/>
          <w:vertAlign w:val="superscript"/>
          <w:lang w:val="hy-AM"/>
        </w:rPr>
        <w:tab/>
      </w:r>
    </w:p>
    <w:p w:rsidR="006E35C3" w:rsidRPr="00AE2768" w:rsidRDefault="006E35C3" w:rsidP="007862B1">
      <w:pPr>
        <w:jc w:val="both"/>
        <w:rPr>
          <w:rFonts w:ascii="GHEA Grapalat" w:hAnsi="GHEA Grapalat"/>
          <w:sz w:val="18"/>
          <w:szCs w:val="18"/>
          <w:u w:val="single"/>
          <w:vertAlign w:val="superscript"/>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Կ.Տ</w:t>
      </w:r>
    </w:p>
    <w:p w:rsidR="00334B2F" w:rsidRPr="00AE2768" w:rsidRDefault="00334B2F" w:rsidP="00334B2F">
      <w:pPr>
        <w:jc w:val="both"/>
        <w:rPr>
          <w:rFonts w:ascii="GHEA Grapalat" w:hAnsi="GHEA Grapalat"/>
          <w:sz w:val="20"/>
          <w:szCs w:val="20"/>
          <w:lang w:val="hy-AM"/>
        </w:rPr>
      </w:pPr>
    </w:p>
    <w:p w:rsidR="00334B2F" w:rsidRPr="00AE2768" w:rsidRDefault="00334B2F" w:rsidP="00334B2F">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E35C3" w:rsidRPr="00AE2768" w:rsidRDefault="006E35C3" w:rsidP="007862B1">
      <w:pPr>
        <w:jc w:val="both"/>
        <w:rPr>
          <w:rFonts w:ascii="GHEA Grapalat" w:hAnsi="GHEA Grapalat"/>
          <w:sz w:val="18"/>
          <w:szCs w:val="18"/>
          <w:vertAlign w:val="superscript"/>
          <w:lang w:val="hy-AM"/>
        </w:rPr>
      </w:pPr>
    </w:p>
    <w:p w:rsidR="007862B1" w:rsidRPr="00AE2768" w:rsidRDefault="007862B1" w:rsidP="007862B1">
      <w:pPr>
        <w:jc w:val="both"/>
        <w:rPr>
          <w:rFonts w:ascii="GHEA Grapalat" w:hAnsi="GHEA Grapalat" w:cs="GHEA Grapalat"/>
          <w:i/>
          <w:sz w:val="18"/>
          <w:szCs w:val="18"/>
          <w:lang w:val="hy-AM"/>
        </w:rPr>
      </w:pPr>
    </w:p>
    <w:p w:rsidR="006E35C3" w:rsidRPr="00AE2768"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E2768">
        <w:rPr>
          <w:rFonts w:ascii="GHEA Grapalat" w:hAnsi="GHEA Grapalat" w:cs="Sylfaen"/>
          <w:i/>
          <w:sz w:val="16"/>
          <w:szCs w:val="16"/>
          <w:lang w:val="hy-AM"/>
        </w:rPr>
        <w:t xml:space="preserve">* </w:t>
      </w:r>
      <w:r w:rsidRPr="00AE2768">
        <w:rPr>
          <w:rFonts w:ascii="GHEA Grapalat" w:hAnsi="GHEA Grapalat"/>
          <w:i/>
          <w:sz w:val="16"/>
          <w:szCs w:val="16"/>
          <w:lang w:val="hy-AM"/>
        </w:rPr>
        <w:t>լրացվում է հանձնաժողովի քարտուղարի կողմից` մինչև հրավերը տեղեկագրում հրապարակելը:</w:t>
      </w:r>
    </w:p>
    <w:p w:rsidR="00595213" w:rsidRPr="00AE2768" w:rsidRDefault="007862B1" w:rsidP="00091EBC">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595213" w:rsidRPr="00AE2768" w:rsidRDefault="00595213" w:rsidP="00CB0ADE">
            <w:pPr>
              <w:jc w:val="center"/>
              <w:rPr>
                <w:rFonts w:ascii="GHEA Grapalat" w:hAnsi="GHEA Grapalat" w:cs="Arial"/>
                <w:bCs/>
                <w:i/>
                <w:sz w:val="20"/>
                <w:szCs w:val="20"/>
              </w:rPr>
            </w:pP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595213"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595213"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9F50EE" w:rsidRPr="00236D45">
              <w:rPr>
                <w:rFonts w:ascii="GHEA Grapalat" w:hAnsi="GHEA Grapalat"/>
                <w:b/>
                <w:i/>
                <w:sz w:val="20"/>
                <w:szCs w:val="20"/>
                <w:u w:val="single"/>
                <w:lang w:val="af-ZA"/>
              </w:rPr>
              <w:t xml:space="preserve"> Քասախի «Արուսյակ» մանկապարտեզ ՀՈԱԿ</w:t>
            </w:r>
          </w:p>
        </w:tc>
      </w:tr>
      <w:tr w:rsidR="00595213"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595213"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lang w:val="hy-AM"/>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9F50EE">
              <w:rPr>
                <w:rFonts w:ascii="GHEA Grapalat" w:hAnsi="GHEA Grapalat" w:cs="Arial"/>
                <w:sz w:val="20"/>
                <w:szCs w:val="20"/>
                <w:lang w:val="hy-AM"/>
              </w:rPr>
              <w:t xml:space="preserve"> 03300819</w:t>
            </w:r>
          </w:p>
        </w:tc>
      </w:tr>
      <w:tr w:rsidR="00595213"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9F50EE">
              <w:rPr>
                <w:rFonts w:ascii="GHEA Grapalat" w:hAnsi="GHEA Grapalat" w:cs="Arial"/>
                <w:sz w:val="20"/>
                <w:szCs w:val="20"/>
                <w:lang w:val="hy-AM"/>
              </w:rPr>
              <w:t xml:space="preserve"> </w:t>
            </w:r>
            <w:r w:rsidR="009F50EE" w:rsidRPr="00A32B72">
              <w:rPr>
                <w:rFonts w:ascii="GHEA Grapalat" w:hAnsi="GHEA Grapalat" w:cs="Arial"/>
                <w:color w:val="0070C0"/>
                <w:sz w:val="20"/>
                <w:szCs w:val="20"/>
              </w:rPr>
              <w:t>«Արդշինբանկ» ՓԲԸ Նաիրիի մ/ճ</w:t>
            </w:r>
          </w:p>
        </w:tc>
      </w:tr>
      <w:tr w:rsidR="00595213"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2473700433140010</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595213"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w:t>
            </w:r>
            <w:r w:rsidR="00631658" w:rsidRPr="00AE2768">
              <w:rPr>
                <w:rFonts w:ascii="GHEA Grapalat" w:hAnsi="GHEA Grapalat" w:cs="Sylfaen"/>
                <w:bCs/>
                <w:i/>
                <w:sz w:val="20"/>
                <w:szCs w:val="20"/>
              </w:rPr>
              <w:t>որակավորման ա</w:t>
            </w:r>
            <w:r w:rsidRPr="00AE2768">
              <w:rPr>
                <w:rFonts w:ascii="GHEA Grapalat" w:hAnsi="GHEA Grapalat" w:cs="Sylfaen"/>
                <w:bCs/>
                <w:i/>
                <w:sz w:val="20"/>
                <w:szCs w:val="20"/>
              </w:rPr>
              <w:t>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595213"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E2768" w:rsidRDefault="00595213"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tc>
      </w:tr>
      <w:tr w:rsidR="00595213" w:rsidRPr="00AE2768" w:rsidTr="009F50EE">
        <w:trPr>
          <w:trHeight w:val="80"/>
        </w:trPr>
        <w:tc>
          <w:tcPr>
            <w:tcW w:w="10980" w:type="dxa"/>
            <w:gridSpan w:val="2"/>
            <w:tcBorders>
              <w:left w:val="single" w:sz="4" w:space="0" w:color="auto"/>
              <w:bottom w:val="single" w:sz="4" w:space="0" w:color="auto"/>
              <w:right w:val="single" w:sz="4" w:space="0" w:color="000000"/>
            </w:tcBorders>
            <w:noWrap/>
            <w:vAlign w:val="bottom"/>
          </w:tcPr>
          <w:p w:rsidR="00595213" w:rsidRPr="009F50EE" w:rsidRDefault="00595213" w:rsidP="00CB0ADE">
            <w:pPr>
              <w:rPr>
                <w:rFonts w:ascii="GHEA Grapalat" w:hAnsi="GHEA Grapalat" w:cs="Arial"/>
                <w:sz w:val="20"/>
                <w:szCs w:val="20"/>
              </w:rPr>
            </w:pPr>
          </w:p>
        </w:tc>
      </w:tr>
      <w:tr w:rsidR="00595213" w:rsidRPr="00AE2768" w:rsidTr="00866C4F">
        <w:trPr>
          <w:trHeight w:val="1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866C4F" w:rsidRDefault="00595213"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tc>
      </w:tr>
      <w:tr w:rsidR="00595213"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595213" w:rsidRPr="00AE2768" w:rsidRDefault="00595213" w:rsidP="00CB0ADE">
            <w:pPr>
              <w:rPr>
                <w:rFonts w:ascii="GHEA Grapalat" w:hAnsi="GHEA Grapalat" w:cs="Sylfaen"/>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Կ.Տ.</w:t>
            </w:r>
          </w:p>
          <w:p w:rsidR="00595213" w:rsidRPr="00AE2768"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595213" w:rsidRPr="00AE2768" w:rsidRDefault="00595213" w:rsidP="00CB0ADE">
            <w:pPr>
              <w:jc w:val="right"/>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right"/>
              <w:rPr>
                <w:rFonts w:ascii="GHEA Grapalat" w:hAnsi="GHEA Grapalat" w:cs="Sylfaen"/>
                <w:sz w:val="20"/>
                <w:szCs w:val="20"/>
              </w:rPr>
            </w:pPr>
          </w:p>
          <w:p w:rsidR="00595213" w:rsidRPr="00AE2768" w:rsidRDefault="00595213"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595213" w:rsidRPr="00AE2768" w:rsidRDefault="00595213" w:rsidP="00CB0ADE">
            <w:pPr>
              <w:jc w:val="right"/>
              <w:rPr>
                <w:rFonts w:ascii="GHEA Grapalat" w:hAnsi="GHEA Grapalat" w:cs="Sylfaen"/>
                <w:sz w:val="20"/>
                <w:szCs w:val="20"/>
              </w:rPr>
            </w:pPr>
          </w:p>
        </w:tc>
      </w:tr>
      <w:tr w:rsidR="00595213"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595213" w:rsidRPr="00AE2768" w:rsidRDefault="00595213" w:rsidP="00CB0ADE">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595213" w:rsidRPr="00AE2768" w:rsidRDefault="00595213" w:rsidP="00CB0ADE">
            <w:pPr>
              <w:rPr>
                <w:rFonts w:ascii="GHEA Grapalat" w:hAnsi="GHEA Grapalat" w:cs="Tahoma"/>
                <w:color w:val="000000"/>
                <w:sz w:val="20"/>
                <w:szCs w:val="20"/>
              </w:rPr>
            </w:pPr>
          </w:p>
          <w:p w:rsidR="00595213" w:rsidRPr="00AE2768"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E2768" w:rsidRDefault="00595213"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p>
          <w:p w:rsidR="00595213" w:rsidRPr="00AE2768" w:rsidRDefault="00595213"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595213" w:rsidRPr="00AE2768" w:rsidRDefault="00595213" w:rsidP="00CB0ADE">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595213" w:rsidRPr="00AE2768" w:rsidRDefault="00595213" w:rsidP="00CB0ADE">
            <w:pPr>
              <w:jc w:val="right"/>
              <w:rPr>
                <w:rFonts w:ascii="GHEA Grapalat" w:hAnsi="GHEA Grapalat" w:cs="Arial"/>
                <w:sz w:val="20"/>
                <w:szCs w:val="20"/>
                <w:lang w:val="hy-AM"/>
              </w:rPr>
            </w:pPr>
          </w:p>
        </w:tc>
      </w:tr>
      <w:tr w:rsidR="00595213"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595213" w:rsidRPr="00AE2768" w:rsidRDefault="00595213" w:rsidP="00CB0ADE">
            <w:pPr>
              <w:rPr>
                <w:rFonts w:ascii="GHEA Grapalat" w:hAnsi="GHEA Grapalat" w:cs="Sylfaen"/>
                <w:sz w:val="20"/>
                <w:szCs w:val="20"/>
              </w:rPr>
            </w:pPr>
          </w:p>
          <w:p w:rsidR="00595213" w:rsidRPr="00AE2768" w:rsidRDefault="00595213" w:rsidP="00CB0ADE">
            <w:pPr>
              <w:rPr>
                <w:rFonts w:ascii="GHEA Grapalat" w:hAnsi="GHEA Grapalat" w:cs="Sylfaen"/>
                <w:sz w:val="20"/>
                <w:szCs w:val="20"/>
              </w:rPr>
            </w:pPr>
            <w:r w:rsidRPr="00AE2768">
              <w:rPr>
                <w:rFonts w:ascii="GHEA Grapalat" w:hAnsi="GHEA Grapalat" w:cs="Sylfaen"/>
                <w:sz w:val="20"/>
                <w:szCs w:val="20"/>
              </w:rPr>
              <w:t xml:space="preserve">                     </w:t>
            </w:r>
          </w:p>
          <w:p w:rsidR="00595213" w:rsidRPr="00AE2768" w:rsidRDefault="00595213" w:rsidP="00CB0ADE">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595213" w:rsidRPr="00AE2768" w:rsidRDefault="00595213" w:rsidP="00CB0ADE">
            <w:pPr>
              <w:rPr>
                <w:rFonts w:ascii="GHEA Grapalat" w:hAnsi="GHEA Grapalat" w:cs="Sylfaen"/>
                <w:color w:val="000000"/>
                <w:sz w:val="20"/>
                <w:szCs w:val="20"/>
              </w:rPr>
            </w:pPr>
          </w:p>
          <w:p w:rsidR="00595213" w:rsidRPr="00AE2768" w:rsidRDefault="00595213" w:rsidP="00CB0ADE">
            <w:pPr>
              <w:rPr>
                <w:rFonts w:ascii="GHEA Grapalat" w:hAnsi="GHEA Grapalat" w:cs="Sylfaen"/>
                <w:sz w:val="20"/>
                <w:szCs w:val="20"/>
              </w:rPr>
            </w:pPr>
          </w:p>
          <w:p w:rsidR="00595213" w:rsidRPr="00AE2768" w:rsidRDefault="00595213" w:rsidP="00CB0ADE">
            <w:pPr>
              <w:jc w:val="right"/>
              <w:rPr>
                <w:rFonts w:ascii="GHEA Grapalat" w:hAnsi="GHEA Grapalat" w:cs="Arial"/>
                <w:sz w:val="20"/>
                <w:szCs w:val="20"/>
              </w:rPr>
            </w:pPr>
          </w:p>
        </w:tc>
      </w:tr>
    </w:tbl>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E2768"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D08B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631658" w:rsidRPr="00AE2768" w:rsidRDefault="00595213" w:rsidP="00631658">
      <w:pPr>
        <w:jc w:val="center"/>
        <w:rPr>
          <w:rFonts w:ascii="GHEA Grapalat" w:hAnsi="GHEA Grapalat"/>
          <w:b/>
          <w:sz w:val="22"/>
          <w:szCs w:val="22"/>
          <w:lang w:val="nl-NL"/>
        </w:rPr>
      </w:pPr>
      <w:r w:rsidRPr="00AE2768">
        <w:rPr>
          <w:rFonts w:ascii="GHEA Grapalat" w:hAnsi="GHEA Grapalat"/>
          <w:b/>
          <w:lang w:val="hy-AM"/>
        </w:rPr>
        <w:br w:type="page"/>
      </w:r>
      <w:r w:rsidR="00631658" w:rsidRPr="000D08B4">
        <w:rPr>
          <w:rFonts w:ascii="GHEA Grapalat" w:hAnsi="GHEA Grapalat"/>
          <w:b/>
          <w:sz w:val="22"/>
          <w:szCs w:val="22"/>
          <w:lang w:val="hy-AM"/>
        </w:rPr>
        <w:lastRenderedPageBreak/>
        <w:t>Վճարման</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պահանջագրի</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պարտադիր</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վավերապայմանները</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և</w:t>
      </w:r>
      <w:r w:rsidR="00631658" w:rsidRPr="00AE2768">
        <w:rPr>
          <w:rFonts w:ascii="GHEA Grapalat" w:hAnsi="GHEA Grapalat"/>
          <w:b/>
          <w:sz w:val="22"/>
          <w:szCs w:val="22"/>
          <w:lang w:val="nl-NL"/>
        </w:rPr>
        <w:t xml:space="preserve"> </w:t>
      </w:r>
      <w:r w:rsidR="00631658" w:rsidRPr="000D08B4">
        <w:rPr>
          <w:rFonts w:ascii="GHEA Grapalat" w:hAnsi="GHEA Grapalat"/>
          <w:b/>
          <w:sz w:val="22"/>
          <w:szCs w:val="22"/>
          <w:lang w:val="hy-AM"/>
        </w:rPr>
        <w:t>լրացման</w:t>
      </w:r>
      <w:r w:rsidR="00631658" w:rsidRPr="00AE2768">
        <w:rPr>
          <w:rFonts w:ascii="GHEA Grapalat" w:hAnsi="GHEA Grapalat"/>
          <w:b/>
          <w:sz w:val="22"/>
          <w:szCs w:val="22"/>
          <w:lang w:val="nl-NL"/>
        </w:rPr>
        <w:t xml:space="preserve"> </w:t>
      </w:r>
      <w:r w:rsidR="00631658" w:rsidRPr="00AE2768">
        <w:rPr>
          <w:rFonts w:ascii="GHEA Grapalat" w:hAnsi="GHEA Grapalat"/>
          <w:b/>
          <w:sz w:val="22"/>
          <w:szCs w:val="22"/>
          <w:lang w:val="hy-AM"/>
        </w:rPr>
        <w:t>ուղեցույց</w:t>
      </w:r>
      <w:r w:rsidR="00631658" w:rsidRPr="000D08B4">
        <w:rPr>
          <w:rFonts w:ascii="GHEA Grapalat" w:hAnsi="GHEA Grapalat"/>
          <w:b/>
          <w:sz w:val="22"/>
          <w:szCs w:val="22"/>
          <w:lang w:val="hy-AM"/>
        </w:rPr>
        <w:t>ը</w:t>
      </w:r>
    </w:p>
    <w:p w:rsidR="00631658" w:rsidRPr="00AE2768"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Նշված դաշտի/</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631658" w:rsidRPr="00AE2768" w:rsidRDefault="00631658"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b/>
                <w:sz w:val="20"/>
                <w:szCs w:val="20"/>
              </w:rPr>
            </w:pPr>
            <w:r w:rsidRPr="00AE2768">
              <w:rPr>
                <w:rFonts w:ascii="GHEA Grapalat" w:hAnsi="GHEA Grapalat"/>
                <w:b/>
                <w:sz w:val="20"/>
                <w:szCs w:val="20"/>
              </w:rPr>
              <w:t>5</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 xml:space="preserve">լրացվում է վճարողի </w:t>
            </w:r>
            <w:r w:rsidRPr="00AE2768">
              <w:rPr>
                <w:rFonts w:ascii="GHEA Grapalat" w:hAnsi="GHEA Grapalat"/>
                <w:sz w:val="20"/>
                <w:szCs w:val="20"/>
              </w:rPr>
              <w:lastRenderedPageBreak/>
              <w:t>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631658" w:rsidRPr="00D14969"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631658" w:rsidRPr="00D14969"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E2768">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631658" w:rsidRPr="00D14969"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Del="0010680B" w:rsidRDefault="00631658"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631658" w:rsidRPr="00AE2768" w:rsidRDefault="00631658"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631658" w:rsidRPr="00AE2768" w:rsidRDefault="00631658"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631658" w:rsidRPr="00D14969"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631658" w:rsidRPr="00AE2768" w:rsidRDefault="00631658" w:rsidP="00CB0ADE">
            <w:pPr>
              <w:jc w:val="center"/>
              <w:rPr>
                <w:rFonts w:ascii="GHEA Grapalat" w:hAnsi="GHEA Grapalat"/>
                <w:sz w:val="20"/>
                <w:szCs w:val="20"/>
                <w:lang w:val="hy-AM"/>
              </w:rPr>
            </w:pPr>
          </w:p>
        </w:tc>
      </w:tr>
      <w:tr w:rsidR="00631658" w:rsidRPr="00D1496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w:t>
            </w:r>
            <w:r w:rsidRPr="00AE2768">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վճարման պահանջագիրը </w:t>
            </w:r>
            <w:r w:rsidRPr="00AE2768">
              <w:rPr>
                <w:rFonts w:ascii="GHEA Grapalat" w:hAnsi="GHEA Grapalat"/>
                <w:sz w:val="20"/>
                <w:szCs w:val="20"/>
              </w:rPr>
              <w:lastRenderedPageBreak/>
              <w:t>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E2768" w:rsidRDefault="00631658" w:rsidP="00CB0ADE">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ոչ 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r w:rsidR="00631658" w:rsidRPr="00AE2768" w:rsidTr="00CB0ADE">
        <w:tc>
          <w:tcPr>
            <w:tcW w:w="72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631658" w:rsidRPr="00AE2768" w:rsidRDefault="00631658"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E2768" w:rsidRDefault="00631658" w:rsidP="00CB0ADE">
            <w:pPr>
              <w:jc w:val="center"/>
              <w:rPr>
                <w:rFonts w:ascii="GHEA Grapalat" w:hAnsi="GHEA Grapalat"/>
                <w:sz w:val="20"/>
                <w:szCs w:val="20"/>
              </w:rPr>
            </w:pPr>
          </w:p>
        </w:tc>
      </w:tr>
    </w:tbl>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pStyle w:val="a3"/>
        <w:jc w:val="right"/>
        <w:rPr>
          <w:rFonts w:ascii="GHEA Grapalat" w:hAnsi="GHEA Grapalat" w:cs="Sylfaen"/>
          <w:i w:val="0"/>
          <w:lang w:val="en-US"/>
        </w:rPr>
      </w:pPr>
    </w:p>
    <w:p w:rsidR="00631658" w:rsidRPr="00AE2768" w:rsidRDefault="00631658" w:rsidP="00631658">
      <w:pPr>
        <w:rPr>
          <w:rFonts w:ascii="GHEA Grapalat" w:hAnsi="GHEA Grapalat"/>
        </w:rPr>
      </w:pPr>
    </w:p>
    <w:p w:rsidR="00631658" w:rsidRPr="00AE2768" w:rsidRDefault="00631658" w:rsidP="00631658">
      <w:pPr>
        <w:jc w:val="center"/>
        <w:rPr>
          <w:rFonts w:ascii="GHEA Grapalat" w:hAnsi="GHEA Grapalat" w:cs="GHEA Grapalat"/>
          <w:sz w:val="22"/>
          <w:szCs w:val="22"/>
          <w:lang w:val="hy-AM"/>
        </w:rPr>
      </w:pPr>
    </w:p>
    <w:p w:rsidR="00631658" w:rsidRPr="00AE2768" w:rsidRDefault="00631658" w:rsidP="00631658">
      <w:pPr>
        <w:jc w:val="right"/>
        <w:rPr>
          <w:rFonts w:ascii="GHEA Grapalat" w:hAnsi="GHEA Grapalat" w:cs="GHEA Grapalat"/>
          <w:i/>
          <w:sz w:val="18"/>
          <w:szCs w:val="18"/>
          <w:lang w:val="hy-AM"/>
        </w:rPr>
      </w:pP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Հավելված 5.1</w:t>
      </w:r>
    </w:p>
    <w:p w:rsidR="00631658" w:rsidRPr="00AE2768" w:rsidRDefault="00631658" w:rsidP="00631658">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C27500">
        <w:rPr>
          <w:rFonts w:ascii="GHEA Grapalat" w:hAnsi="GHEA Grapalat" w:cs="Sylfaen"/>
          <w:b/>
          <w:lang w:val="hy-AM"/>
        </w:rPr>
        <w:t>ԿՄՔՀ-ԱՄ-ԳՀԱՊՁԲ-20/01</w:t>
      </w:r>
      <w:r w:rsidRPr="00AE2768">
        <w:rPr>
          <w:rFonts w:ascii="GHEA Grapalat" w:hAnsi="GHEA Grapalat" w:cs="Sylfaen"/>
          <w:b/>
          <w:lang w:val="hy-AM"/>
        </w:rPr>
        <w:t>»*  ծածկագրով</w:t>
      </w:r>
    </w:p>
    <w:p w:rsidR="00631658" w:rsidRPr="00AE2768" w:rsidRDefault="000D08B4"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631658" w:rsidRPr="00AE2768">
        <w:rPr>
          <w:rFonts w:ascii="GHEA Grapalat" w:hAnsi="GHEA Grapalat" w:cs="Sylfaen"/>
          <w:b/>
          <w:lang w:val="hy-AM"/>
        </w:rPr>
        <w:t>ի հրավերի</w:t>
      </w:r>
    </w:p>
    <w:p w:rsidR="00631658" w:rsidRPr="00AE2768" w:rsidRDefault="00631658" w:rsidP="00631658">
      <w:pPr>
        <w:jc w:val="center"/>
        <w:rPr>
          <w:rFonts w:ascii="GHEA Grapalat" w:hAnsi="GHEA Grapalat" w:cs="GHEA Grapalat"/>
          <w:b/>
          <w:sz w:val="20"/>
          <w:szCs w:val="20"/>
          <w:lang w:val="hy-AM"/>
        </w:rPr>
      </w:pPr>
      <w:r w:rsidRPr="00AE2768">
        <w:rPr>
          <w:rFonts w:ascii="GHEA Grapalat" w:hAnsi="GHEA Grapalat" w:cs="GHEA Grapalat"/>
          <w:b/>
          <w:sz w:val="18"/>
          <w:szCs w:val="18"/>
          <w:lang w:val="hy-AM"/>
        </w:rPr>
        <w:t xml:space="preserve">       </w:t>
      </w:r>
      <w:r w:rsidRPr="00AE2768">
        <w:rPr>
          <w:rFonts w:ascii="GHEA Grapalat" w:hAnsi="GHEA Grapalat" w:cs="GHEA Grapalat"/>
          <w:b/>
          <w:sz w:val="20"/>
          <w:szCs w:val="20"/>
          <w:lang w:val="hy-AM"/>
        </w:rPr>
        <w:t xml:space="preserve">ՏՈւԺԱՆՔԻ ՄԱՍԻՆ ՀԱՄԱՁԱՅՆԱԳԻՐ </w:t>
      </w:r>
    </w:p>
    <w:p w:rsidR="001C7C1A" w:rsidRPr="00AE2768" w:rsidRDefault="00631658" w:rsidP="001C7C1A">
      <w:pPr>
        <w:jc w:val="center"/>
        <w:rPr>
          <w:rFonts w:ascii="GHEA Grapalat" w:hAnsi="GHEA Grapalat" w:cs="GHEA Grapalat"/>
          <w:b/>
          <w:sz w:val="20"/>
          <w:szCs w:val="20"/>
          <w:lang w:val="hy-AM"/>
        </w:rPr>
      </w:pPr>
      <w:r w:rsidRPr="00AE2768">
        <w:rPr>
          <w:rFonts w:ascii="GHEA Grapalat" w:hAnsi="GHEA Grapalat" w:cs="GHEA Grapalat"/>
          <w:sz w:val="20"/>
          <w:szCs w:val="20"/>
          <w:lang w:val="hy-AM"/>
        </w:rPr>
        <w:t xml:space="preserve">  </w:t>
      </w:r>
      <w:r w:rsidRPr="00AE2768">
        <w:rPr>
          <w:rFonts w:ascii="GHEA Grapalat" w:hAnsi="GHEA Grapalat" w:cs="GHEA Grapalat"/>
          <w:b/>
          <w:sz w:val="20"/>
          <w:szCs w:val="20"/>
          <w:lang w:val="hy-AM"/>
        </w:rPr>
        <w:t xml:space="preserve"> </w:t>
      </w:r>
      <w:r w:rsidR="001C7C1A" w:rsidRPr="000D08B4">
        <w:rPr>
          <w:rFonts w:ascii="GHEA Grapalat" w:hAnsi="GHEA Grapalat" w:cs="GHEA Grapalat"/>
          <w:b/>
          <w:sz w:val="18"/>
          <w:szCs w:val="18"/>
          <w:lang w:val="hy-AM"/>
        </w:rPr>
        <w:t xml:space="preserve">         </w:t>
      </w:r>
      <w:r w:rsidR="001C7C1A" w:rsidRPr="00AE2768">
        <w:rPr>
          <w:rFonts w:ascii="GHEA Grapalat" w:hAnsi="GHEA Grapalat" w:cs="GHEA Grapalat"/>
          <w:b/>
          <w:sz w:val="18"/>
          <w:szCs w:val="18"/>
          <w:lang w:val="hy-AM"/>
        </w:rPr>
        <w:t>(</w:t>
      </w:r>
      <w:r w:rsidR="001C7C1A" w:rsidRPr="000D08B4">
        <w:rPr>
          <w:rFonts w:ascii="GHEA Grapalat" w:hAnsi="GHEA Grapalat" w:cs="GHEA Grapalat"/>
          <w:b/>
          <w:sz w:val="18"/>
          <w:szCs w:val="18"/>
          <w:lang w:val="hy-AM"/>
        </w:rPr>
        <w:t xml:space="preserve">պայմանագրի </w:t>
      </w:r>
      <w:r w:rsidR="001C7C1A" w:rsidRPr="00AE2768">
        <w:rPr>
          <w:rFonts w:ascii="GHEA Grapalat" w:hAnsi="GHEA Grapalat" w:cs="GHEA Grapalat"/>
          <w:b/>
          <w:sz w:val="18"/>
          <w:szCs w:val="18"/>
          <w:lang w:val="hy-AM"/>
        </w:rPr>
        <w:t>ապահովում)</w:t>
      </w:r>
    </w:p>
    <w:p w:rsidR="00631658" w:rsidRPr="00AE2768" w:rsidRDefault="00631658" w:rsidP="00631658">
      <w:pPr>
        <w:rPr>
          <w:rFonts w:ascii="GHEA Grapalat" w:hAnsi="GHEA Grapalat" w:cs="GHEA Grapalat"/>
          <w:b/>
          <w:sz w:val="20"/>
          <w:szCs w:val="20"/>
          <w:lang w:val="hy-AM"/>
        </w:rPr>
      </w:pPr>
    </w:p>
    <w:p w:rsidR="00631658" w:rsidRPr="00AE2768" w:rsidRDefault="00631658" w:rsidP="00631658">
      <w:pPr>
        <w:rPr>
          <w:rFonts w:ascii="GHEA Grapalat" w:hAnsi="GHEA Grapalat" w:cs="GHEA Grapalat"/>
          <w:sz w:val="20"/>
          <w:szCs w:val="20"/>
          <w:lang w:val="hy-AM"/>
        </w:rPr>
      </w:pPr>
      <w:r w:rsidRPr="00AE2768">
        <w:rPr>
          <w:rFonts w:ascii="GHEA Grapalat" w:hAnsi="GHEA Grapalat" w:cs="GHEA Grapalat"/>
          <w:sz w:val="20"/>
          <w:szCs w:val="20"/>
          <w:lang w:val="hy-AM"/>
        </w:rPr>
        <w:t xml:space="preserve">     ք. Երևան</w:t>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r>
      <w:r w:rsidRPr="00AE2768">
        <w:rPr>
          <w:rFonts w:ascii="GHEA Grapalat" w:hAnsi="GHEA Grapalat" w:cs="GHEA Grapalat"/>
          <w:sz w:val="20"/>
          <w:szCs w:val="20"/>
          <w:lang w:val="hy-AM"/>
        </w:rPr>
        <w:tab/>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sz w:val="20"/>
          <w:szCs w:val="20"/>
          <w:lang w:val="hy-AM"/>
        </w:rPr>
        <w:t>»</w:t>
      </w:r>
      <w:r w:rsidRPr="00AE2768">
        <w:rPr>
          <w:rFonts w:ascii="GHEA Grapalat" w:hAnsi="GHEA Grapalat" w:cs="GHEA Grapalat"/>
          <w:sz w:val="20"/>
          <w:szCs w:val="20"/>
          <w:u w:val="single"/>
          <w:lang w:val="hy-AM"/>
        </w:rPr>
        <w:t xml:space="preserve">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lang w:val="hy-AM"/>
        </w:rPr>
        <w:t xml:space="preserve"> 20   թ.**</w:t>
      </w:r>
    </w:p>
    <w:p w:rsidR="00631658" w:rsidRPr="00AE2768" w:rsidRDefault="00631658" w:rsidP="00631658">
      <w:pPr>
        <w:rPr>
          <w:rFonts w:ascii="GHEA Grapalat" w:hAnsi="GHEA Grapalat" w:cs="GHEA Grapalat"/>
          <w:sz w:val="20"/>
          <w:szCs w:val="20"/>
          <w:lang w:val="hy-AM"/>
        </w:rPr>
      </w:pPr>
    </w:p>
    <w:p w:rsidR="00631658" w:rsidRPr="00AE2768" w:rsidRDefault="00631658" w:rsidP="00631658">
      <w:pPr>
        <w:jc w:val="both"/>
        <w:rPr>
          <w:rFonts w:ascii="GHEA Grapalat" w:hAnsi="GHEA Grapalat" w:cs="GHEA Grapalat"/>
          <w:sz w:val="20"/>
          <w:szCs w:val="20"/>
          <w:u w:val="single"/>
          <w:vertAlign w:val="subscript"/>
          <w:lang w:val="hy-AM"/>
        </w:rPr>
      </w:pP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u w:val="single"/>
          <w:vertAlign w:val="subscript"/>
          <w:lang w:val="hy-AM"/>
        </w:rPr>
        <w:tab/>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 xml:space="preserve">ի դեմս Ընկերության տնօրեն </w:t>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cs="GHEA Grapalat"/>
          <w:sz w:val="20"/>
          <w:szCs w:val="20"/>
          <w:lang w:val="hy-AM"/>
        </w:rPr>
      </w:pPr>
      <w:r w:rsidRPr="00AE2768">
        <w:rPr>
          <w:rFonts w:ascii="GHEA Grapalat" w:hAnsi="GHEA Grapalat"/>
          <w:sz w:val="20"/>
          <w:szCs w:val="20"/>
          <w:vertAlign w:val="superscript"/>
          <w:lang w:val="hy-AM"/>
        </w:rPr>
        <w:t xml:space="preserve">       Ընկերության անվանումը</w:t>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r>
      <w:r w:rsidRPr="00AE2768">
        <w:rPr>
          <w:rFonts w:ascii="GHEA Grapalat" w:hAnsi="GHEA Grapalat" w:cs="GHEA Grapalat"/>
          <w:sz w:val="20"/>
          <w:szCs w:val="20"/>
          <w:vertAlign w:val="subscript"/>
          <w:lang w:val="hy-AM"/>
        </w:rPr>
        <w:tab/>
        <w:t xml:space="preserve">    </w:t>
      </w:r>
      <w:r w:rsidRPr="00AE2768">
        <w:rPr>
          <w:rFonts w:ascii="GHEA Grapalat" w:hAnsi="GHEA Grapalat"/>
          <w:sz w:val="20"/>
          <w:szCs w:val="20"/>
          <w:vertAlign w:val="superscript"/>
          <w:lang w:val="hy-AM"/>
        </w:rPr>
        <w:t>Ընկերության տնօրենի անուն ազգանունը, անձնագրային տվյալները</w:t>
      </w:r>
      <w:r w:rsidRPr="00AE2768">
        <w:rPr>
          <w:rFonts w:ascii="GHEA Grapalat" w:hAnsi="GHEA Grapalat" w:cs="GHEA Grapalat"/>
          <w:sz w:val="20"/>
          <w:szCs w:val="20"/>
          <w:vertAlign w:val="subscript"/>
          <w:lang w:val="hy-AM"/>
        </w:rPr>
        <w:t xml:space="preserve">, </w:t>
      </w:r>
      <w:r w:rsidRPr="00AE2768">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E2768" w:rsidRDefault="00631658" w:rsidP="00631658">
      <w:pPr>
        <w:ind w:firstLine="708"/>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lang w:val="pt-BR"/>
        </w:rPr>
      </w:pPr>
      <w:r w:rsidRPr="00AE2768">
        <w:rPr>
          <w:rFonts w:ascii="GHEA Grapalat" w:hAnsi="GHEA Grapalat" w:cs="GHEA Grapalat"/>
          <w:b/>
          <w:sz w:val="20"/>
          <w:szCs w:val="20"/>
          <w:lang w:val="hy-AM"/>
        </w:rPr>
        <w:t xml:space="preserve"> Հ</w:t>
      </w:r>
      <w:r w:rsidRPr="00AE2768">
        <w:rPr>
          <w:rFonts w:ascii="GHEA Grapalat" w:hAnsi="GHEA Grapalat" w:cs="GHEA Grapalat"/>
          <w:b/>
          <w:sz w:val="20"/>
          <w:szCs w:val="20"/>
        </w:rPr>
        <w:t>ամաձայնության առարկան</w:t>
      </w:r>
    </w:p>
    <w:p w:rsidR="00631658" w:rsidRPr="00AE2768" w:rsidRDefault="00631658" w:rsidP="00631658">
      <w:pPr>
        <w:jc w:val="both"/>
        <w:rPr>
          <w:rFonts w:ascii="GHEA Grapalat" w:hAnsi="GHEA Grapalat" w:cs="GHEA Grapalat"/>
          <w:b/>
          <w:bCs/>
          <w:sz w:val="20"/>
          <w:szCs w:val="20"/>
          <w:lang w:val="pt-BR"/>
        </w:rPr>
      </w:pPr>
      <w:r w:rsidRPr="00AE2768">
        <w:rPr>
          <w:rFonts w:ascii="GHEA Grapalat" w:hAnsi="GHEA Grapalat" w:cs="GHEA Grapalat"/>
          <w:sz w:val="20"/>
          <w:szCs w:val="20"/>
          <w:lang w:val="pt-BR"/>
        </w:rPr>
        <w:tab/>
      </w:r>
      <w:r w:rsidRPr="00AE2768">
        <w:rPr>
          <w:rFonts w:ascii="GHEA Grapalat" w:hAnsi="GHEA Grapalat" w:cs="GHEA Grapalat"/>
          <w:sz w:val="20"/>
          <w:szCs w:val="20"/>
          <w:lang w:val="pt-BR"/>
        </w:rPr>
        <w:tab/>
        <w:t xml:space="preserve">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1.1 Ընկերությունը մասնակցում է </w:t>
      </w:r>
      <w:r w:rsidR="00546130" w:rsidRPr="00236D45">
        <w:rPr>
          <w:rFonts w:ascii="GHEA Grapalat" w:hAnsi="GHEA Grapalat"/>
          <w:b/>
          <w:i/>
          <w:sz w:val="20"/>
          <w:szCs w:val="20"/>
          <w:u w:val="single"/>
          <w:lang w:val="af-ZA"/>
        </w:rPr>
        <w:t>Քասախի «Արուսյակ» մանկապարտեզ ՀՈԱԿ</w:t>
      </w:r>
      <w:r w:rsidRPr="00AE2768">
        <w:rPr>
          <w:rFonts w:ascii="GHEA Grapalat" w:hAnsi="GHEA Grapalat" w:cs="GHEA Grapalat"/>
          <w:sz w:val="20"/>
          <w:szCs w:val="20"/>
          <w:lang w:val="pt-BR"/>
        </w:rPr>
        <w:t xml:space="preserve">*  (այսուհետ` Պատվիրատու) կողմից </w:t>
      </w:r>
    </w:p>
    <w:p w:rsidR="00631658" w:rsidRPr="00AE2768" w:rsidRDefault="00631658" w:rsidP="00631658">
      <w:pPr>
        <w:ind w:left="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w:t>
      </w:r>
      <w:r w:rsidRPr="00AE2768">
        <w:rPr>
          <w:rFonts w:ascii="GHEA Grapalat" w:hAnsi="GHEA Grapalat"/>
          <w:sz w:val="20"/>
          <w:szCs w:val="20"/>
          <w:vertAlign w:val="superscript"/>
          <w:lang w:val="hy-AM"/>
        </w:rPr>
        <w:t>պատվիրատուի անվանումը</w:t>
      </w:r>
    </w:p>
    <w:p w:rsidR="00631658" w:rsidRPr="00AE2768" w:rsidRDefault="00631658" w:rsidP="00631658">
      <w:pPr>
        <w:jc w:val="both"/>
        <w:rPr>
          <w:rFonts w:ascii="GHEA Grapalat" w:hAnsi="GHEA Grapalat" w:cs="GHEA Grapalat"/>
          <w:sz w:val="20"/>
          <w:szCs w:val="20"/>
          <w:lang w:val="pt-BR"/>
        </w:rPr>
      </w:pPr>
      <w:r w:rsidRPr="00AE2768">
        <w:rPr>
          <w:rFonts w:ascii="GHEA Grapalat" w:hAnsi="GHEA Grapalat" w:cs="GHEA Grapalat"/>
          <w:sz w:val="20"/>
          <w:szCs w:val="20"/>
          <w:lang w:val="pt-BR"/>
        </w:rPr>
        <w:t>կազմակերպված</w:t>
      </w:r>
      <w:r w:rsidRPr="00546130">
        <w:rPr>
          <w:rFonts w:ascii="GHEA Grapalat" w:hAnsi="GHEA Grapalat" w:cs="GHEA Grapalat"/>
          <w:sz w:val="20"/>
          <w:szCs w:val="20"/>
          <w:u w:val="single"/>
          <w:lang w:val="pt-BR"/>
        </w:rPr>
        <w:t xml:space="preserve">`  </w:t>
      </w:r>
      <w:r w:rsidR="00546130" w:rsidRPr="00546130">
        <w:rPr>
          <w:rFonts w:ascii="GHEA Grapalat" w:hAnsi="GHEA Grapalat" w:cs="Sylfaen"/>
          <w:b/>
          <w:sz w:val="20"/>
          <w:szCs w:val="20"/>
          <w:u w:val="single"/>
          <w:lang w:val="hy-AM"/>
        </w:rPr>
        <w:t>«ԿՄՔՀ-ԱՄ-ԳՀԱՊՁԲ-20/01»</w:t>
      </w:r>
      <w:r w:rsidR="00546130" w:rsidRPr="00546130">
        <w:rPr>
          <w:rFonts w:ascii="GHEA Grapalat" w:hAnsi="GHEA Grapalat" w:cs="Sylfaen"/>
          <w:b/>
          <w:lang w:val="pt-BR"/>
        </w:rPr>
        <w:t xml:space="preserve"> </w:t>
      </w:r>
      <w:r w:rsidRPr="00AE2768">
        <w:rPr>
          <w:rFonts w:ascii="GHEA Grapalat" w:hAnsi="GHEA Grapalat" w:cs="GHEA Grapalat"/>
          <w:sz w:val="20"/>
          <w:szCs w:val="20"/>
          <w:lang w:val="pt-BR"/>
        </w:rPr>
        <w:t>* ծածկագրով գնման ընթացակարգին:</w:t>
      </w:r>
    </w:p>
    <w:p w:rsidR="00631658" w:rsidRPr="00AE2768" w:rsidRDefault="00631658" w:rsidP="00631658">
      <w:pPr>
        <w:ind w:left="426"/>
        <w:jc w:val="both"/>
        <w:rPr>
          <w:rFonts w:ascii="GHEA Grapalat" w:hAnsi="GHEA Grapalat" w:cs="GHEA Grapalat"/>
          <w:sz w:val="20"/>
          <w:szCs w:val="20"/>
          <w:lang w:val="pt-BR"/>
        </w:rPr>
      </w:pPr>
      <w:r w:rsidRPr="000D08B4">
        <w:rPr>
          <w:rFonts w:ascii="GHEA Grapalat" w:hAnsi="GHEA Grapalat"/>
          <w:sz w:val="20"/>
          <w:szCs w:val="20"/>
          <w:vertAlign w:val="superscript"/>
          <w:lang w:val="pt-BR"/>
        </w:rPr>
        <w:t xml:space="preserve">                                                        </w:t>
      </w:r>
      <w:r w:rsidRPr="00AE2768">
        <w:rPr>
          <w:rFonts w:ascii="GHEA Grapalat" w:hAnsi="GHEA Grapalat"/>
          <w:sz w:val="20"/>
          <w:szCs w:val="20"/>
          <w:vertAlign w:val="superscript"/>
          <w:lang w:val="hy-AM"/>
        </w:rPr>
        <w:t>ընթացակարգի ծածկագիրը</w:t>
      </w:r>
    </w:p>
    <w:p w:rsidR="00631658" w:rsidRPr="00AE2768" w:rsidRDefault="00631658" w:rsidP="00631658">
      <w:pPr>
        <w:ind w:firstLine="426"/>
        <w:jc w:val="both"/>
        <w:rPr>
          <w:rFonts w:ascii="GHEA Grapalat" w:hAnsi="GHEA Grapalat" w:cs="GHEA Grapalat"/>
          <w:color w:val="5B9BD5"/>
          <w:sz w:val="20"/>
          <w:szCs w:val="20"/>
          <w:lang w:val="hy-AM"/>
        </w:rPr>
      </w:pPr>
      <w:r w:rsidRPr="00AE2768">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E2768" w:rsidRDefault="007A5E2D" w:rsidP="007A5E2D">
      <w:pPr>
        <w:ind w:firstLine="426"/>
        <w:jc w:val="both"/>
        <w:rPr>
          <w:rFonts w:ascii="GHEA Grapalat" w:hAnsi="GHEA Grapalat" w:cs="GHEA Grapalat"/>
          <w:color w:val="000000"/>
          <w:sz w:val="20"/>
          <w:szCs w:val="20"/>
          <w:lang w:val="pt-BR"/>
        </w:rPr>
      </w:pPr>
      <w:r w:rsidRPr="00AE2768">
        <w:rPr>
          <w:rFonts w:ascii="GHEA Grapalat" w:hAnsi="GHEA Grapalat" w:cs="GHEA Grapalat"/>
          <w:color w:val="000000"/>
          <w:sz w:val="20"/>
          <w:szCs w:val="20"/>
          <w:lang w:val="pt-BR"/>
        </w:rPr>
        <w:t xml:space="preserve">1.3 </w:t>
      </w:r>
      <w:r w:rsidR="00631658" w:rsidRPr="00AE2768">
        <w:rPr>
          <w:rFonts w:ascii="GHEA Grapalat" w:hAnsi="GHEA Grapalat" w:cs="GHEA Grapalat"/>
          <w:color w:val="000000"/>
          <w:sz w:val="20"/>
          <w:szCs w:val="20"/>
          <w:lang w:val="pt-BR"/>
        </w:rPr>
        <w:t>Ընկերությունը</w:t>
      </w:r>
      <w:r w:rsidR="00631658" w:rsidRPr="00AE2768">
        <w:rPr>
          <w:rFonts w:ascii="GHEA Grapalat" w:hAnsi="GHEA Grapalat" w:cs="GHEA Grapalat"/>
          <w:color w:val="000000"/>
          <w:sz w:val="20"/>
          <w:szCs w:val="20"/>
          <w:lang w:val="hy-AM"/>
        </w:rPr>
        <w:t xml:space="preserve"> սույն </w:t>
      </w:r>
      <w:r w:rsidR="00631658" w:rsidRPr="00AE2768">
        <w:rPr>
          <w:rFonts w:ascii="GHEA Grapalat" w:hAnsi="GHEA Grapalat" w:cs="GHEA Grapalat"/>
          <w:color w:val="000000"/>
          <w:sz w:val="20"/>
          <w:szCs w:val="20"/>
          <w:lang w:val="pt-BR"/>
        </w:rPr>
        <w:t>տուժանքի համաձայնագ</w:t>
      </w:r>
      <w:r w:rsidR="00631658" w:rsidRPr="00AE2768">
        <w:rPr>
          <w:rFonts w:ascii="GHEA Grapalat" w:hAnsi="GHEA Grapalat" w:cs="GHEA Grapalat"/>
          <w:color w:val="000000"/>
          <w:sz w:val="20"/>
          <w:szCs w:val="20"/>
          <w:lang w:val="hy-AM"/>
        </w:rPr>
        <w:t>ր</w:t>
      </w:r>
      <w:r w:rsidR="00631658" w:rsidRPr="00AE2768">
        <w:rPr>
          <w:rFonts w:ascii="GHEA Grapalat" w:hAnsi="GHEA Grapalat" w:cs="GHEA Grapalat"/>
          <w:color w:val="000000"/>
          <w:sz w:val="20"/>
          <w:szCs w:val="20"/>
          <w:lang w:val="pt-BR"/>
        </w:rPr>
        <w:t>ի</w:t>
      </w:r>
      <w:r w:rsidR="00631658" w:rsidRPr="00AE2768">
        <w:rPr>
          <w:rFonts w:ascii="GHEA Grapalat" w:hAnsi="GHEA Grapalat" w:cs="GHEA Grapalat"/>
          <w:color w:val="000000"/>
          <w:sz w:val="20"/>
          <w:szCs w:val="20"/>
          <w:lang w:val="hy-AM"/>
        </w:rPr>
        <w:t xml:space="preserve">ն կից ներկայացվող վճարման պահանջագրի </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այսուհետ` Պահանջագիր</w:t>
      </w:r>
      <w:r w:rsidRPr="000D08B4">
        <w:rPr>
          <w:rFonts w:ascii="GHEA Grapalat" w:hAnsi="GHEA Grapalat" w:cs="GHEA Grapalat"/>
          <w:color w:val="000000"/>
          <w:sz w:val="20"/>
          <w:szCs w:val="20"/>
          <w:lang w:val="hy-AM"/>
        </w:rPr>
        <w:t>)</w:t>
      </w:r>
      <w:r w:rsidR="00631658" w:rsidRPr="00AE2768">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E2768">
        <w:rPr>
          <w:rFonts w:ascii="GHEA Grapalat" w:hAnsi="GHEA Grapalat" w:cs="GHEA Grapalat"/>
          <w:color w:val="000000"/>
          <w:sz w:val="20"/>
          <w:szCs w:val="20"/>
          <w:lang w:val="pt-BR"/>
        </w:rPr>
        <w:t>Ընկերության</w:t>
      </w:r>
      <w:r w:rsidRPr="00AE2768">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E2768" w:rsidRDefault="00631658" w:rsidP="00631658">
      <w:pPr>
        <w:ind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գ)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E2768" w:rsidRDefault="00631658" w:rsidP="00631658">
      <w:pPr>
        <w:ind w:left="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դ) </w:t>
      </w:r>
      <w:r w:rsidRPr="00AE2768">
        <w:rPr>
          <w:rFonts w:ascii="GHEA Grapalat" w:hAnsi="GHEA Grapalat" w:cs="GHEA Grapalat"/>
          <w:color w:val="000000"/>
          <w:sz w:val="20"/>
          <w:szCs w:val="20"/>
          <w:lang w:val="pt-BR"/>
        </w:rPr>
        <w:t>Ընկերությունը</w:t>
      </w:r>
      <w:r w:rsidRPr="00AE2768">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2768" w:rsidRDefault="00631658" w:rsidP="00631658">
      <w:pPr>
        <w:ind w:firstLine="426"/>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E2768">
        <w:rPr>
          <w:rFonts w:ascii="GHEA Grapalat" w:hAnsi="GHEA Grapalat" w:cs="GHEA Grapalat"/>
          <w:sz w:val="20"/>
          <w:szCs w:val="20"/>
          <w:lang w:val="hy-AM"/>
        </w:rPr>
        <w:t xml:space="preserve">Պահանջագիրը բնօրինակներով </w:t>
      </w:r>
      <w:r w:rsidRPr="00AE2768">
        <w:rPr>
          <w:rFonts w:ascii="GHEA Grapalat" w:hAnsi="GHEA Grapalat" w:cs="GHEA Grapalat"/>
          <w:sz w:val="20"/>
          <w:szCs w:val="20"/>
          <w:lang w:val="pt-BR"/>
        </w:rPr>
        <w:t xml:space="preserve">ներկայացնում է </w:t>
      </w:r>
      <w:r w:rsidRPr="00AE2768">
        <w:rPr>
          <w:rFonts w:ascii="GHEA Grapalat" w:hAnsi="GHEA Grapalat" w:cs="GHEA Grapalat"/>
          <w:sz w:val="20"/>
          <w:szCs w:val="20"/>
          <w:lang w:val="hy-AM"/>
        </w:rPr>
        <w:t>Վճարող Բանկին</w:t>
      </w:r>
      <w:r w:rsidRPr="00AE2768">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E2768">
        <w:rPr>
          <w:rFonts w:ascii="GHEA Grapalat" w:hAnsi="GHEA Grapalat" w:cs="GHEA Grapalat"/>
          <w:sz w:val="20"/>
          <w:szCs w:val="20"/>
          <w:lang w:val="hy-AM"/>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թվային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ստորագրությամբ</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հաստատված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լինելու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դեպքում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են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ներկայացվում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էլեկտրոնային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կրիչներով</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ինչպես</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նաև</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դրանցից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արտատպված</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թղթային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տարբերակներով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color w:val="000000"/>
          <w:sz w:val="20"/>
          <w:szCs w:val="20"/>
          <w:lang w:val="hy-AM"/>
        </w:rPr>
      </w:pPr>
      <w:r w:rsidRPr="00AE2768">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Վճարող Բանկի կողմից Պ</w:t>
      </w:r>
      <w:r w:rsidRPr="00AE2768">
        <w:rPr>
          <w:rFonts w:ascii="GHEA Grapalat" w:hAnsi="GHEA Grapalat" w:cs="GHEA Grapalat"/>
          <w:sz w:val="20"/>
          <w:szCs w:val="20"/>
          <w:lang w:val="pt-BR"/>
        </w:rPr>
        <w:t xml:space="preserve">ահանջագրում նշված գումարի վճարման հետևանքով </w:t>
      </w:r>
      <w:r w:rsidRPr="00AE2768">
        <w:rPr>
          <w:rFonts w:ascii="GHEA Grapalat" w:hAnsi="GHEA Grapalat" w:cs="GHEA Grapalat"/>
          <w:sz w:val="20"/>
          <w:szCs w:val="20"/>
          <w:lang w:val="hy-AM"/>
        </w:rPr>
        <w:t xml:space="preserve">Ընկերության </w:t>
      </w:r>
      <w:r w:rsidRPr="00AE2768">
        <w:rPr>
          <w:rFonts w:ascii="GHEA Grapalat" w:hAnsi="GHEA Grapalat" w:cs="GHEA Grapalat"/>
          <w:sz w:val="20"/>
          <w:szCs w:val="20"/>
          <w:lang w:val="pt-BR"/>
        </w:rPr>
        <w:t xml:space="preserve">առաջացած ռիսկերի (Ընկերության կրած վնասների) </w:t>
      </w:r>
      <w:r w:rsidRPr="00AE2768">
        <w:rPr>
          <w:rFonts w:ascii="GHEA Grapalat" w:hAnsi="GHEA Grapalat" w:cs="GHEA Grapalat"/>
          <w:sz w:val="20"/>
          <w:szCs w:val="20"/>
          <w:lang w:val="hy-AM"/>
        </w:rPr>
        <w:t xml:space="preserve">և բացասական հետևանքների </w:t>
      </w:r>
      <w:r w:rsidRPr="00AE2768">
        <w:rPr>
          <w:rFonts w:ascii="GHEA Grapalat" w:hAnsi="GHEA Grapalat" w:cs="GHEA Grapalat"/>
          <w:sz w:val="20"/>
          <w:szCs w:val="20"/>
          <w:lang w:val="pt-BR"/>
        </w:rPr>
        <w:t>համար Բանկը</w:t>
      </w:r>
      <w:r w:rsidRPr="00AE2768">
        <w:rPr>
          <w:rFonts w:ascii="GHEA Grapalat" w:hAnsi="GHEA Grapalat" w:cs="GHEA Grapalat"/>
          <w:sz w:val="20"/>
          <w:szCs w:val="20"/>
          <w:lang w:val="hy-AM"/>
        </w:rPr>
        <w:t xml:space="preserve"> որևէ</w:t>
      </w:r>
      <w:r w:rsidRPr="00AE2768">
        <w:rPr>
          <w:rFonts w:ascii="GHEA Grapalat" w:hAnsi="GHEA Grapalat" w:cs="GHEA Grapalat"/>
          <w:sz w:val="20"/>
          <w:szCs w:val="20"/>
          <w:lang w:val="pt-BR"/>
        </w:rPr>
        <w:t xml:space="preserve"> պատասխանատվություն չի կրում</w:t>
      </w:r>
      <w:r w:rsidRPr="00AE2768">
        <w:rPr>
          <w:rFonts w:ascii="GHEA Grapalat" w:hAnsi="GHEA Grapalat" w:cs="GHEA Grapalat"/>
          <w:sz w:val="20"/>
          <w:szCs w:val="20"/>
          <w:lang w:val="hy-AM"/>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hy-AM"/>
        </w:rPr>
        <w:t>Այն դեպքում</w:t>
      </w:r>
      <w:r w:rsidRPr="00AE2768">
        <w:rPr>
          <w:rFonts w:ascii="GHEA Grapalat" w:hAnsi="GHEA Grapalat" w:cs="GHEA Grapalat"/>
          <w:sz w:val="20"/>
          <w:szCs w:val="20"/>
          <w:lang w:val="pt-BR"/>
        </w:rPr>
        <w:t>,</w:t>
      </w:r>
      <w:r w:rsidRPr="00AE2768">
        <w:rPr>
          <w:rFonts w:ascii="GHEA Grapalat" w:hAnsi="GHEA Grapalat" w:cs="GHEA Grapalat"/>
          <w:sz w:val="20"/>
          <w:szCs w:val="20"/>
          <w:lang w:val="hy-AM"/>
        </w:rPr>
        <w:t xml:space="preserve"> երբ Ընկերության հաշվի միջոցները չեն բավարարում</w:t>
      </w:r>
      <w:r w:rsidRPr="00AE2768">
        <w:rPr>
          <w:rFonts w:ascii="GHEA Grapalat" w:hAnsi="GHEA Grapalat" w:cs="GHEA Grapalat"/>
          <w:sz w:val="20"/>
          <w:szCs w:val="20"/>
        </w:rPr>
        <w:t>՝</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Վճարող</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բանկը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վճարման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պահանջագիրը</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ստանալուց</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հետո՝</w:t>
      </w:r>
      <w:r w:rsidRPr="00AE2768">
        <w:rPr>
          <w:rFonts w:ascii="GHEA Grapalat" w:hAnsi="GHEA Grapalat" w:cs="GHEA Grapalat"/>
          <w:sz w:val="20"/>
          <w:szCs w:val="20"/>
          <w:lang w:val="pt-BR"/>
        </w:rPr>
        <w:t xml:space="preserve"> 2 (</w:t>
      </w:r>
      <w:r w:rsidRPr="00AE2768">
        <w:rPr>
          <w:rFonts w:ascii="GHEA Grapalat" w:hAnsi="GHEA Grapalat" w:cs="GHEA Grapalat"/>
          <w:sz w:val="20"/>
          <w:szCs w:val="20"/>
        </w:rPr>
        <w:t>երկու</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աշխատանքային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օրվա</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ընթացքում</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պետք</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է</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տեղեկացնի</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Պատվիրատուին՝</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գրավոր</w:t>
      </w:r>
      <w:r w:rsidRPr="00AE2768">
        <w:rPr>
          <w:rFonts w:ascii="GHEA Grapalat" w:hAnsi="GHEA Grapalat" w:cs="GHEA Grapalat"/>
          <w:sz w:val="20"/>
          <w:szCs w:val="20"/>
          <w:lang w:val="pt-BR"/>
        </w:rPr>
        <w:t xml:space="preserve"> </w:t>
      </w:r>
      <w:r w:rsidRPr="00AE2768">
        <w:rPr>
          <w:rFonts w:ascii="GHEA Grapalat" w:hAnsi="GHEA Grapalat" w:cs="GHEA Grapalat"/>
          <w:sz w:val="20"/>
          <w:szCs w:val="20"/>
        </w:rPr>
        <w:t>ձևով</w:t>
      </w:r>
      <w:r w:rsidRPr="00AE2768">
        <w:rPr>
          <w:rFonts w:ascii="GHEA Grapalat" w:hAnsi="GHEA Grapalat" w:cs="GHEA Grapalat"/>
          <w:sz w:val="20"/>
          <w:szCs w:val="20"/>
          <w:lang w:val="pt-BR"/>
        </w:rPr>
        <w:t>:</w:t>
      </w:r>
    </w:p>
    <w:p w:rsidR="00631658" w:rsidRPr="00AE2768" w:rsidRDefault="00631658" w:rsidP="00631658">
      <w:pPr>
        <w:numPr>
          <w:ilvl w:val="1"/>
          <w:numId w:val="25"/>
        </w:numPr>
        <w:ind w:left="0" w:firstLine="426"/>
        <w:jc w:val="both"/>
        <w:rPr>
          <w:rFonts w:ascii="GHEA Grapalat" w:hAnsi="GHEA Grapalat" w:cs="GHEA Grapalat"/>
          <w:sz w:val="20"/>
          <w:szCs w:val="20"/>
          <w:lang w:val="pt-BR"/>
        </w:rPr>
      </w:pPr>
      <w:r w:rsidRPr="00AE2768">
        <w:rPr>
          <w:rFonts w:ascii="GHEA Grapalat" w:hAnsi="GHEA Grapalat" w:cs="GHEA Grapalat"/>
          <w:sz w:val="20"/>
          <w:szCs w:val="20"/>
          <w:lang w:val="pt-BR"/>
        </w:rPr>
        <w:t xml:space="preserve"> Սույն համաձայնագիրը և կից </w:t>
      </w:r>
      <w:r w:rsidRPr="00AE2768">
        <w:rPr>
          <w:rFonts w:ascii="GHEA Grapalat" w:hAnsi="GHEA Grapalat" w:cs="GHEA Grapalat"/>
          <w:sz w:val="20"/>
          <w:szCs w:val="20"/>
          <w:lang w:val="hy-AM"/>
        </w:rPr>
        <w:t>Պ</w:t>
      </w:r>
      <w:r w:rsidRPr="00AE2768">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AE2768">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rsidR="00631658" w:rsidRPr="00AE2768" w:rsidRDefault="00631658" w:rsidP="00631658">
      <w:pPr>
        <w:jc w:val="both"/>
        <w:rPr>
          <w:rFonts w:ascii="GHEA Grapalat" w:hAnsi="GHEA Grapalat" w:cs="GHEA Grapalat"/>
          <w:sz w:val="20"/>
          <w:szCs w:val="20"/>
          <w:lang w:val="hy-AM"/>
        </w:rPr>
      </w:pPr>
    </w:p>
    <w:p w:rsidR="00631658" w:rsidRPr="00AE2768" w:rsidRDefault="00631658" w:rsidP="00631658">
      <w:pPr>
        <w:numPr>
          <w:ilvl w:val="0"/>
          <w:numId w:val="6"/>
        </w:numPr>
        <w:jc w:val="center"/>
        <w:rPr>
          <w:rFonts w:ascii="GHEA Grapalat" w:hAnsi="GHEA Grapalat" w:cs="GHEA Grapalat"/>
          <w:b/>
          <w:bCs/>
          <w:sz w:val="20"/>
          <w:szCs w:val="20"/>
        </w:rPr>
      </w:pPr>
      <w:r w:rsidRPr="00AE2768">
        <w:rPr>
          <w:rFonts w:ascii="GHEA Grapalat" w:hAnsi="GHEA Grapalat" w:cs="GHEA Grapalat"/>
          <w:b/>
          <w:bCs/>
          <w:sz w:val="20"/>
          <w:szCs w:val="20"/>
        </w:rPr>
        <w:t>Այլ պայմաններ</w:t>
      </w:r>
    </w:p>
    <w:p w:rsidR="00334B2F" w:rsidRPr="00AE2768" w:rsidRDefault="007A5E2D" w:rsidP="007A5E2D">
      <w:pPr>
        <w:ind w:firstLine="567"/>
        <w:jc w:val="both"/>
        <w:rPr>
          <w:rFonts w:ascii="GHEA Grapalat" w:hAnsi="GHEA Grapalat" w:cs="GHEA Grapalat"/>
          <w:sz w:val="20"/>
          <w:szCs w:val="20"/>
        </w:rPr>
      </w:pPr>
      <w:r w:rsidRPr="00AE2768">
        <w:rPr>
          <w:rFonts w:ascii="GHEA Grapalat" w:hAnsi="GHEA Grapalat" w:cs="GHEA Grapalat"/>
          <w:sz w:val="20"/>
          <w:szCs w:val="20"/>
        </w:rPr>
        <w:t>2.1 Սույն համաձայնագիրը</w:t>
      </w:r>
      <w:r w:rsidRPr="00AE2768">
        <w:rPr>
          <w:rFonts w:ascii="GHEA Grapalat" w:hAnsi="GHEA Grapalat" w:cs="GHEA Grapalat"/>
          <w:sz w:val="20"/>
          <w:szCs w:val="20"/>
          <w:lang w:val="hy-AM"/>
        </w:rPr>
        <w:t xml:space="preserve"> և Պահանջագիրը անհետկանչելի են,</w:t>
      </w:r>
      <w:r w:rsidRPr="00AE2768">
        <w:rPr>
          <w:rFonts w:ascii="GHEA Grapalat" w:hAnsi="GHEA Grapalat" w:cs="GHEA Grapalat"/>
          <w:sz w:val="20"/>
          <w:szCs w:val="20"/>
        </w:rPr>
        <w:t xml:space="preserve"> ուժի մեջ </w:t>
      </w:r>
      <w:r w:rsidRPr="00AE2768">
        <w:rPr>
          <w:rFonts w:ascii="GHEA Grapalat" w:hAnsi="GHEA Grapalat" w:cs="GHEA Grapalat"/>
          <w:sz w:val="20"/>
          <w:szCs w:val="20"/>
          <w:lang w:val="hy-AM"/>
        </w:rPr>
        <w:t>են</w:t>
      </w:r>
      <w:r w:rsidRPr="00AE2768">
        <w:rPr>
          <w:rFonts w:ascii="GHEA Grapalat" w:hAnsi="GHEA Grapalat" w:cs="GHEA Grapalat"/>
          <w:sz w:val="20"/>
          <w:szCs w:val="20"/>
        </w:rPr>
        <w:t xml:space="preserve"> մտնում Ընկերության կողմից վավերացման պահից և ուժի մեջ</w:t>
      </w:r>
      <w:r w:rsidRPr="00AE2768">
        <w:rPr>
          <w:rFonts w:ascii="GHEA Grapalat" w:hAnsi="GHEA Grapalat" w:cs="GHEA Grapalat"/>
          <w:sz w:val="20"/>
          <w:szCs w:val="20"/>
          <w:lang w:val="hy-AM"/>
        </w:rPr>
        <w:t xml:space="preserve"> են մինչև </w:t>
      </w:r>
      <w:r w:rsidRPr="00AE2768">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w:t>
      </w:r>
      <w:r w:rsidR="00334B2F" w:rsidRPr="00AE2768">
        <w:rPr>
          <w:rFonts w:ascii="GHEA Grapalat" w:hAnsi="GHEA Grapalat" w:cs="GHEA Grapalat"/>
          <w:sz w:val="20"/>
          <w:szCs w:val="20"/>
        </w:rPr>
        <w:t xml:space="preserve"> հաջորդող քսաներորդ աշխատանքային օրը ներառյալ:</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E2768" w:rsidDel="00A13215"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E2768" w:rsidRDefault="00631658" w:rsidP="00631658">
      <w:pPr>
        <w:ind w:firstLine="567"/>
        <w:jc w:val="both"/>
        <w:rPr>
          <w:rFonts w:ascii="GHEA Grapalat" w:hAnsi="GHEA Grapalat" w:cs="GHEA Grapalat"/>
          <w:sz w:val="20"/>
          <w:szCs w:val="20"/>
          <w:lang w:val="hy-AM"/>
        </w:rPr>
      </w:pPr>
      <w:r w:rsidRPr="00AE2768">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E2768" w:rsidRDefault="00631658" w:rsidP="00631658">
      <w:pPr>
        <w:ind w:firstLine="567"/>
        <w:jc w:val="both"/>
        <w:rPr>
          <w:rFonts w:ascii="GHEA Grapalat" w:hAnsi="GHEA Grapalat" w:cs="GHEA Grapalat"/>
          <w:sz w:val="20"/>
          <w:szCs w:val="20"/>
          <w:lang w:val="hy-AM"/>
        </w:rPr>
      </w:pPr>
    </w:p>
    <w:p w:rsidR="00631658" w:rsidRPr="00AE2768" w:rsidRDefault="00631658" w:rsidP="00631658">
      <w:pPr>
        <w:ind w:firstLine="567"/>
        <w:jc w:val="center"/>
        <w:rPr>
          <w:rFonts w:ascii="GHEA Grapalat" w:hAnsi="GHEA Grapalat" w:cs="GHEA Grapalat"/>
          <w:sz w:val="20"/>
          <w:szCs w:val="20"/>
          <w:lang w:val="hy-AM"/>
        </w:rPr>
      </w:pPr>
      <w:r w:rsidRPr="00AE2768">
        <w:rPr>
          <w:rFonts w:ascii="GHEA Grapalat" w:hAnsi="GHEA Grapalat" w:cs="GHEA Grapalat"/>
          <w:b/>
          <w:sz w:val="20"/>
          <w:szCs w:val="20"/>
          <w:lang w:val="hy-AM"/>
        </w:rPr>
        <w:t>3. Ընկերության հասցեն, բանկային վավերապայմանները`</w:t>
      </w:r>
    </w:p>
    <w:p w:rsidR="00631658" w:rsidRPr="00AE2768" w:rsidRDefault="00631658" w:rsidP="00631658">
      <w:pPr>
        <w:jc w:val="both"/>
        <w:rPr>
          <w:rFonts w:ascii="GHEA Grapalat" w:hAnsi="GHEA Grapalat" w:cs="GHEA Grapalat"/>
          <w:sz w:val="20"/>
          <w:szCs w:val="20"/>
          <w:u w:val="single"/>
          <w:lang w:val="hy-AM"/>
        </w:rPr>
      </w:pP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r w:rsidRPr="00AE2768">
        <w:rPr>
          <w:rFonts w:ascii="GHEA Grapalat" w:hAnsi="GHEA Grapalat" w:cs="GHEA Grapalat"/>
          <w:sz w:val="20"/>
          <w:szCs w:val="20"/>
          <w:u w:val="single"/>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անվանումը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vertAlign w:val="superscript"/>
          <w:lang w:val="hy-AM"/>
        </w:rPr>
        <w:t xml:space="preserve"> </w:t>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հասցեն</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ընկերությանը սպասարկող բանկի անվանումը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բանկային հաշվեհամարը</w:t>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հարկ վճարողի հաշվառման համարը</w:t>
      </w:r>
    </w:p>
    <w:p w:rsidR="00631658" w:rsidRPr="00AE2768" w:rsidRDefault="00631658" w:rsidP="00631658">
      <w:pPr>
        <w:jc w:val="both"/>
        <w:rPr>
          <w:rFonts w:ascii="GHEA Grapalat" w:hAnsi="GHEA Grapalat"/>
          <w:sz w:val="20"/>
          <w:szCs w:val="20"/>
          <w:u w:val="single"/>
          <w:vertAlign w:val="superscript"/>
          <w:lang w:val="hy-AM"/>
        </w:rPr>
      </w:pP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r w:rsidRPr="00AE2768">
        <w:rPr>
          <w:rFonts w:ascii="GHEA Grapalat" w:hAnsi="GHEA Grapalat"/>
          <w:sz w:val="20"/>
          <w:szCs w:val="20"/>
          <w:u w:val="single"/>
          <w:vertAlign w:val="superscript"/>
          <w:lang w:val="hy-AM"/>
        </w:rPr>
        <w:tab/>
      </w:r>
    </w:p>
    <w:p w:rsidR="00631658" w:rsidRPr="00AE2768" w:rsidRDefault="00631658" w:rsidP="00631658">
      <w:pPr>
        <w:jc w:val="both"/>
        <w:rPr>
          <w:rFonts w:ascii="GHEA Grapalat" w:hAnsi="GHEA Grapalat"/>
          <w:sz w:val="20"/>
          <w:szCs w:val="20"/>
          <w:vertAlign w:val="superscript"/>
          <w:lang w:val="hy-AM"/>
        </w:rPr>
      </w:pPr>
      <w:r w:rsidRPr="00AE2768">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Կ.Տ</w:t>
      </w:r>
    </w:p>
    <w:p w:rsidR="00631658" w:rsidRPr="00AE2768" w:rsidRDefault="00631658" w:rsidP="00631658">
      <w:pPr>
        <w:jc w:val="both"/>
        <w:rPr>
          <w:rFonts w:ascii="GHEA Grapalat" w:hAnsi="GHEA Grapalat"/>
          <w:sz w:val="20"/>
          <w:szCs w:val="20"/>
          <w:lang w:val="hy-AM"/>
        </w:rPr>
      </w:pPr>
    </w:p>
    <w:p w:rsidR="00631658" w:rsidRPr="00AE2768" w:rsidRDefault="00631658" w:rsidP="00631658">
      <w:pPr>
        <w:jc w:val="both"/>
        <w:rPr>
          <w:rFonts w:ascii="GHEA Grapalat" w:hAnsi="GHEA Grapalat"/>
          <w:sz w:val="20"/>
          <w:szCs w:val="20"/>
          <w:lang w:val="hy-AM"/>
        </w:rPr>
      </w:pPr>
      <w:r w:rsidRPr="00AE2768">
        <w:rPr>
          <w:rFonts w:ascii="GHEA Grapalat" w:hAnsi="GHEA Grapalat"/>
          <w:sz w:val="20"/>
          <w:szCs w:val="20"/>
          <w:lang w:val="hy-AM"/>
        </w:rPr>
        <w:t>Օր/ամիս/տարի</w:t>
      </w:r>
    </w:p>
    <w:p w:rsidR="00631658" w:rsidRPr="00AE2768" w:rsidRDefault="00631658" w:rsidP="00631658">
      <w:pPr>
        <w:jc w:val="center"/>
        <w:rPr>
          <w:rFonts w:ascii="GHEA Grapalat" w:hAnsi="GHEA Grapalat" w:cs="GHEA Grapalat"/>
          <w:sz w:val="20"/>
          <w:szCs w:val="20"/>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E2768">
        <w:rPr>
          <w:rFonts w:ascii="GHEA Grapalat" w:hAnsi="GHEA Grapalat" w:cs="Sylfaen"/>
          <w:i/>
          <w:sz w:val="20"/>
          <w:szCs w:val="20"/>
          <w:lang w:val="hy-AM"/>
        </w:rPr>
        <w:t xml:space="preserve">* </w:t>
      </w:r>
      <w:r w:rsidRPr="00AE2768">
        <w:rPr>
          <w:rFonts w:ascii="GHEA Grapalat" w:hAnsi="GHEA Grapalat"/>
          <w:i/>
          <w:sz w:val="20"/>
          <w:szCs w:val="20"/>
          <w:lang w:val="hy-AM"/>
        </w:rPr>
        <w:t>լրացվում է հանձնաժողովի քարտուղարի կողմից` մինչև հրավերը տեղեկագրում հրապարակելը:</w:t>
      </w: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E2768"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E2768" w:rsidRDefault="00631658" w:rsidP="00334B2F">
      <w:pPr>
        <w:pStyle w:val="31"/>
        <w:spacing w:line="240" w:lineRule="auto"/>
        <w:jc w:val="right"/>
        <w:rPr>
          <w:rFonts w:ascii="GHEA Grapalat" w:hAnsi="GHEA Grapalat"/>
          <w:b/>
          <w:lang w:val="hy-AM"/>
        </w:rPr>
      </w:pPr>
      <w:r w:rsidRPr="00AE2768">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b/>
                <w:bCs/>
                <w:sz w:val="20"/>
                <w:szCs w:val="20"/>
                <w:lang w:val="hy-AM"/>
              </w:rPr>
            </w:pPr>
            <w:r w:rsidRPr="00AE2768">
              <w:rPr>
                <w:rFonts w:ascii="GHEA Grapalat" w:hAnsi="GHEA Grapalat" w:cs="Sylfaen"/>
                <w:sz w:val="20"/>
                <w:szCs w:val="20"/>
              </w:rPr>
              <w:lastRenderedPageBreak/>
              <w:t xml:space="preserve">1.                                                              </w:t>
            </w:r>
            <w:r w:rsidRPr="00AE2768">
              <w:rPr>
                <w:rFonts w:ascii="GHEA Grapalat" w:hAnsi="GHEA Grapalat" w:cs="Sylfaen"/>
                <w:b/>
                <w:bCs/>
                <w:sz w:val="20"/>
                <w:szCs w:val="20"/>
              </w:rPr>
              <w:t>ՎՃԱՐՄԱՆ</w:t>
            </w:r>
            <w:r w:rsidRPr="00AE2768">
              <w:rPr>
                <w:rFonts w:ascii="GHEA Grapalat" w:hAnsi="GHEA Grapalat" w:cs="Arial"/>
                <w:b/>
                <w:bCs/>
                <w:sz w:val="20"/>
                <w:szCs w:val="20"/>
              </w:rPr>
              <w:t xml:space="preserve"> </w:t>
            </w:r>
            <w:r w:rsidRPr="00AE2768">
              <w:rPr>
                <w:rFonts w:ascii="GHEA Grapalat" w:hAnsi="GHEA Grapalat" w:cs="Sylfaen"/>
                <w:b/>
                <w:bCs/>
                <w:sz w:val="20"/>
                <w:szCs w:val="20"/>
              </w:rPr>
              <w:t xml:space="preserve">ՊԱՀԱՆՋԱԳԻՐ* </w:t>
            </w:r>
          </w:p>
          <w:p w:rsidR="00334B2F" w:rsidRPr="00AE2768" w:rsidRDefault="00334B2F" w:rsidP="00CB0ADE">
            <w:pPr>
              <w:jc w:val="center"/>
              <w:rPr>
                <w:rFonts w:ascii="GHEA Grapalat" w:hAnsi="GHEA Grapalat" w:cs="Arial"/>
                <w:bCs/>
                <w:i/>
                <w:sz w:val="20"/>
                <w:szCs w:val="20"/>
              </w:rPr>
            </w:pP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2</w:t>
            </w:r>
            <w:r w:rsidRPr="00AE2768">
              <w:rPr>
                <w:rFonts w:ascii="GHEA Grapalat" w:hAnsi="GHEA Grapalat" w:cs="Sylfaen"/>
                <w:sz w:val="20"/>
                <w:szCs w:val="20"/>
              </w:rPr>
              <w:t>.</w:t>
            </w:r>
            <w:r w:rsidRPr="00AE2768">
              <w:rPr>
                <w:rFonts w:ascii="GHEA Grapalat" w:hAnsi="GHEA Grapalat" w:cs="Sylfaen"/>
                <w:sz w:val="20"/>
                <w:szCs w:val="20"/>
                <w:lang w:val="hy-AM"/>
              </w:rPr>
              <w:t xml:space="preserve"> Թիվ </w:t>
            </w:r>
          </w:p>
        </w:tc>
      </w:tr>
      <w:tr w:rsidR="00334B2F" w:rsidRPr="00AE2768"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3</w:t>
            </w:r>
            <w:r w:rsidRPr="00AE2768">
              <w:rPr>
                <w:rFonts w:ascii="GHEA Grapalat" w:hAnsi="GHEA Grapalat" w:cs="Sylfaen"/>
                <w:sz w:val="20"/>
                <w:szCs w:val="20"/>
              </w:rPr>
              <w:t>.                                                         Ներկայացման</w:t>
            </w:r>
            <w:r w:rsidRPr="00AE2768">
              <w:rPr>
                <w:rFonts w:ascii="GHEA Grapalat" w:hAnsi="GHEA Grapalat" w:cs="Arial"/>
                <w:sz w:val="20"/>
                <w:szCs w:val="20"/>
              </w:rPr>
              <w:t xml:space="preserve"> </w:t>
            </w:r>
            <w:r w:rsidRPr="00AE2768">
              <w:rPr>
                <w:rFonts w:ascii="GHEA Grapalat" w:hAnsi="GHEA Grapalat" w:cs="Sylfaen"/>
                <w:sz w:val="20"/>
                <w:szCs w:val="20"/>
              </w:rPr>
              <w:t>ամսաթիվը</w:t>
            </w:r>
            <w:r w:rsidRPr="00AE2768">
              <w:rPr>
                <w:rFonts w:ascii="GHEA Grapalat" w:hAnsi="GHEA Grapalat" w:cs="Arial"/>
                <w:sz w:val="20"/>
                <w:szCs w:val="20"/>
              </w:rPr>
              <w:t xml:space="preserve">`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tc>
      </w:tr>
      <w:tr w:rsidR="00334B2F" w:rsidRPr="00AE2768"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4</w:t>
            </w:r>
            <w:r w:rsidRPr="00AE2768">
              <w:rPr>
                <w:rFonts w:ascii="GHEA Grapalat" w:hAnsi="GHEA Grapalat" w:cs="Sylfaen"/>
                <w:sz w:val="20"/>
                <w:szCs w:val="20"/>
              </w:rPr>
              <w:t xml:space="preserve">. </w:t>
            </w: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Sylfaen"/>
                <w:sz w:val="20"/>
                <w:szCs w:val="20"/>
              </w:rPr>
              <w:t xml:space="preserve">(Ընկերություն </w:t>
            </w:r>
            <w:r w:rsidRPr="00AE2768">
              <w:rPr>
                <w:rFonts w:ascii="GHEA Grapalat" w:hAnsi="GHEA Grapalat" w:cs="Arial"/>
                <w:sz w:val="20"/>
                <w:szCs w:val="20"/>
              </w:rPr>
              <w:t>`</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5</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ն սպասարկող Ֆինանսական կազմակերպություն </w:t>
            </w:r>
            <w:r w:rsidRPr="00AE2768">
              <w:rPr>
                <w:rFonts w:ascii="GHEA Grapalat" w:hAnsi="GHEA Grapalat" w:cs="Sylfaen"/>
                <w:sz w:val="20"/>
                <w:szCs w:val="20"/>
              </w:rPr>
              <w:t>(</w:t>
            </w:r>
            <w:r w:rsidRPr="00AE2768">
              <w:rPr>
                <w:rFonts w:ascii="GHEA Grapalat" w:hAnsi="GHEA Grapalat" w:cs="Arial"/>
                <w:sz w:val="20"/>
                <w:szCs w:val="20"/>
              </w:rPr>
              <w:t xml:space="preserve"> </w:t>
            </w:r>
            <w:r w:rsidRPr="00AE2768">
              <w:rPr>
                <w:rFonts w:ascii="GHEA Grapalat" w:hAnsi="GHEA Grapalat" w:cs="Sylfaen"/>
                <w:sz w:val="20"/>
                <w:szCs w:val="20"/>
              </w:rPr>
              <w:t>բանկ)</w:t>
            </w:r>
            <w:r w:rsidRPr="00AE2768">
              <w:rPr>
                <w:rFonts w:ascii="GHEA Grapalat" w:hAnsi="GHEA Grapalat" w:cs="Arial"/>
                <w:sz w:val="20"/>
                <w:szCs w:val="20"/>
              </w:rPr>
              <w:t>`</w:t>
            </w:r>
          </w:p>
        </w:tc>
      </w:tr>
      <w:tr w:rsidR="00334B2F" w:rsidRPr="00AE2768"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6</w:t>
            </w:r>
            <w:r w:rsidRPr="00AE2768">
              <w:rPr>
                <w:rFonts w:ascii="GHEA Grapalat" w:hAnsi="GHEA Grapalat" w:cs="Sylfaen"/>
                <w:sz w:val="20"/>
                <w:szCs w:val="20"/>
              </w:rPr>
              <w:t>. Վճարողի</w:t>
            </w:r>
            <w:r w:rsidRPr="00AE2768">
              <w:rPr>
                <w:rFonts w:ascii="GHEA Grapalat" w:hAnsi="GHEA Grapalat" w:cs="Sylfaen"/>
                <w:sz w:val="20"/>
                <w:szCs w:val="20"/>
                <w:lang w:val="hy-AM"/>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7</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lang w:val="hy-AM"/>
              </w:rPr>
              <w:t>8</w:t>
            </w:r>
            <w:r w:rsidRPr="00AE2768">
              <w:rPr>
                <w:rFonts w:ascii="GHEA Grapalat" w:hAnsi="GHEA Grapalat" w:cs="Sylfaen"/>
                <w:sz w:val="20"/>
                <w:szCs w:val="20"/>
              </w:rPr>
              <w:t>. Վճարողի</w:t>
            </w:r>
            <w:r w:rsidRPr="00AE2768">
              <w:rPr>
                <w:rFonts w:ascii="GHEA Grapalat" w:hAnsi="GHEA Grapalat" w:cs="Arial"/>
                <w:sz w:val="20"/>
                <w:szCs w:val="20"/>
              </w:rPr>
              <w:t xml:space="preserve"> </w:t>
            </w:r>
            <w:r w:rsidRPr="00AE2768">
              <w:rPr>
                <w:rFonts w:ascii="GHEA Grapalat" w:hAnsi="GHEA Grapalat" w:cs="Sylfaen"/>
                <w:sz w:val="20"/>
                <w:szCs w:val="20"/>
              </w:rPr>
              <w:t>ՀԾՀ</w:t>
            </w:r>
            <w:r w:rsidRPr="00AE2768">
              <w:rPr>
                <w:rFonts w:ascii="GHEA Grapalat" w:hAnsi="GHEA Grapalat" w:cs="Arial"/>
                <w:sz w:val="20"/>
                <w:szCs w:val="20"/>
              </w:rPr>
              <w:t>`</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lang w:val="hy-AM"/>
              </w:rPr>
              <w:t>9</w:t>
            </w:r>
            <w:r w:rsidRPr="00AE2768">
              <w:rPr>
                <w:rFonts w:ascii="GHEA Grapalat" w:hAnsi="GHEA Grapalat" w:cs="Sylfaen"/>
                <w:sz w:val="20"/>
                <w:szCs w:val="20"/>
              </w:rPr>
              <w:t>. 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 </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Քասախի</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Արուսյակ</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մանկապարտեզ</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ՀՈԱԿ</w:t>
            </w:r>
          </w:p>
        </w:tc>
      </w:tr>
      <w:tr w:rsidR="00334B2F" w:rsidRPr="00AE2768"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ru-RU"/>
              </w:rPr>
            </w:pPr>
            <w:r w:rsidRPr="00AE2768">
              <w:rPr>
                <w:rFonts w:ascii="GHEA Grapalat" w:hAnsi="GHEA Grapalat" w:cs="Sylfaen"/>
                <w:sz w:val="20"/>
                <w:szCs w:val="20"/>
                <w:lang w:val="ru-RU"/>
              </w:rPr>
              <w:t xml:space="preserve">10. </w:t>
            </w:r>
            <w:r w:rsidRPr="00AE2768">
              <w:rPr>
                <w:rFonts w:ascii="GHEA Grapalat" w:hAnsi="GHEA Grapalat" w:cs="Sylfaen"/>
                <w:sz w:val="20"/>
                <w:szCs w:val="20"/>
              </w:rPr>
              <w:t xml:space="preserve"> Շահառուի</w:t>
            </w:r>
            <w:r w:rsidRPr="00AE2768">
              <w:rPr>
                <w:rFonts w:ascii="GHEA Grapalat" w:hAnsi="GHEA Grapalat" w:cs="Arial"/>
                <w:sz w:val="20"/>
                <w:szCs w:val="20"/>
              </w:rPr>
              <w:t xml:space="preserve"> </w:t>
            </w:r>
            <w:r w:rsidRPr="00AE2768">
              <w:rPr>
                <w:rFonts w:ascii="GHEA Grapalat" w:hAnsi="GHEA Grapalat" w:cs="Sylfaen"/>
                <w:sz w:val="20"/>
                <w:szCs w:val="20"/>
              </w:rPr>
              <w:t xml:space="preserve"> ՀԾՀ</w:t>
            </w:r>
            <w:r w:rsidRPr="00AE2768">
              <w:rPr>
                <w:rFonts w:ascii="GHEA Grapalat" w:hAnsi="GHEA Grapalat" w:cs="Sylfaen"/>
                <w:sz w:val="20"/>
                <w:szCs w:val="20"/>
                <w:lang w:val="ru-RU"/>
              </w:rPr>
              <w:t xml:space="preserve"> (</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lang w:val="ru-RU"/>
              </w:rPr>
            </w:pPr>
            <w:r w:rsidRPr="00AE2768">
              <w:rPr>
                <w:rFonts w:ascii="GHEA Grapalat" w:hAnsi="GHEA Grapalat" w:cs="Sylfaen"/>
                <w:sz w:val="20"/>
                <w:szCs w:val="20"/>
                <w:lang w:val="hy-AM"/>
              </w:rPr>
              <w:t>11</w:t>
            </w:r>
            <w:r w:rsidRPr="00AE2768">
              <w:rPr>
                <w:rFonts w:ascii="GHEA Grapalat" w:hAnsi="GHEA Grapalat" w:cs="Sylfaen"/>
                <w:sz w:val="20"/>
                <w:szCs w:val="20"/>
              </w:rPr>
              <w:t>. Շահառուի</w:t>
            </w:r>
            <w:r w:rsidRPr="00AE2768">
              <w:rPr>
                <w:rFonts w:ascii="GHEA Grapalat" w:hAnsi="GHEA Grapalat" w:cs="Arial"/>
                <w:sz w:val="20"/>
                <w:szCs w:val="20"/>
              </w:rPr>
              <w:t xml:space="preserve"> </w:t>
            </w:r>
            <w:r w:rsidRPr="00AE2768">
              <w:rPr>
                <w:rFonts w:ascii="GHEA Grapalat" w:hAnsi="GHEA Grapalat" w:cs="Sylfaen"/>
                <w:sz w:val="20"/>
                <w:szCs w:val="20"/>
              </w:rPr>
              <w:t>ՀՎՀՀ</w:t>
            </w:r>
            <w:r w:rsidRPr="00AE2768">
              <w:rPr>
                <w:rFonts w:ascii="GHEA Grapalat" w:hAnsi="GHEA Grapalat" w:cs="Arial"/>
                <w:sz w:val="20"/>
                <w:szCs w:val="20"/>
              </w:rPr>
              <w:t>`</w:t>
            </w:r>
            <w:r w:rsidR="00866C4F">
              <w:rPr>
                <w:rFonts w:ascii="GHEA Grapalat" w:hAnsi="GHEA Grapalat" w:cs="Arial"/>
                <w:sz w:val="20"/>
                <w:szCs w:val="20"/>
                <w:lang w:val="ru-RU"/>
              </w:rPr>
              <w:t xml:space="preserve"> 03300819</w:t>
            </w:r>
          </w:p>
        </w:tc>
      </w:tr>
      <w:tr w:rsidR="00334B2F" w:rsidRPr="00AE2768"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2</w:t>
            </w:r>
            <w:r w:rsidRPr="00AE2768">
              <w:rPr>
                <w:rFonts w:ascii="GHEA Grapalat" w:hAnsi="GHEA Grapalat" w:cs="Sylfaen"/>
                <w:sz w:val="20"/>
                <w:szCs w:val="20"/>
              </w:rPr>
              <w:t>.Շահառուի</w:t>
            </w:r>
            <w:r w:rsidRPr="00AE2768">
              <w:rPr>
                <w:rFonts w:ascii="GHEA Grapalat" w:hAnsi="GHEA Grapalat" w:cs="Sylfaen"/>
                <w:sz w:val="20"/>
                <w:szCs w:val="20"/>
                <w:lang w:val="hy-AM"/>
              </w:rPr>
              <w:t>ն</w:t>
            </w:r>
            <w:r w:rsidRPr="00AE2768">
              <w:rPr>
                <w:rFonts w:ascii="GHEA Grapalat" w:hAnsi="GHEA Grapalat" w:cs="Arial"/>
                <w:sz w:val="20"/>
                <w:szCs w:val="20"/>
              </w:rPr>
              <w:t xml:space="preserve"> </w:t>
            </w:r>
            <w:r w:rsidRPr="00AE2768">
              <w:rPr>
                <w:rFonts w:ascii="GHEA Grapalat" w:hAnsi="GHEA Grapalat" w:cs="Sylfaen"/>
                <w:sz w:val="20"/>
                <w:szCs w:val="20"/>
                <w:lang w:val="hy-AM"/>
              </w:rPr>
              <w:t xml:space="preserve"> սպասարկող Ֆինանսական կազմակերպություն</w:t>
            </w:r>
            <w:r w:rsidRPr="00AE2768">
              <w:rPr>
                <w:rFonts w:ascii="GHEA Grapalat" w:hAnsi="GHEA Grapalat" w:cs="Sylfaen"/>
                <w:sz w:val="20"/>
                <w:szCs w:val="20"/>
              </w:rPr>
              <w:t xml:space="preserve"> (բանկ)</w:t>
            </w:r>
            <w:r w:rsidRPr="00AE2768">
              <w:rPr>
                <w:rFonts w:ascii="GHEA Grapalat" w:hAnsi="GHEA Grapalat" w:cs="Arial"/>
                <w:sz w:val="20"/>
                <w:szCs w:val="20"/>
              </w:rPr>
              <w:t>`</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Արդշինբանկ</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Նաիրիի</w:t>
            </w:r>
            <w:r w:rsidR="00866C4F" w:rsidRPr="00866C4F">
              <w:rPr>
                <w:rFonts w:ascii="GHEA Grapalat" w:hAnsi="GHEA Grapalat" w:cs="Arial"/>
                <w:sz w:val="20"/>
                <w:szCs w:val="20"/>
              </w:rPr>
              <w:t xml:space="preserve"> </w:t>
            </w:r>
            <w:r w:rsidR="00866C4F">
              <w:rPr>
                <w:rFonts w:ascii="GHEA Grapalat" w:hAnsi="GHEA Grapalat" w:cs="Arial"/>
                <w:sz w:val="20"/>
                <w:szCs w:val="20"/>
                <w:lang w:val="ru-RU"/>
              </w:rPr>
              <w:t>մ</w:t>
            </w:r>
            <w:r w:rsidR="00866C4F" w:rsidRPr="00866C4F">
              <w:rPr>
                <w:rFonts w:ascii="GHEA Grapalat" w:hAnsi="GHEA Grapalat" w:cs="Arial"/>
                <w:sz w:val="20"/>
                <w:szCs w:val="20"/>
              </w:rPr>
              <w:t>/</w:t>
            </w:r>
            <w:r w:rsidR="00866C4F">
              <w:rPr>
                <w:rFonts w:ascii="GHEA Grapalat" w:hAnsi="GHEA Grapalat" w:cs="Arial"/>
                <w:sz w:val="20"/>
                <w:szCs w:val="20"/>
                <w:lang w:val="ru-RU"/>
              </w:rPr>
              <w:t>ճ</w:t>
            </w:r>
          </w:p>
        </w:tc>
      </w:tr>
      <w:tr w:rsidR="00334B2F" w:rsidRPr="00AE2768" w:rsidTr="00866C4F">
        <w:trPr>
          <w:trHeight w:val="2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866C4F"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3</w:t>
            </w:r>
            <w:r w:rsidRPr="00AE2768">
              <w:rPr>
                <w:rFonts w:ascii="GHEA Grapalat" w:hAnsi="GHEA Grapalat" w:cs="Sylfaen"/>
                <w:sz w:val="20"/>
                <w:szCs w:val="20"/>
              </w:rPr>
              <w:t>.Շահառուի</w:t>
            </w:r>
            <w:r w:rsidRPr="00AE2768">
              <w:rPr>
                <w:rFonts w:ascii="GHEA Grapalat" w:hAnsi="GHEA Grapalat" w:cs="Arial"/>
                <w:sz w:val="20"/>
                <w:szCs w:val="20"/>
              </w:rPr>
              <w:t xml:space="preserve"> </w:t>
            </w:r>
            <w:r w:rsidRPr="00AE2768">
              <w:rPr>
                <w:rFonts w:ascii="GHEA Grapalat" w:hAnsi="GHEA Grapalat" w:cs="Sylfaen"/>
                <w:sz w:val="20"/>
                <w:szCs w:val="20"/>
              </w:rPr>
              <w:t>հաշվի</w:t>
            </w:r>
            <w:r w:rsidRPr="00AE2768">
              <w:rPr>
                <w:rFonts w:ascii="GHEA Grapalat" w:hAnsi="GHEA Grapalat" w:cs="Arial"/>
                <w:sz w:val="20"/>
                <w:szCs w:val="20"/>
              </w:rPr>
              <w:t xml:space="preserve"> </w:t>
            </w:r>
            <w:r w:rsidRPr="00AE2768">
              <w:rPr>
                <w:rFonts w:ascii="GHEA Grapalat" w:hAnsi="GHEA Grapalat" w:cs="Sylfaen"/>
                <w:sz w:val="20"/>
                <w:szCs w:val="20"/>
              </w:rPr>
              <w:t>համարը</w:t>
            </w:r>
            <w:r w:rsidRPr="00AE2768">
              <w:rPr>
                <w:rFonts w:ascii="GHEA Grapalat" w:hAnsi="GHEA Grapalat" w:cs="Arial"/>
                <w:sz w:val="20"/>
                <w:szCs w:val="20"/>
              </w:rPr>
              <w:t xml:space="preserve"> (</w:t>
            </w:r>
            <w:r w:rsidRPr="00AE2768">
              <w:rPr>
                <w:rFonts w:ascii="GHEA Grapalat" w:hAnsi="GHEA Grapalat" w:cs="Sylfaen"/>
                <w:sz w:val="20"/>
                <w:szCs w:val="20"/>
              </w:rPr>
              <w:t>հշ</w:t>
            </w:r>
            <w:r w:rsidRPr="00AE2768">
              <w:rPr>
                <w:rFonts w:ascii="GHEA Grapalat" w:hAnsi="GHEA Grapalat" w:cs="Arial"/>
                <w:sz w:val="20"/>
                <w:szCs w:val="20"/>
              </w:rPr>
              <w:t>.N)</w:t>
            </w:r>
            <w:r w:rsidR="00866C4F" w:rsidRPr="00866C4F">
              <w:rPr>
                <w:rFonts w:ascii="GHEA Grapalat" w:hAnsi="GHEA Grapalat" w:cs="Arial"/>
                <w:sz w:val="20"/>
                <w:szCs w:val="20"/>
              </w:rPr>
              <w:t xml:space="preserve"> 2473700433140010</w:t>
            </w:r>
          </w:p>
        </w:tc>
      </w:tr>
      <w:tr w:rsidR="00334B2F" w:rsidRPr="00AE2768" w:rsidTr="00866C4F">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4</w:t>
            </w:r>
            <w:r w:rsidRPr="00AE2768">
              <w:rPr>
                <w:rFonts w:ascii="GHEA Grapalat" w:hAnsi="GHEA Grapalat" w:cs="Sylfaen"/>
                <w:sz w:val="20"/>
                <w:szCs w:val="20"/>
              </w:rPr>
              <w:t>.Գումարը</w:t>
            </w:r>
            <w:r w:rsidRPr="00AE2768">
              <w:rPr>
                <w:rFonts w:ascii="GHEA Grapalat" w:hAnsi="GHEA Grapalat" w:cs="Arial"/>
                <w:sz w:val="20"/>
                <w:szCs w:val="20"/>
              </w:rPr>
              <w:t xml:space="preserve"> </w:t>
            </w:r>
            <w:r w:rsidRPr="00AE2768">
              <w:rPr>
                <w:rFonts w:ascii="GHEA Grapalat" w:hAnsi="GHEA Grapalat" w:cs="Arial"/>
                <w:sz w:val="20"/>
                <w:szCs w:val="20"/>
                <w:lang w:val="ru-RU"/>
              </w:rPr>
              <w:t>(</w:t>
            </w:r>
            <w:r w:rsidRPr="00AE2768">
              <w:rPr>
                <w:rFonts w:ascii="GHEA Grapalat" w:hAnsi="GHEA Grapalat" w:cs="Sylfaen"/>
                <w:sz w:val="20"/>
                <w:szCs w:val="20"/>
              </w:rPr>
              <w:t>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ru-RU"/>
              </w:rPr>
              <w:t>)</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15. </w:t>
            </w:r>
            <w:r w:rsidRPr="00AE2768">
              <w:rPr>
                <w:rFonts w:ascii="GHEA Grapalat" w:hAnsi="GHEA Grapalat" w:cs="Sylfaen"/>
                <w:sz w:val="20"/>
                <w:szCs w:val="20"/>
                <w:lang w:val="hy-AM"/>
              </w:rPr>
              <w:t xml:space="preserve">Ակցեպտավորված գումարը՝ </w:t>
            </w:r>
            <w:r w:rsidRPr="00AE2768">
              <w:rPr>
                <w:rFonts w:ascii="GHEA Grapalat" w:hAnsi="GHEA Grapalat" w:cs="Sylfaen"/>
                <w:sz w:val="20"/>
                <w:szCs w:val="20"/>
              </w:rPr>
              <w:t xml:space="preserve"> (թվերով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Sylfaen"/>
                <w:sz w:val="20"/>
                <w:szCs w:val="20"/>
                <w:lang w:val="hy-AM"/>
              </w:rPr>
              <w:t xml:space="preserve">  </w:t>
            </w:r>
            <w:r w:rsidRPr="00AE2768">
              <w:rPr>
                <w:rFonts w:ascii="GHEA Grapalat" w:hAnsi="GHEA Grapalat" w:cs="Sylfaen"/>
                <w:sz w:val="20"/>
                <w:szCs w:val="20"/>
              </w:rPr>
              <w:t>(</w:t>
            </w:r>
            <w:r w:rsidRPr="00AE2768">
              <w:rPr>
                <w:rFonts w:ascii="GHEA Grapalat" w:hAnsi="GHEA Grapalat" w:cs="Sylfaen"/>
                <w:sz w:val="20"/>
                <w:szCs w:val="20"/>
                <w:lang w:val="hy-AM"/>
              </w:rPr>
              <w:t>նախատեսված է նշված գումարի մասնակի ակցեպտի համար, որը չի կիրառվում</w:t>
            </w:r>
            <w:r w:rsidRPr="00AE2768">
              <w:rPr>
                <w:rFonts w:ascii="GHEA Grapalat" w:hAnsi="GHEA Grapalat" w:cs="Sylfaen"/>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ru-RU"/>
              </w:rPr>
              <w:t>6</w:t>
            </w:r>
            <w:r w:rsidRPr="00AE2768">
              <w:rPr>
                <w:rFonts w:ascii="GHEA Grapalat" w:hAnsi="GHEA Grapalat" w:cs="Sylfaen"/>
                <w:sz w:val="20"/>
                <w:szCs w:val="20"/>
              </w:rPr>
              <w:t>.Արժույթը</w:t>
            </w:r>
            <w:r w:rsidRPr="00AE2768">
              <w:rPr>
                <w:rFonts w:ascii="GHEA Grapalat" w:hAnsi="GHEA Grapalat" w:cs="Arial"/>
                <w:sz w:val="20"/>
                <w:szCs w:val="20"/>
              </w:rPr>
              <w:t xml:space="preserve"> (</w:t>
            </w:r>
            <w:r w:rsidRPr="00AE2768">
              <w:rPr>
                <w:rFonts w:ascii="GHEA Grapalat" w:hAnsi="GHEA Grapalat" w:cs="Sylfaen"/>
                <w:sz w:val="20"/>
                <w:szCs w:val="20"/>
              </w:rPr>
              <w:t>բառերով</w:t>
            </w:r>
            <w:r w:rsidRPr="00AE2768">
              <w:rPr>
                <w:rFonts w:ascii="GHEA Grapalat" w:hAnsi="GHEA Grapalat" w:cs="Arial"/>
                <w:sz w:val="20"/>
                <w:szCs w:val="20"/>
              </w:rPr>
              <w:t xml:space="preserve"> </w:t>
            </w:r>
            <w:r w:rsidRPr="00AE2768">
              <w:rPr>
                <w:rFonts w:ascii="GHEA Grapalat" w:hAnsi="GHEA Grapalat" w:cs="Sylfaen"/>
                <w:sz w:val="20"/>
                <w:szCs w:val="20"/>
              </w:rPr>
              <w:t>և</w:t>
            </w:r>
            <w:r w:rsidRPr="00AE2768">
              <w:rPr>
                <w:rFonts w:ascii="GHEA Grapalat" w:hAnsi="GHEA Grapalat" w:cs="Arial"/>
                <w:sz w:val="20"/>
                <w:szCs w:val="20"/>
              </w:rPr>
              <w:t xml:space="preserve"> </w:t>
            </w:r>
            <w:r w:rsidRPr="00AE2768">
              <w:rPr>
                <w:rFonts w:ascii="GHEA Grapalat" w:hAnsi="GHEA Grapalat" w:cs="Sylfaen"/>
                <w:sz w:val="20"/>
                <w:szCs w:val="20"/>
              </w:rPr>
              <w:t>կոդով</w:t>
            </w:r>
            <w:r w:rsidRPr="00AE2768">
              <w:rPr>
                <w:rFonts w:ascii="GHEA Grapalat" w:hAnsi="GHEA Grapalat" w:cs="Arial"/>
                <w:sz w:val="20"/>
                <w:szCs w:val="20"/>
              </w:rPr>
              <w:t>)`</w:t>
            </w:r>
          </w:p>
        </w:tc>
      </w:tr>
      <w:tr w:rsidR="00334B2F" w:rsidRPr="00AE2768"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r w:rsidRPr="00AE2768">
              <w:rPr>
                <w:rFonts w:ascii="GHEA Grapalat" w:hAnsi="GHEA Grapalat" w:cs="Sylfaen"/>
                <w:sz w:val="20"/>
                <w:szCs w:val="20"/>
              </w:rPr>
              <w:t>1</w:t>
            </w:r>
            <w:r w:rsidRPr="00AE2768">
              <w:rPr>
                <w:rFonts w:ascii="GHEA Grapalat" w:hAnsi="GHEA Grapalat" w:cs="Sylfaen"/>
                <w:sz w:val="20"/>
                <w:szCs w:val="20"/>
                <w:lang w:val="hy-AM"/>
              </w:rPr>
              <w:t>7</w:t>
            </w:r>
            <w:r w:rsidRPr="00AE2768">
              <w:rPr>
                <w:rFonts w:ascii="GHEA Grapalat" w:hAnsi="GHEA Grapalat" w:cs="Sylfaen"/>
                <w:sz w:val="20"/>
                <w:szCs w:val="20"/>
              </w:rPr>
              <w:t>.Գործարքի</w:t>
            </w:r>
            <w:r w:rsidRPr="00AE2768">
              <w:rPr>
                <w:rFonts w:ascii="GHEA Grapalat" w:hAnsi="GHEA Grapalat" w:cs="Arial"/>
                <w:sz w:val="20"/>
                <w:szCs w:val="20"/>
              </w:rPr>
              <w:t xml:space="preserve"> (</w:t>
            </w:r>
            <w:r w:rsidRPr="00AE2768">
              <w:rPr>
                <w:rFonts w:ascii="GHEA Grapalat" w:hAnsi="GHEA Grapalat" w:cs="Sylfaen"/>
                <w:sz w:val="20"/>
                <w:szCs w:val="20"/>
              </w:rPr>
              <w:t>վճարման</w:t>
            </w:r>
            <w:r w:rsidRPr="00AE2768">
              <w:rPr>
                <w:rFonts w:ascii="GHEA Grapalat" w:hAnsi="GHEA Grapalat" w:cs="Arial"/>
                <w:sz w:val="20"/>
                <w:szCs w:val="20"/>
              </w:rPr>
              <w:t xml:space="preserve">) </w:t>
            </w:r>
            <w:r w:rsidRPr="00AE2768">
              <w:rPr>
                <w:rFonts w:ascii="GHEA Grapalat" w:hAnsi="GHEA Grapalat" w:cs="Sylfaen"/>
                <w:sz w:val="20"/>
                <w:szCs w:val="20"/>
              </w:rPr>
              <w:t>նպատակը</w:t>
            </w:r>
            <w:r w:rsidRPr="00AE2768">
              <w:rPr>
                <w:rFonts w:ascii="GHEA Grapalat" w:hAnsi="GHEA Grapalat" w:cs="Arial"/>
                <w:sz w:val="20"/>
                <w:szCs w:val="20"/>
              </w:rPr>
              <w:t>`</w:t>
            </w:r>
            <w:r w:rsidRPr="00AE2768">
              <w:rPr>
                <w:rFonts w:ascii="GHEA Grapalat" w:hAnsi="GHEA Grapalat" w:cs="Arial"/>
                <w:sz w:val="20"/>
                <w:szCs w:val="20"/>
                <w:lang w:val="hy-AM"/>
              </w:rPr>
              <w:t xml:space="preserve">  </w:t>
            </w:r>
            <w:r w:rsidRPr="00AE2768">
              <w:rPr>
                <w:rFonts w:ascii="GHEA Grapalat" w:hAnsi="GHEA Grapalat" w:cs="Sylfaen"/>
                <w:bCs/>
                <w:i/>
                <w:sz w:val="20"/>
                <w:szCs w:val="20"/>
              </w:rPr>
              <w:t>(որակավորման ապահովմ</w:t>
            </w:r>
            <w:r w:rsidRPr="00AE2768">
              <w:rPr>
                <w:rFonts w:ascii="GHEA Grapalat" w:hAnsi="GHEA Grapalat" w:cs="Sylfaen"/>
                <w:bCs/>
                <w:i/>
                <w:sz w:val="20"/>
                <w:szCs w:val="20"/>
                <w:lang w:val="hy-AM"/>
              </w:rPr>
              <w:t>ան համար</w:t>
            </w:r>
            <w:r w:rsidRPr="00AE2768">
              <w:rPr>
                <w:rFonts w:ascii="GHEA Grapalat" w:hAnsi="GHEA Grapalat" w:cs="Sylfaen"/>
                <w:bCs/>
                <w:i/>
                <w:sz w:val="20"/>
                <w:szCs w:val="20"/>
              </w:rPr>
              <w:t>)</w:t>
            </w:r>
          </w:p>
        </w:tc>
      </w:tr>
      <w:tr w:rsidR="00334B2F" w:rsidRPr="00AE2768"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rPr>
            </w:pPr>
            <w:r w:rsidRPr="00AE2768">
              <w:rPr>
                <w:rFonts w:ascii="GHEA Grapalat" w:hAnsi="GHEA Grapalat" w:cs="Sylfaen"/>
                <w:sz w:val="20"/>
                <w:szCs w:val="20"/>
              </w:rPr>
              <w:t>1</w:t>
            </w:r>
            <w:r w:rsidRPr="00AE2768">
              <w:rPr>
                <w:rFonts w:ascii="GHEA Grapalat" w:hAnsi="GHEA Grapalat" w:cs="Sylfaen"/>
                <w:sz w:val="20"/>
                <w:szCs w:val="20"/>
                <w:lang w:val="hy-AM"/>
              </w:rPr>
              <w:t>8</w:t>
            </w:r>
            <w:r w:rsidRPr="00AE2768">
              <w:rPr>
                <w:rFonts w:ascii="GHEA Grapalat" w:hAnsi="GHEA Grapalat" w:cs="Sylfaen"/>
                <w:sz w:val="20"/>
                <w:szCs w:val="20"/>
              </w:rPr>
              <w:t xml:space="preserve">. </w:t>
            </w:r>
            <w:r w:rsidRPr="00AE2768">
              <w:rPr>
                <w:rFonts w:ascii="GHEA Grapalat" w:hAnsi="GHEA Grapalat" w:cs="Sylfaen"/>
                <w:sz w:val="20"/>
                <w:szCs w:val="20"/>
                <w:lang w:val="hy-AM"/>
              </w:rPr>
              <w:t xml:space="preserve">Վճարման կատարման հիմքերը՝ </w:t>
            </w:r>
            <w:r w:rsidRPr="00AE2768">
              <w:rPr>
                <w:rFonts w:ascii="GHEA Grapalat" w:hAnsi="GHEA Grapalat" w:cs="Sylfaen"/>
                <w:sz w:val="20"/>
                <w:szCs w:val="20"/>
              </w:rPr>
              <w:t>(</w:t>
            </w:r>
            <w:r w:rsidRPr="00AE2768">
              <w:rPr>
                <w:rFonts w:ascii="GHEA Grapalat" w:hAnsi="GHEA Grapalat" w:cs="Sylfaen"/>
                <w:sz w:val="20"/>
                <w:szCs w:val="20"/>
                <w:lang w:val="hy-AM"/>
              </w:rPr>
              <w:t>Փաստաթղթերի</w:t>
            </w:r>
            <w:r w:rsidRPr="00AE2768">
              <w:rPr>
                <w:rFonts w:ascii="GHEA Grapalat" w:hAnsi="GHEA Grapalat" w:cs="Arial"/>
                <w:sz w:val="20"/>
                <w:szCs w:val="20"/>
                <w:lang w:val="hy-AM"/>
              </w:rPr>
              <w:t xml:space="preserve"> անվանումը</w:t>
            </w:r>
            <w:r w:rsidRPr="00AE2768">
              <w:rPr>
                <w:rFonts w:ascii="GHEA Grapalat" w:hAnsi="GHEA Grapalat" w:cs="Arial"/>
                <w:sz w:val="20"/>
                <w:szCs w:val="20"/>
              </w:rPr>
              <w:t>,</w:t>
            </w:r>
            <w:r w:rsidRPr="00AE2768">
              <w:rPr>
                <w:rFonts w:ascii="GHEA Grapalat" w:hAnsi="GHEA Grapalat" w:cs="Arial"/>
                <w:sz w:val="20"/>
                <w:szCs w:val="20"/>
                <w:lang w:val="hy-AM"/>
              </w:rPr>
              <w:t xml:space="preserve"> այդ թվում՝ տուժանքի մասին համաձայնագիրը, </w:t>
            </w:r>
            <w:r w:rsidRPr="00AE2768">
              <w:rPr>
                <w:rFonts w:ascii="GHEA Grapalat" w:hAnsi="GHEA Grapalat" w:cs="Sylfaen"/>
                <w:sz w:val="20"/>
                <w:szCs w:val="20"/>
                <w:lang w:val="hy-AM"/>
              </w:rPr>
              <w:t>դրանց</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համարները</w:t>
            </w:r>
            <w:r w:rsidRPr="00AE2768">
              <w:rPr>
                <w:rFonts w:ascii="GHEA Grapalat" w:hAnsi="GHEA Grapalat" w:cs="Arial"/>
                <w:sz w:val="20"/>
                <w:szCs w:val="20"/>
                <w:lang w:val="hy-AM"/>
              </w:rPr>
              <w:t>,</w:t>
            </w:r>
            <w:r w:rsidRPr="00AE2768">
              <w:rPr>
                <w:rFonts w:ascii="GHEA Grapalat" w:hAnsi="GHEA Grapalat" w:cs="Arial"/>
                <w:sz w:val="20"/>
                <w:szCs w:val="20"/>
              </w:rPr>
              <w:t xml:space="preserve"> </w:t>
            </w:r>
            <w:r w:rsidRPr="00AE2768">
              <w:rPr>
                <w:rFonts w:ascii="GHEA Grapalat" w:hAnsi="GHEA Grapalat" w:cs="Sylfaen"/>
                <w:sz w:val="20"/>
                <w:szCs w:val="20"/>
                <w:lang w:val="hy-AM"/>
              </w:rPr>
              <w:t>պ</w:t>
            </w:r>
            <w:r w:rsidRPr="00AE2768">
              <w:rPr>
                <w:rFonts w:ascii="GHEA Grapalat" w:hAnsi="GHEA Grapalat" w:cs="Sylfaen"/>
                <w:sz w:val="20"/>
                <w:szCs w:val="20"/>
              </w:rPr>
              <w:t xml:space="preserve">այմանագրի </w:t>
            </w:r>
            <w:r w:rsidRPr="00AE2768">
              <w:rPr>
                <w:rFonts w:ascii="GHEA Grapalat" w:hAnsi="GHEA Grapalat" w:cs="Arial"/>
                <w:sz w:val="20"/>
                <w:szCs w:val="20"/>
              </w:rPr>
              <w:t xml:space="preserve"> </w:t>
            </w:r>
            <w:r w:rsidRPr="00AE2768">
              <w:rPr>
                <w:rFonts w:ascii="GHEA Grapalat" w:hAnsi="GHEA Grapalat" w:cs="Sylfaen"/>
                <w:sz w:val="20"/>
                <w:szCs w:val="20"/>
              </w:rPr>
              <w:t>ծածկագիրը</w:t>
            </w:r>
            <w:r w:rsidRPr="00AE2768">
              <w:rPr>
                <w:rFonts w:ascii="GHEA Grapalat" w:hAnsi="GHEA Grapalat" w:cs="Arial"/>
                <w:sz w:val="20"/>
                <w:szCs w:val="20"/>
                <w:lang w:val="hy-AM"/>
              </w:rPr>
              <w:t xml:space="preserve"> որի հիման վրա կատարվում է  գանձումը</w:t>
            </w:r>
            <w:r w:rsidRPr="00AE2768">
              <w:rPr>
                <w:rFonts w:ascii="GHEA Grapalat" w:hAnsi="GHEA Grapalat" w:cs="Arial"/>
                <w:sz w:val="20"/>
                <w:szCs w:val="20"/>
              </w:rPr>
              <w:t>)</w:t>
            </w:r>
            <w:r w:rsidRPr="00AE2768">
              <w:rPr>
                <w:rFonts w:ascii="GHEA Grapalat" w:hAnsi="GHEA Grapalat" w:cs="Sylfaen"/>
                <w:sz w:val="20"/>
                <w:szCs w:val="20"/>
              </w:rPr>
              <w:t>`</w:t>
            </w:r>
          </w:p>
          <w:p w:rsidR="00334B2F" w:rsidRPr="00AE2768" w:rsidRDefault="00334B2F" w:rsidP="00CB0ADE">
            <w:pPr>
              <w:rPr>
                <w:rFonts w:ascii="GHEA Grapalat" w:hAnsi="GHEA Grapalat" w:cs="Arial"/>
                <w:sz w:val="20"/>
                <w:szCs w:val="20"/>
              </w:rPr>
            </w:pPr>
          </w:p>
        </w:tc>
      </w:tr>
      <w:tr w:rsidR="00334B2F" w:rsidRPr="00AE2768"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Arial"/>
                <w:sz w:val="20"/>
                <w:szCs w:val="20"/>
                <w:lang w:val="hy-AM"/>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lang w:val="hy-AM"/>
              </w:rPr>
            </w:pPr>
            <w:r w:rsidRPr="00AE2768">
              <w:rPr>
                <w:rFonts w:ascii="GHEA Grapalat" w:hAnsi="GHEA Grapalat" w:cs="Sylfaen"/>
                <w:sz w:val="20"/>
                <w:szCs w:val="20"/>
                <w:lang w:val="hy-AM"/>
              </w:rPr>
              <w:t>19. Վճարման պայմանները՝                                &lt;ակցեպտավորված վճարում&gt;</w:t>
            </w:r>
          </w:p>
          <w:p w:rsidR="00334B2F" w:rsidRPr="00AE2768" w:rsidRDefault="00334B2F" w:rsidP="00CB0ADE">
            <w:pPr>
              <w:rPr>
                <w:rFonts w:ascii="GHEA Grapalat" w:hAnsi="GHEA Grapalat" w:cs="Sylfaen"/>
                <w:sz w:val="20"/>
                <w:szCs w:val="20"/>
                <w:lang w:val="ru-RU"/>
              </w:rPr>
            </w:pPr>
          </w:p>
        </w:tc>
      </w:tr>
      <w:tr w:rsidR="00334B2F" w:rsidRPr="00AE2768"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 xml:space="preserve">20. Առդիր էջերի քանակը՝    </w:t>
            </w:r>
            <w:r w:rsidRPr="00AE2768">
              <w:rPr>
                <w:rFonts w:ascii="GHEA Grapalat" w:hAnsi="GHEA Grapalat" w:cs="Arial"/>
                <w:sz w:val="20"/>
                <w:szCs w:val="20"/>
              </w:rPr>
              <w:t xml:space="preserve">--- </w:t>
            </w:r>
            <w:r w:rsidRPr="00AE2768">
              <w:rPr>
                <w:rFonts w:ascii="GHEA Grapalat" w:hAnsi="GHEA Grapalat" w:cs="Arial"/>
                <w:sz w:val="20"/>
                <w:szCs w:val="20"/>
                <w:lang w:val="hy-AM"/>
              </w:rPr>
              <w:t xml:space="preserve">    </w:t>
            </w:r>
            <w:r w:rsidRPr="00AE2768">
              <w:rPr>
                <w:rFonts w:ascii="GHEA Grapalat" w:hAnsi="GHEA Grapalat" w:cs="Sylfaen"/>
                <w:sz w:val="20"/>
                <w:szCs w:val="20"/>
              </w:rPr>
              <w:t>էջ</w:t>
            </w:r>
          </w:p>
          <w:p w:rsidR="00334B2F" w:rsidRPr="00AE2768" w:rsidRDefault="00334B2F" w:rsidP="00CB0ADE">
            <w:pPr>
              <w:rPr>
                <w:rFonts w:ascii="GHEA Grapalat" w:hAnsi="GHEA Grapalat" w:cs="Sylfaen"/>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Courier New" w:hAnsi="Courier New" w:cs="Courier New"/>
                <w:sz w:val="20"/>
                <w:szCs w:val="20"/>
              </w:rPr>
              <w:t> </w:t>
            </w:r>
            <w:r w:rsidRPr="00AE2768">
              <w:rPr>
                <w:rFonts w:ascii="GHEA Grapalat" w:hAnsi="GHEA Grapalat" w:cs="Arial"/>
                <w:sz w:val="20"/>
                <w:szCs w:val="20"/>
                <w:lang w:val="hy-AM"/>
              </w:rPr>
              <w:t>22</w:t>
            </w:r>
            <w:r w:rsidRPr="00AE2768">
              <w:rPr>
                <w:rFonts w:ascii="GHEA Grapalat" w:hAnsi="GHEA Grapalat" w:cs="Arial"/>
                <w:sz w:val="20"/>
                <w:szCs w:val="20"/>
              </w:rPr>
              <w:t>.</w:t>
            </w:r>
            <w:r w:rsidRPr="00AE2768">
              <w:rPr>
                <w:rFonts w:ascii="GHEA Grapalat" w:hAnsi="GHEA Grapalat" w:cs="Sylfaen"/>
                <w:sz w:val="20"/>
                <w:szCs w:val="20"/>
              </w:rPr>
              <w:t>ա. Շահառուի ստորագրությունները</w:t>
            </w: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lang w:val="hy-AM"/>
              </w:rPr>
              <w:t>22</w:t>
            </w:r>
            <w:r w:rsidRPr="00AE2768">
              <w:rPr>
                <w:rFonts w:ascii="GHEA Grapalat" w:hAnsi="GHEA Grapalat" w:cs="Sylfaen"/>
                <w:sz w:val="20"/>
                <w:szCs w:val="20"/>
              </w:rPr>
              <w:t>.բ.</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Կ.Տ.</w:t>
            </w:r>
          </w:p>
          <w:p w:rsidR="00334B2F" w:rsidRPr="00AE2768"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Arial"/>
                <w:sz w:val="20"/>
                <w:szCs w:val="20"/>
                <w:lang w:val="hy-AM"/>
              </w:rPr>
              <w:t>2</w:t>
            </w:r>
            <w:r w:rsidRPr="00AE2768">
              <w:rPr>
                <w:rFonts w:ascii="GHEA Grapalat" w:hAnsi="GHEA Grapalat" w:cs="Arial"/>
                <w:sz w:val="20"/>
                <w:szCs w:val="20"/>
              </w:rPr>
              <w:t>1.</w:t>
            </w:r>
            <w:r w:rsidRPr="00AE2768">
              <w:rPr>
                <w:rFonts w:ascii="GHEA Grapalat" w:hAnsi="GHEA Grapalat" w:cs="Sylfaen"/>
                <w:sz w:val="20"/>
                <w:szCs w:val="20"/>
              </w:rPr>
              <w:t xml:space="preserve">ա. </w:t>
            </w:r>
            <w:r w:rsidRPr="00AE2768">
              <w:rPr>
                <w:rFonts w:ascii="Courier New" w:hAnsi="Courier New" w:cs="Courier New"/>
                <w:sz w:val="20"/>
                <w:szCs w:val="20"/>
              </w:rPr>
              <w:t> </w:t>
            </w:r>
            <w:r w:rsidRPr="00AE2768">
              <w:rPr>
                <w:rFonts w:ascii="GHEA Grapalat" w:hAnsi="GHEA Grapalat" w:cs="Sylfaen"/>
                <w:sz w:val="20"/>
                <w:szCs w:val="20"/>
              </w:rPr>
              <w:t>Վճարողի ստորագրությունները`</w:t>
            </w:r>
          </w:p>
          <w:p w:rsidR="00334B2F" w:rsidRPr="00AE2768" w:rsidRDefault="00334B2F" w:rsidP="00CB0ADE">
            <w:pPr>
              <w:jc w:val="right"/>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/____________________/</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right"/>
              <w:rPr>
                <w:rFonts w:ascii="GHEA Grapalat" w:hAnsi="GHEA Grapalat" w:cs="Sylfaen"/>
                <w:sz w:val="20"/>
                <w:szCs w:val="20"/>
              </w:rPr>
            </w:pPr>
          </w:p>
          <w:p w:rsidR="00334B2F" w:rsidRPr="00AE2768" w:rsidRDefault="00334B2F" w:rsidP="00CB0ADE">
            <w:pPr>
              <w:jc w:val="right"/>
              <w:rPr>
                <w:rFonts w:ascii="GHEA Grapalat" w:hAnsi="GHEA Grapalat" w:cs="Sylfaen"/>
                <w:sz w:val="20"/>
                <w:szCs w:val="20"/>
              </w:rPr>
            </w:pPr>
            <w:r w:rsidRPr="00AE2768">
              <w:rPr>
                <w:rFonts w:ascii="GHEA Grapalat" w:hAnsi="GHEA Grapalat" w:cs="Sylfaen"/>
                <w:sz w:val="20"/>
                <w:szCs w:val="20"/>
                <w:lang w:val="hy-AM"/>
              </w:rPr>
              <w:t>2</w:t>
            </w:r>
            <w:r w:rsidRPr="00AE2768">
              <w:rPr>
                <w:rFonts w:ascii="GHEA Grapalat" w:hAnsi="GHEA Grapalat" w:cs="Sylfaen"/>
                <w:sz w:val="20"/>
                <w:szCs w:val="20"/>
              </w:rPr>
              <w:t>1.բ.                                                                    Կ.Տ.</w:t>
            </w:r>
          </w:p>
          <w:p w:rsidR="00334B2F" w:rsidRPr="00AE2768" w:rsidRDefault="00334B2F" w:rsidP="00CB0ADE">
            <w:pPr>
              <w:jc w:val="right"/>
              <w:rPr>
                <w:rFonts w:ascii="GHEA Grapalat" w:hAnsi="GHEA Grapalat" w:cs="Sylfaen"/>
                <w:sz w:val="20"/>
                <w:szCs w:val="20"/>
              </w:rPr>
            </w:pPr>
          </w:p>
        </w:tc>
      </w:tr>
      <w:tr w:rsidR="00334B2F" w:rsidRPr="00AE2768"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4</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Շահառուին  սպասարկող ֆինանսական կազմակերպություն</w:t>
            </w:r>
            <w:r w:rsidRPr="00AE2768">
              <w:rPr>
                <w:rFonts w:ascii="GHEA Grapalat" w:hAnsi="GHEA Grapalat" w:cs="Tahoma"/>
                <w:color w:val="000000"/>
                <w:sz w:val="20"/>
                <w:szCs w:val="20"/>
              </w:rPr>
              <w:t xml:space="preserve"> </w:t>
            </w:r>
          </w:p>
          <w:p w:rsidR="00334B2F" w:rsidRPr="00AE2768" w:rsidRDefault="00334B2F" w:rsidP="00CB0ADE">
            <w:pPr>
              <w:rPr>
                <w:rFonts w:ascii="GHEA Grapalat" w:hAnsi="GHEA Grapalat" w:cs="Tahoma"/>
                <w:color w:val="000000"/>
                <w:sz w:val="20"/>
                <w:szCs w:val="20"/>
                <w:lang w:val="hy-AM"/>
              </w:rPr>
            </w:pPr>
            <w:r w:rsidRPr="00AE2768">
              <w:rPr>
                <w:rFonts w:ascii="GHEA Grapalat" w:hAnsi="GHEA Grapalat" w:cs="Tahoma"/>
                <w:color w:val="000000"/>
                <w:sz w:val="20"/>
                <w:szCs w:val="20"/>
              </w:rPr>
              <w:t xml:space="preserve">                             </w:t>
            </w:r>
            <w:r w:rsidRPr="00AE2768">
              <w:rPr>
                <w:rFonts w:ascii="GHEA Grapalat" w:hAnsi="GHEA Grapalat" w:cs="Tahoma"/>
                <w:color w:val="000000"/>
                <w:sz w:val="20"/>
                <w:szCs w:val="20"/>
                <w:lang w:val="hy-AM"/>
              </w:rPr>
              <w:t xml:space="preserve">                 </w:t>
            </w:r>
          </w:p>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lang w:val="hy-AM"/>
              </w:rPr>
              <w:t xml:space="preserve">                                                 </w:t>
            </w:r>
            <w:r w:rsidRPr="00AE2768">
              <w:rPr>
                <w:rFonts w:ascii="GHEA Grapalat" w:hAnsi="GHEA Grapalat" w:cs="Tahoma"/>
                <w:color w:val="000000"/>
                <w:sz w:val="20"/>
                <w:szCs w:val="20"/>
              </w:rPr>
              <w:t xml:space="preserve">   /____________________/</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/ստորագրություն/</w:t>
            </w:r>
          </w:p>
          <w:p w:rsidR="00334B2F" w:rsidRPr="00AE2768" w:rsidRDefault="00334B2F" w:rsidP="00CB0ADE">
            <w:pPr>
              <w:rPr>
                <w:rFonts w:ascii="GHEA Grapalat" w:hAnsi="GHEA Grapalat" w:cs="Tahoma"/>
                <w:color w:val="000000"/>
                <w:sz w:val="20"/>
                <w:szCs w:val="20"/>
              </w:rPr>
            </w:pPr>
          </w:p>
          <w:p w:rsidR="00334B2F" w:rsidRPr="00AE2768"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E2768" w:rsidRDefault="00334B2F" w:rsidP="00CB0ADE">
            <w:pPr>
              <w:rPr>
                <w:rFonts w:ascii="GHEA Grapalat" w:hAnsi="GHEA Grapalat" w:cs="Tahoma"/>
                <w:color w:val="000000"/>
                <w:sz w:val="20"/>
                <w:szCs w:val="20"/>
              </w:rPr>
            </w:pPr>
            <w:r w:rsidRPr="00AE2768">
              <w:rPr>
                <w:rFonts w:ascii="GHEA Grapalat" w:hAnsi="GHEA Grapalat" w:cs="Tahoma"/>
                <w:color w:val="000000"/>
                <w:sz w:val="20"/>
                <w:szCs w:val="20"/>
              </w:rPr>
              <w:t>2</w:t>
            </w:r>
            <w:r w:rsidRPr="00AE2768">
              <w:rPr>
                <w:rFonts w:ascii="GHEA Grapalat" w:hAnsi="GHEA Grapalat" w:cs="Tahoma"/>
                <w:color w:val="000000"/>
                <w:sz w:val="20"/>
                <w:szCs w:val="20"/>
                <w:lang w:val="hy-AM"/>
              </w:rPr>
              <w:t>3</w:t>
            </w:r>
            <w:r w:rsidRPr="00AE2768">
              <w:rPr>
                <w:rFonts w:ascii="GHEA Grapalat" w:hAnsi="GHEA Grapalat" w:cs="Tahoma"/>
                <w:color w:val="000000"/>
                <w:sz w:val="20"/>
                <w:szCs w:val="20"/>
              </w:rPr>
              <w:t xml:space="preserve">.ա.   </w:t>
            </w:r>
            <w:r w:rsidRPr="00AE2768">
              <w:rPr>
                <w:rFonts w:ascii="GHEA Grapalat" w:hAnsi="GHEA Grapalat" w:cs="Tahoma"/>
                <w:color w:val="000000"/>
                <w:sz w:val="20"/>
                <w:szCs w:val="20"/>
                <w:lang w:val="hy-AM"/>
              </w:rPr>
              <w:t>Վճարողին  սպասարկող ֆինանսական կազմակերպություն</w:t>
            </w:r>
            <w:r w:rsidRPr="00AE2768">
              <w:rPr>
                <w:rFonts w:ascii="GHEA Grapalat" w:hAnsi="GHEA Grapalat" w:cs="Tahoma"/>
                <w:color w:val="000000"/>
                <w:sz w:val="20"/>
                <w:szCs w:val="20"/>
              </w:rPr>
              <w:t xml:space="preserve"> </w:t>
            </w: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p>
          <w:p w:rsidR="00334B2F" w:rsidRPr="00AE2768" w:rsidRDefault="00334B2F" w:rsidP="00CB0ADE">
            <w:pPr>
              <w:jc w:val="right"/>
              <w:rPr>
                <w:rFonts w:ascii="GHEA Grapalat" w:hAnsi="GHEA Grapalat" w:cs="Tahoma"/>
                <w:color w:val="000000"/>
                <w:sz w:val="20"/>
                <w:szCs w:val="20"/>
              </w:rPr>
            </w:pPr>
            <w:r w:rsidRPr="00AE2768">
              <w:rPr>
                <w:rFonts w:ascii="GHEA Grapalat" w:hAnsi="GHEA Grapalat" w:cs="Tahoma"/>
                <w:color w:val="000000"/>
                <w:sz w:val="20"/>
                <w:szCs w:val="20"/>
              </w:rPr>
              <w:t>/____________________/</w:t>
            </w:r>
          </w:p>
          <w:p w:rsidR="00334B2F" w:rsidRPr="00AE2768" w:rsidRDefault="00334B2F" w:rsidP="00CB0ADE">
            <w:pPr>
              <w:jc w:val="cente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/ստորագրություն/</w:t>
            </w:r>
          </w:p>
          <w:p w:rsidR="00334B2F" w:rsidRPr="00AE2768" w:rsidRDefault="00334B2F" w:rsidP="00CB0ADE">
            <w:pPr>
              <w:jc w:val="right"/>
              <w:rPr>
                <w:rFonts w:ascii="GHEA Grapalat" w:hAnsi="GHEA Grapalat" w:cs="Arial"/>
                <w:sz w:val="20"/>
                <w:szCs w:val="20"/>
                <w:lang w:val="hy-AM"/>
              </w:rPr>
            </w:pPr>
          </w:p>
        </w:tc>
      </w:tr>
      <w:tr w:rsidR="00334B2F" w:rsidRPr="00AE2768"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lastRenderedPageBreak/>
              <w:t>24.բ.                                                       Կ.Տ.</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Tahoma"/>
                <w:color w:val="000000"/>
                <w:sz w:val="20"/>
                <w:szCs w:val="20"/>
              </w:rPr>
              <w:t xml:space="preserve"> </w:t>
            </w:r>
            <w:r w:rsidRPr="00AE2768">
              <w:rPr>
                <w:rFonts w:ascii="GHEA Grapalat" w:hAnsi="GHEA Grapalat" w:cs="Sylfaen"/>
                <w:sz w:val="20"/>
                <w:szCs w:val="20"/>
              </w:rPr>
              <w:t>2</w:t>
            </w:r>
            <w:r w:rsidRPr="00AE2768">
              <w:rPr>
                <w:rFonts w:ascii="GHEA Grapalat" w:hAnsi="GHEA Grapalat" w:cs="Sylfaen"/>
                <w:sz w:val="20"/>
                <w:szCs w:val="20"/>
                <w:lang w:val="hy-AM"/>
              </w:rPr>
              <w:t>4</w:t>
            </w:r>
            <w:r w:rsidRPr="00AE2768">
              <w:rPr>
                <w:rFonts w:ascii="GHEA Grapalat" w:hAnsi="GHEA Grapalat" w:cs="Sylfaen"/>
                <w:sz w:val="20"/>
                <w:szCs w:val="20"/>
              </w:rPr>
              <w:t>.</w:t>
            </w:r>
            <w:r w:rsidRPr="00AE2768">
              <w:rPr>
                <w:rFonts w:ascii="GHEA Grapalat" w:hAnsi="GHEA Grapalat" w:cs="Sylfaen"/>
                <w:sz w:val="20"/>
                <w:szCs w:val="20"/>
                <w:lang w:val="hy-AM"/>
              </w:rPr>
              <w:t>գ</w:t>
            </w:r>
            <w:r w:rsidRPr="00AE2768">
              <w:rPr>
                <w:rFonts w:ascii="GHEA Grapalat" w:hAnsi="GHEA Grapalat" w:cs="Tahoma"/>
                <w:color w:val="000000"/>
                <w:sz w:val="20"/>
                <w:szCs w:val="20"/>
              </w:rPr>
              <w:t xml:space="preserve">                                                 "___"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 xml:space="preserve">20___ </w:t>
            </w:r>
            <w:r w:rsidRPr="00AE2768">
              <w:rPr>
                <w:rFonts w:ascii="GHEA Grapalat" w:hAnsi="GHEA Grapalat" w:cs="Sylfaen"/>
                <w:color w:val="000000"/>
                <w:sz w:val="20"/>
                <w:szCs w:val="20"/>
              </w:rPr>
              <w:t>թ.</w:t>
            </w: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23.բ.                                                                 Կ.Տ.    </w:t>
            </w:r>
          </w:p>
          <w:p w:rsidR="00334B2F" w:rsidRPr="00AE2768" w:rsidRDefault="00334B2F" w:rsidP="00CB0ADE">
            <w:pPr>
              <w:rPr>
                <w:rFonts w:ascii="GHEA Grapalat" w:hAnsi="GHEA Grapalat" w:cs="Sylfaen"/>
                <w:sz w:val="20"/>
                <w:szCs w:val="20"/>
              </w:rPr>
            </w:pPr>
          </w:p>
          <w:p w:rsidR="00334B2F" w:rsidRPr="00AE2768" w:rsidRDefault="00334B2F" w:rsidP="00CB0ADE">
            <w:pPr>
              <w:rPr>
                <w:rFonts w:ascii="GHEA Grapalat" w:hAnsi="GHEA Grapalat" w:cs="Sylfaen"/>
                <w:sz w:val="20"/>
                <w:szCs w:val="20"/>
              </w:rPr>
            </w:pPr>
            <w:r w:rsidRPr="00AE2768">
              <w:rPr>
                <w:rFonts w:ascii="GHEA Grapalat" w:hAnsi="GHEA Grapalat" w:cs="Sylfaen"/>
                <w:sz w:val="20"/>
                <w:szCs w:val="20"/>
              </w:rPr>
              <w:t xml:space="preserve">                     </w:t>
            </w:r>
          </w:p>
          <w:p w:rsidR="00334B2F" w:rsidRPr="00AE2768" w:rsidRDefault="00334B2F" w:rsidP="00CB0ADE">
            <w:pPr>
              <w:rPr>
                <w:rFonts w:ascii="GHEA Grapalat" w:hAnsi="GHEA Grapalat" w:cs="Sylfaen"/>
                <w:color w:val="000000"/>
                <w:sz w:val="20"/>
                <w:szCs w:val="20"/>
              </w:rPr>
            </w:pPr>
            <w:r w:rsidRPr="00AE2768">
              <w:rPr>
                <w:rFonts w:ascii="GHEA Grapalat" w:hAnsi="GHEA Grapalat" w:cs="Sylfaen"/>
                <w:sz w:val="20"/>
                <w:szCs w:val="20"/>
              </w:rPr>
              <w:t>23.</w:t>
            </w:r>
            <w:r w:rsidRPr="00AE2768">
              <w:rPr>
                <w:rFonts w:ascii="GHEA Grapalat" w:hAnsi="GHEA Grapalat" w:cs="Sylfaen"/>
                <w:sz w:val="20"/>
                <w:szCs w:val="20"/>
                <w:lang w:val="hy-AM"/>
              </w:rPr>
              <w:t>գ</w:t>
            </w:r>
            <w:r w:rsidRPr="00AE2768">
              <w:rPr>
                <w:rFonts w:ascii="GHEA Grapalat" w:hAnsi="GHEA Grapalat" w:cs="Sylfaen"/>
                <w:sz w:val="20"/>
                <w:szCs w:val="20"/>
              </w:rPr>
              <w:t xml:space="preserve">.Կատարման ամսաթիվը`           </w:t>
            </w:r>
            <w:r w:rsidRPr="00AE2768">
              <w:rPr>
                <w:rFonts w:ascii="GHEA Grapalat" w:hAnsi="GHEA Grapalat" w:cs="Tahoma"/>
                <w:color w:val="000000"/>
                <w:sz w:val="20"/>
                <w:szCs w:val="20"/>
              </w:rPr>
              <w:t xml:space="preserve">"___" </w:t>
            </w:r>
            <w:r w:rsidRPr="00AE2768">
              <w:rPr>
                <w:rFonts w:ascii="GHEA Grapalat" w:hAnsi="GHEA Grapalat" w:cs="Sylfaen"/>
                <w:color w:val="000000"/>
                <w:sz w:val="20"/>
                <w:szCs w:val="20"/>
              </w:rPr>
              <w:t xml:space="preserve">___ </w:t>
            </w:r>
            <w:r w:rsidRPr="00AE2768">
              <w:rPr>
                <w:rFonts w:ascii="GHEA Grapalat" w:hAnsi="GHEA Grapalat" w:cs="Tahoma"/>
                <w:color w:val="000000"/>
                <w:sz w:val="20"/>
                <w:szCs w:val="20"/>
              </w:rPr>
              <w:t>20___</w:t>
            </w:r>
            <w:r w:rsidRPr="00AE2768">
              <w:rPr>
                <w:rFonts w:ascii="GHEA Grapalat" w:hAnsi="GHEA Grapalat" w:cs="Sylfaen"/>
                <w:color w:val="000000"/>
                <w:sz w:val="20"/>
                <w:szCs w:val="20"/>
              </w:rPr>
              <w:t>թ.</w:t>
            </w:r>
          </w:p>
          <w:p w:rsidR="00334B2F" w:rsidRPr="00AE2768" w:rsidRDefault="00334B2F" w:rsidP="00CB0ADE">
            <w:pPr>
              <w:rPr>
                <w:rFonts w:ascii="GHEA Grapalat" w:hAnsi="GHEA Grapalat" w:cs="Sylfaen"/>
                <w:color w:val="000000"/>
                <w:sz w:val="20"/>
                <w:szCs w:val="20"/>
              </w:rPr>
            </w:pPr>
          </w:p>
          <w:p w:rsidR="00334B2F" w:rsidRPr="00AE2768" w:rsidRDefault="00334B2F" w:rsidP="00CB0ADE">
            <w:pPr>
              <w:rPr>
                <w:rFonts w:ascii="GHEA Grapalat" w:hAnsi="GHEA Grapalat" w:cs="Sylfaen"/>
                <w:sz w:val="20"/>
                <w:szCs w:val="20"/>
              </w:rPr>
            </w:pPr>
          </w:p>
          <w:p w:rsidR="00334B2F" w:rsidRPr="00AE2768" w:rsidRDefault="00334B2F" w:rsidP="00CB0ADE">
            <w:pPr>
              <w:jc w:val="right"/>
              <w:rPr>
                <w:rFonts w:ascii="GHEA Grapalat" w:hAnsi="GHEA Grapalat" w:cs="Arial"/>
                <w:sz w:val="20"/>
                <w:szCs w:val="20"/>
              </w:rPr>
            </w:pPr>
          </w:p>
        </w:tc>
      </w:tr>
    </w:tbl>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E2768"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D08B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D08B4">
        <w:rPr>
          <w:rFonts w:ascii="GHEA Grapalat" w:hAnsi="GHEA Grapalat"/>
          <w:i/>
          <w:sz w:val="16"/>
          <w:lang w:val="hy-AM"/>
        </w:rPr>
        <w:t xml:space="preserve">* </w:t>
      </w:r>
      <w:r w:rsidRPr="00AE2768">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rsidR="00334B2F" w:rsidRPr="00AE2768" w:rsidRDefault="00334B2F" w:rsidP="00334B2F">
      <w:pPr>
        <w:jc w:val="center"/>
        <w:rPr>
          <w:rFonts w:ascii="GHEA Grapalat" w:hAnsi="GHEA Grapalat"/>
          <w:b/>
          <w:sz w:val="22"/>
          <w:szCs w:val="22"/>
          <w:lang w:val="nl-NL"/>
        </w:rPr>
      </w:pPr>
      <w:r w:rsidRPr="00AE2768">
        <w:rPr>
          <w:rFonts w:ascii="GHEA Grapalat" w:hAnsi="GHEA Grapalat"/>
          <w:b/>
          <w:lang w:val="hy-AM"/>
        </w:rPr>
        <w:br w:type="page"/>
      </w:r>
      <w:r w:rsidRPr="000D08B4">
        <w:rPr>
          <w:rFonts w:ascii="GHEA Grapalat" w:hAnsi="GHEA Grapalat"/>
          <w:b/>
          <w:sz w:val="22"/>
          <w:szCs w:val="22"/>
          <w:lang w:val="hy-AM"/>
        </w:rPr>
        <w:lastRenderedPageBreak/>
        <w:t>Վճարման</w:t>
      </w:r>
      <w:r w:rsidRPr="00AE2768">
        <w:rPr>
          <w:rFonts w:ascii="GHEA Grapalat" w:hAnsi="GHEA Grapalat"/>
          <w:b/>
          <w:sz w:val="22"/>
          <w:szCs w:val="22"/>
          <w:lang w:val="nl-NL"/>
        </w:rPr>
        <w:t xml:space="preserve"> </w:t>
      </w:r>
      <w:r w:rsidRPr="000D08B4">
        <w:rPr>
          <w:rFonts w:ascii="GHEA Grapalat" w:hAnsi="GHEA Grapalat"/>
          <w:b/>
          <w:sz w:val="22"/>
          <w:szCs w:val="22"/>
          <w:lang w:val="hy-AM"/>
        </w:rPr>
        <w:t>պահանջագրի</w:t>
      </w:r>
      <w:r w:rsidRPr="00AE2768">
        <w:rPr>
          <w:rFonts w:ascii="GHEA Grapalat" w:hAnsi="GHEA Grapalat"/>
          <w:b/>
          <w:sz w:val="22"/>
          <w:szCs w:val="22"/>
          <w:lang w:val="nl-NL"/>
        </w:rPr>
        <w:t xml:space="preserve"> </w:t>
      </w:r>
      <w:r w:rsidRPr="000D08B4">
        <w:rPr>
          <w:rFonts w:ascii="GHEA Grapalat" w:hAnsi="GHEA Grapalat"/>
          <w:b/>
          <w:sz w:val="22"/>
          <w:szCs w:val="22"/>
          <w:lang w:val="hy-AM"/>
        </w:rPr>
        <w:t>պարտադիր</w:t>
      </w:r>
      <w:r w:rsidRPr="00AE2768">
        <w:rPr>
          <w:rFonts w:ascii="GHEA Grapalat" w:hAnsi="GHEA Grapalat"/>
          <w:b/>
          <w:sz w:val="22"/>
          <w:szCs w:val="22"/>
          <w:lang w:val="nl-NL"/>
        </w:rPr>
        <w:t xml:space="preserve"> </w:t>
      </w:r>
      <w:r w:rsidRPr="000D08B4">
        <w:rPr>
          <w:rFonts w:ascii="GHEA Grapalat" w:hAnsi="GHEA Grapalat"/>
          <w:b/>
          <w:sz w:val="22"/>
          <w:szCs w:val="22"/>
          <w:lang w:val="hy-AM"/>
        </w:rPr>
        <w:t>վավերապայմանները</w:t>
      </w:r>
      <w:r w:rsidRPr="00AE2768">
        <w:rPr>
          <w:rFonts w:ascii="GHEA Grapalat" w:hAnsi="GHEA Grapalat"/>
          <w:b/>
          <w:sz w:val="22"/>
          <w:szCs w:val="22"/>
          <w:lang w:val="nl-NL"/>
        </w:rPr>
        <w:t xml:space="preserve"> </w:t>
      </w:r>
      <w:r w:rsidRPr="000D08B4">
        <w:rPr>
          <w:rFonts w:ascii="GHEA Grapalat" w:hAnsi="GHEA Grapalat"/>
          <w:b/>
          <w:sz w:val="22"/>
          <w:szCs w:val="22"/>
          <w:lang w:val="hy-AM"/>
        </w:rPr>
        <w:t>և</w:t>
      </w:r>
      <w:r w:rsidRPr="00AE2768">
        <w:rPr>
          <w:rFonts w:ascii="GHEA Grapalat" w:hAnsi="GHEA Grapalat"/>
          <w:b/>
          <w:sz w:val="22"/>
          <w:szCs w:val="22"/>
          <w:lang w:val="nl-NL"/>
        </w:rPr>
        <w:t xml:space="preserve"> </w:t>
      </w:r>
      <w:r w:rsidRPr="000D08B4">
        <w:rPr>
          <w:rFonts w:ascii="GHEA Grapalat" w:hAnsi="GHEA Grapalat"/>
          <w:b/>
          <w:sz w:val="22"/>
          <w:szCs w:val="22"/>
          <w:lang w:val="hy-AM"/>
        </w:rPr>
        <w:t>լրացման</w:t>
      </w:r>
      <w:r w:rsidRPr="00AE2768">
        <w:rPr>
          <w:rFonts w:ascii="GHEA Grapalat" w:hAnsi="GHEA Grapalat"/>
          <w:b/>
          <w:sz w:val="22"/>
          <w:szCs w:val="22"/>
          <w:lang w:val="nl-NL"/>
        </w:rPr>
        <w:t xml:space="preserve"> </w:t>
      </w:r>
      <w:r w:rsidRPr="00AE2768">
        <w:rPr>
          <w:rFonts w:ascii="GHEA Grapalat" w:hAnsi="GHEA Grapalat"/>
          <w:b/>
          <w:sz w:val="22"/>
          <w:szCs w:val="22"/>
          <w:lang w:val="hy-AM"/>
        </w:rPr>
        <w:t>ուղեցույց</w:t>
      </w:r>
      <w:r w:rsidRPr="000D08B4">
        <w:rPr>
          <w:rFonts w:ascii="GHEA Grapalat" w:hAnsi="GHEA Grapalat"/>
          <w:b/>
          <w:sz w:val="22"/>
          <w:szCs w:val="22"/>
          <w:lang w:val="hy-AM"/>
        </w:rPr>
        <w:t>ը</w:t>
      </w:r>
    </w:p>
    <w:p w:rsidR="00334B2F" w:rsidRPr="00AE2768"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Նշված դաշտի/</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lang w:val="hy-AM"/>
              </w:rPr>
            </w:pPr>
            <w:r w:rsidRPr="00AE2768">
              <w:rPr>
                <w:rFonts w:ascii="GHEA Grapalat" w:hAnsi="GHEA Grapalat"/>
                <w:b/>
                <w:sz w:val="20"/>
                <w:szCs w:val="20"/>
              </w:rPr>
              <w:t>Վավերապայմանի լրացման պահանջը</w:t>
            </w:r>
            <w:r w:rsidRPr="00AE2768">
              <w:rPr>
                <w:rFonts w:ascii="GHEA Grapalat" w:hAnsi="GHEA Grapalat"/>
                <w:b/>
                <w:sz w:val="20"/>
                <w:szCs w:val="20"/>
                <w:lang w:val="hy-AM"/>
              </w:rPr>
              <w:t xml:space="preserve"> </w:t>
            </w:r>
          </w:p>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Վավերապայմանը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 xml:space="preserve">լրացնող կողմը` </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շահառուն կամ վճարողը</w:t>
            </w:r>
          </w:p>
          <w:p w:rsidR="00334B2F" w:rsidRPr="00AE2768" w:rsidRDefault="00334B2F" w:rsidP="00CB0ADE">
            <w:pPr>
              <w:ind w:left="-588" w:firstLine="588"/>
              <w:jc w:val="center"/>
              <w:rPr>
                <w:rFonts w:ascii="GHEA Grapalat" w:hAnsi="GHEA Grapalat"/>
                <w:b/>
                <w:sz w:val="20"/>
                <w:szCs w:val="20"/>
              </w:rPr>
            </w:pPr>
            <w:r w:rsidRPr="00AE2768">
              <w:rPr>
                <w:rFonts w:ascii="GHEA Grapalat" w:hAnsi="GHEA Grapalat"/>
                <w:b/>
                <w:sz w:val="20"/>
                <w:szCs w:val="20"/>
              </w:rPr>
              <w:t>(</w:t>
            </w:r>
            <w:r w:rsidRPr="00AE2768">
              <w:rPr>
                <w:rFonts w:ascii="GHEA Grapalat" w:hAnsi="GHEA Grapalat"/>
                <w:b/>
                <w:sz w:val="20"/>
                <w:szCs w:val="20"/>
                <w:lang w:val="hy-AM"/>
              </w:rPr>
              <w:t>գնումների գործընթացի հետ կապված</w:t>
            </w:r>
            <w:r w:rsidRPr="00AE2768">
              <w:rPr>
                <w:rFonts w:ascii="GHEA Grapalat" w:hAnsi="GHEA Grapalat"/>
                <w:b/>
                <w:sz w:val="20"/>
                <w:szCs w:val="20"/>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b/>
                <w:sz w:val="20"/>
                <w:szCs w:val="20"/>
              </w:rPr>
            </w:pPr>
            <w:r w:rsidRPr="00AE2768">
              <w:rPr>
                <w:rFonts w:ascii="GHEA Grapalat" w:hAnsi="GHEA Grapalat"/>
                <w:b/>
                <w:sz w:val="20"/>
                <w:szCs w:val="20"/>
              </w:rPr>
              <w:t>5</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Փաստաթղթի վրա նախապես լրացված է &lt;Վճարման պահանջագիր&gt;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կողմից` վճարողի բանկին վճարման պահանջագիրը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132" w:hanging="132"/>
              <w:jc w:val="center"/>
              <w:rPr>
                <w:rFonts w:ascii="GHEA Grapalat" w:hAnsi="GHEA Grapalat"/>
                <w:sz w:val="20"/>
                <w:szCs w:val="20"/>
                <w:lang w:val="hy-AM"/>
              </w:rPr>
            </w:pPr>
            <w:r w:rsidRPr="00AE2768">
              <w:rPr>
                <w:rFonts w:ascii="GHEA Grapalat" w:hAnsi="GHEA Grapalat"/>
                <w:sz w:val="20"/>
                <w:szCs w:val="20"/>
              </w:rPr>
              <w:t>լրացվում է շահառուի կողմից` վճարողի բանկին վճարման պահանջագրի ներկայացման օրը</w:t>
            </w:r>
            <w:r w:rsidRPr="00AE2768">
              <w:rPr>
                <w:rFonts w:ascii="GHEA Grapalat" w:hAnsi="GHEA Grapalat"/>
                <w:sz w:val="20"/>
                <w:szCs w:val="20"/>
                <w:lang w:val="hy-AM"/>
              </w:rPr>
              <w:t xml:space="preserve">: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both"/>
              <w:rPr>
                <w:rFonts w:ascii="GHEA Grapalat" w:hAnsi="GHEA Grapalat"/>
                <w:sz w:val="20"/>
                <w:szCs w:val="20"/>
              </w:rPr>
            </w:pPr>
            <w:r w:rsidRPr="00AE2768">
              <w:rPr>
                <w:rFonts w:ascii="GHEA Grapalat" w:hAnsi="GHEA Grapalat" w:cs="Sylfaen"/>
                <w:sz w:val="20"/>
                <w:szCs w:val="20"/>
                <w:lang w:val="hy-AM"/>
              </w:rPr>
              <w:t>Վճարողի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E2768">
              <w:rPr>
                <w:rFonts w:ascii="GHEA Grapalat" w:hAnsi="GHEA Grapalat"/>
                <w:sz w:val="20"/>
                <w:szCs w:val="20"/>
                <w:lang w:val="hy-AM"/>
              </w:rPr>
              <w:t xml:space="preserve"> </w:t>
            </w:r>
            <w:r w:rsidRPr="00AE2768">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ind w:left="252" w:hanging="252"/>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 xml:space="preserve">լրացվում է վճարողի </w:t>
            </w:r>
            <w:r w:rsidRPr="00AE2768">
              <w:rPr>
                <w:rFonts w:ascii="GHEA Grapalat" w:hAnsi="GHEA Grapalat"/>
                <w:sz w:val="20"/>
                <w:szCs w:val="20"/>
              </w:rPr>
              <w:lastRenderedPageBreak/>
              <w:t>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w:t>
            </w:r>
            <w:r w:rsidRPr="00AE2768">
              <w:rPr>
                <w:rFonts w:ascii="GHEA Grapalat" w:hAnsi="GHEA Grapalat" w:cs="Sylfaen"/>
                <w:sz w:val="20"/>
                <w:szCs w:val="20"/>
                <w:lang w:val="hy-AM"/>
              </w:rPr>
              <w:t>ի  անվանումը</w:t>
            </w:r>
            <w:r w:rsidRPr="00AE2768">
              <w:rPr>
                <w:rFonts w:ascii="GHEA Grapalat" w:hAnsi="GHEA Grapalat" w:cs="Sylfaen"/>
                <w:sz w:val="20"/>
                <w:szCs w:val="20"/>
              </w:rPr>
              <w:t>,</w:t>
            </w:r>
            <w:r w:rsidRPr="00AE2768">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w:t>
            </w:r>
            <w:r w:rsidRPr="00AE2768">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rPr>
              <w:t xml:space="preserve"> (</w:t>
            </w:r>
            <w:r w:rsidRPr="00AE2768">
              <w:rPr>
                <w:rFonts w:ascii="GHEA Grapalat" w:hAnsi="GHEA Grapalat" w:cs="Sylfaen"/>
                <w:sz w:val="20"/>
                <w:szCs w:val="20"/>
                <w:lang w:val="hy-AM"/>
              </w:rPr>
              <w:t>գնումների հետ կապված գործընթացում չի լրացվում</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ru-RU"/>
              </w:rPr>
              <w:t>(</w:t>
            </w:r>
            <w:r w:rsidRPr="00AE2768">
              <w:rPr>
                <w:rFonts w:ascii="GHEA Grapalat" w:hAnsi="GHEA Grapalat" w:cs="Sylfaen"/>
                <w:sz w:val="20"/>
                <w:szCs w:val="20"/>
                <w:lang w:val="hy-AM"/>
              </w:rPr>
              <w:t>չի լրացվում</w:t>
            </w:r>
            <w:r w:rsidRPr="00AE2768">
              <w:rPr>
                <w:rFonts w:ascii="GHEA Grapalat" w:hAnsi="GHEA Grapalat" w:cs="Sylfaen"/>
                <w:sz w:val="20"/>
                <w:szCs w:val="20"/>
                <w:lang w:val="ru-RU"/>
              </w:rPr>
              <w:t>)</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 այն բանկային (</w:t>
            </w:r>
            <w:r w:rsidRPr="00AE2768">
              <w:rPr>
                <w:rFonts w:ascii="GHEA Grapalat" w:hAnsi="GHEA Grapalat"/>
                <w:sz w:val="20"/>
                <w:szCs w:val="20"/>
                <w:lang w:val="hy-AM"/>
              </w:rPr>
              <w:t>գանձապետական</w:t>
            </w:r>
            <w:r w:rsidRPr="00AE2768">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լրացվում է վճարողի կողմից</w:t>
            </w:r>
            <w:r w:rsidRPr="00AE2768">
              <w:rPr>
                <w:rFonts w:ascii="GHEA Grapalat" w:hAnsi="GHEA Grapalat"/>
                <w:sz w:val="20"/>
                <w:szCs w:val="20"/>
                <w:lang w:val="hy-AM"/>
              </w:rPr>
              <w:t xml:space="preserve"> </w:t>
            </w:r>
          </w:p>
        </w:tc>
      </w:tr>
      <w:tr w:rsidR="00334B2F" w:rsidRPr="00D14969"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Ակցեպտավորված գումարը՝  (թվերով</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և</w:t>
            </w:r>
            <w:r w:rsidRPr="00AE2768">
              <w:rPr>
                <w:rFonts w:ascii="GHEA Grapalat" w:hAnsi="GHEA Grapalat" w:cs="Arial"/>
                <w:sz w:val="20"/>
                <w:szCs w:val="20"/>
                <w:lang w:val="hy-AM"/>
              </w:rPr>
              <w:t xml:space="preserve"> </w:t>
            </w:r>
            <w:r w:rsidRPr="00AE2768">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ոչ 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(չի լրացվում եւ չի կիրառվում)</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վճարողի կողմից</w:t>
            </w:r>
          </w:p>
        </w:tc>
      </w:tr>
      <w:tr w:rsidR="00334B2F" w:rsidRPr="00D14969"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 xml:space="preserve">Պարտադիր </w:t>
            </w:r>
            <w:r w:rsidRPr="00AE2768">
              <w:rPr>
                <w:rFonts w:ascii="GHEA Grapalat" w:hAnsi="GHEA Grapalat"/>
                <w:sz w:val="20"/>
                <w:szCs w:val="20"/>
                <w:lang w:val="hy-AM"/>
              </w:rPr>
              <w:t xml:space="preserve">լրացվում է </w:t>
            </w:r>
            <w:r w:rsidRPr="00AE2768">
              <w:rPr>
                <w:rFonts w:ascii="GHEA Grapalat" w:hAnsi="GHEA Grapalat"/>
                <w:sz w:val="20"/>
                <w:szCs w:val="20"/>
              </w:rPr>
              <w:t>«</w:t>
            </w:r>
            <w:r w:rsidRPr="00AE2768">
              <w:rPr>
                <w:rFonts w:ascii="GHEA Grapalat" w:hAnsi="GHEA Grapalat"/>
                <w:sz w:val="20"/>
                <w:szCs w:val="20"/>
                <w:lang w:val="hy-AM"/>
              </w:rPr>
              <w:t>պայմանագրի կատարման ապահովման համար</w:t>
            </w:r>
            <w:r w:rsidRPr="00AE2768">
              <w:rPr>
                <w:rFonts w:ascii="GHEA Grapalat" w:hAnsi="GHEA Grapalat"/>
                <w:sz w:val="20"/>
                <w:szCs w:val="20"/>
              </w:rPr>
              <w:t>»</w:t>
            </w:r>
            <w:r w:rsidRPr="00AE2768">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նախապես լրացվում է շահառուի կողմից` հրավերով</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AE2768">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AE2768">
              <w:rPr>
                <w:rFonts w:ascii="GHEA Grapalat" w:hAnsi="GHEA Grapalat"/>
                <w:sz w:val="20"/>
                <w:szCs w:val="20"/>
                <w:lang w:val="hy-AM"/>
              </w:rPr>
              <w:t>,</w:t>
            </w:r>
            <w:r w:rsidRPr="00AE2768">
              <w:rPr>
                <w:rFonts w:ascii="GHEA Grapalat" w:hAnsi="GHEA Grapalat" w:cs="Arial"/>
                <w:sz w:val="20"/>
                <w:szCs w:val="20"/>
                <w:lang w:val="hy-AM"/>
              </w:rPr>
              <w:t xml:space="preserve"> </w:t>
            </w:r>
            <w:r w:rsidRPr="00AE2768">
              <w:rPr>
                <w:rFonts w:ascii="GHEA Grapalat" w:hAnsi="GHEA Grapalat"/>
                <w:sz w:val="20"/>
                <w:szCs w:val="20"/>
              </w:rPr>
              <w:t xml:space="preserve"> գնման ընթացակարգի ծածկագիրը</w:t>
            </w:r>
            <w:r w:rsidRPr="00AE2768">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lastRenderedPageBreak/>
              <w:t xml:space="preserve">լրացվում է </w:t>
            </w:r>
            <w:r w:rsidRPr="00AE2768">
              <w:rPr>
                <w:rFonts w:ascii="GHEA Grapalat" w:hAnsi="GHEA Grapalat"/>
                <w:sz w:val="20"/>
                <w:szCs w:val="20"/>
                <w:lang w:val="hy-AM"/>
              </w:rPr>
              <w:t>շահառու</w:t>
            </w:r>
            <w:r w:rsidRPr="00AE2768">
              <w:rPr>
                <w:rFonts w:ascii="GHEA Grapalat" w:hAnsi="GHEA Grapalat"/>
                <w:sz w:val="20"/>
                <w:szCs w:val="20"/>
              </w:rPr>
              <w:t>ի կողմից</w:t>
            </w:r>
          </w:p>
        </w:tc>
      </w:tr>
      <w:tr w:rsidR="00334B2F" w:rsidRPr="00D14969"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Del="0010680B" w:rsidRDefault="00334B2F" w:rsidP="00CB0ADE">
            <w:pPr>
              <w:jc w:val="center"/>
              <w:rPr>
                <w:rFonts w:ascii="GHEA Grapalat" w:hAnsi="GHEA Grapalat"/>
                <w:sz w:val="20"/>
                <w:szCs w:val="20"/>
                <w:lang w:val="hy-AM"/>
              </w:rPr>
            </w:pPr>
            <w:r w:rsidRPr="00AE2768">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sz w:val="20"/>
                <w:szCs w:val="20"/>
              </w:rPr>
              <w:t>պարտադիր</w:t>
            </w:r>
            <w:r w:rsidRPr="00AE2768">
              <w:rPr>
                <w:rFonts w:ascii="GHEA Grapalat" w:hAnsi="GHEA Grapalat" w:cs="Sylfaen"/>
                <w:sz w:val="20"/>
                <w:szCs w:val="20"/>
                <w:lang w:val="hy-AM"/>
              </w:rPr>
              <w:t xml:space="preserve"> </w:t>
            </w:r>
          </w:p>
          <w:p w:rsidR="00334B2F" w:rsidRPr="00AE2768" w:rsidRDefault="00334B2F" w:rsidP="00CB0ADE">
            <w:pPr>
              <w:jc w:val="center"/>
              <w:rPr>
                <w:rFonts w:ascii="GHEA Grapalat" w:hAnsi="GHEA Grapalat" w:cs="Sylfaen"/>
                <w:sz w:val="20"/>
                <w:szCs w:val="20"/>
                <w:lang w:val="hy-AM"/>
              </w:rPr>
            </w:pPr>
            <w:r w:rsidRPr="00AE2768">
              <w:rPr>
                <w:rFonts w:ascii="GHEA Grapalat" w:hAnsi="GHEA Grapalat" w:cs="Sylfaen"/>
                <w:sz w:val="20"/>
                <w:szCs w:val="20"/>
                <w:lang w:val="hy-AM"/>
              </w:rPr>
              <w:t xml:space="preserve">լրացվում է &lt;ակցեպտավորված վճարում&gt; բառերը, </w:t>
            </w:r>
          </w:p>
          <w:p w:rsidR="00334B2F" w:rsidRPr="00AE2768" w:rsidRDefault="00334B2F" w:rsidP="00CB0ADE">
            <w:pPr>
              <w:jc w:val="center"/>
              <w:rPr>
                <w:rFonts w:ascii="GHEA Grapalat" w:hAnsi="GHEA Grapalat"/>
                <w:sz w:val="20"/>
                <w:szCs w:val="20"/>
                <w:lang w:val="hy-AM"/>
              </w:rPr>
            </w:pPr>
            <w:r w:rsidRPr="00AE2768">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նախապես լրացվում է շահառուի կողմից </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E2768">
              <w:rPr>
                <w:rFonts w:ascii="GHEA Grapalat" w:hAnsi="GHEA Grapalat"/>
                <w:sz w:val="20"/>
                <w:szCs w:val="20"/>
                <w:lang w:val="hy-AM"/>
              </w:rPr>
              <w:t xml:space="preserve"> </w:t>
            </w:r>
            <w:r w:rsidRPr="00AE2768">
              <w:rPr>
                <w:rFonts w:ascii="GHEA Grapalat" w:hAnsi="GHEA Grapalat"/>
                <w:sz w:val="20"/>
                <w:szCs w:val="20"/>
              </w:rPr>
              <w:t>(</w:t>
            </w:r>
            <w:r w:rsidRPr="00AE2768">
              <w:rPr>
                <w:rFonts w:ascii="GHEA Grapalat" w:hAnsi="GHEA Grapalat"/>
                <w:sz w:val="20"/>
                <w:szCs w:val="20"/>
                <w:lang w:val="hy-AM"/>
              </w:rPr>
              <w:t>վճարողի բանկին</w:t>
            </w:r>
            <w:r w:rsidRPr="00AE2768">
              <w:rPr>
                <w:rFonts w:ascii="GHEA Grapalat" w:hAnsi="GHEA Grapalat"/>
                <w:sz w:val="20"/>
                <w:szCs w:val="20"/>
              </w:rPr>
              <w:t>)</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Եթ ե լրացվել է &lt;</w:t>
            </w:r>
            <w:r w:rsidRPr="00AE2768">
              <w:rPr>
                <w:rFonts w:ascii="GHEA Grapalat" w:hAnsi="GHEA Grapalat" w:cs="Sylfaen"/>
                <w:sz w:val="20"/>
                <w:szCs w:val="20"/>
                <w:lang w:val="hy-AM"/>
              </w:rPr>
              <w:t>Վճարման կատարման հիմքեր&gt; դաշտը ապա այս տվյալը պարտադիր լրացվում է</w:t>
            </w:r>
            <w:r w:rsidRPr="00AE2768">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շահառուի</w:t>
            </w:r>
            <w:r w:rsidRPr="00AE2768">
              <w:rPr>
                <w:rFonts w:ascii="GHEA Grapalat" w:hAnsi="GHEA Grapalat"/>
                <w:sz w:val="20"/>
                <w:szCs w:val="20"/>
                <w:lang w:val="hy-AM"/>
              </w:rPr>
              <w:t xml:space="preserve"> </w:t>
            </w:r>
            <w:r w:rsidRPr="00AE2768">
              <w:rPr>
                <w:rFonts w:ascii="GHEA Grapalat" w:hAnsi="GHEA Grapalat"/>
                <w:sz w:val="20"/>
                <w:szCs w:val="20"/>
              </w:rPr>
              <w:t>կողմից</w:t>
            </w:r>
          </w:p>
        </w:tc>
      </w:tr>
      <w:tr w:rsidR="00334B2F" w:rsidRPr="00D14969"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այս դաշտը լրացվում</w:t>
            </w:r>
            <w:r w:rsidRPr="00AE2768">
              <w:rPr>
                <w:rFonts w:ascii="GHEA Grapalat" w:hAnsi="GHEA Grapalat"/>
                <w:sz w:val="20"/>
                <w:szCs w:val="20"/>
                <w:lang w:val="hy-AM"/>
              </w:rPr>
              <w:t xml:space="preserve"> է վճարողի կողմից պահանջագրի ներկայացման դեպքում: Ընդ որում</w:t>
            </w:r>
            <w:r w:rsidRPr="00AE2768">
              <w:rPr>
                <w:rFonts w:ascii="GHEA Grapalat" w:hAnsi="GHEA Grapalat"/>
                <w:sz w:val="20"/>
                <w:szCs w:val="20"/>
              </w:rPr>
              <w:t xml:space="preserve"> եթե </w:t>
            </w:r>
            <w:r w:rsidRPr="00AE2768">
              <w:rPr>
                <w:rFonts w:ascii="GHEA Grapalat" w:hAnsi="GHEA Grapalat" w:cs="Sylfaen"/>
                <w:sz w:val="20"/>
                <w:szCs w:val="20"/>
                <w:lang w:val="hy-AM"/>
              </w:rPr>
              <w:t xml:space="preserve">Վճարման պայմաններ դաշտում </w:t>
            </w:r>
            <w:r w:rsidRPr="00AE2768">
              <w:rPr>
                <w:rFonts w:ascii="GHEA Grapalat" w:hAnsi="GHEA Grapalat"/>
                <w:sz w:val="20"/>
                <w:szCs w:val="20"/>
                <w:lang w:val="hy-AM"/>
              </w:rPr>
              <w:t>նշված է &lt;ակցեպտավորված վճարում&gt; ապա</w:t>
            </w:r>
            <w:r w:rsidRPr="00AE2768">
              <w:rPr>
                <w:rFonts w:ascii="GHEA Grapalat" w:hAnsi="GHEA Grapalat" w:cs="Sylfaen"/>
                <w:sz w:val="20"/>
                <w:szCs w:val="20"/>
                <w:lang w:val="hy-AM"/>
              </w:rPr>
              <w:t xml:space="preserve"> </w:t>
            </w:r>
            <w:r w:rsidRPr="00AE2768">
              <w:rPr>
                <w:rFonts w:ascii="GHEA Grapalat" w:hAnsi="GHEA Grapalat"/>
                <w:sz w:val="20"/>
                <w:szCs w:val="20"/>
              </w:rPr>
              <w:t>վճարող</w:t>
            </w:r>
            <w:r w:rsidRPr="00AE2768">
              <w:rPr>
                <w:rFonts w:ascii="GHEA Grapalat" w:hAnsi="GHEA Grapalat"/>
                <w:sz w:val="20"/>
                <w:szCs w:val="20"/>
                <w:lang w:val="hy-AM"/>
              </w:rPr>
              <w:t xml:space="preserve">ը ստորագրելով՝ </w:t>
            </w:r>
            <w:r w:rsidRPr="00AE2768">
              <w:rPr>
                <w:rFonts w:ascii="GHEA Grapalat" w:hAnsi="GHEA Grapalat" w:cs="Sylfaen"/>
                <w:sz w:val="20"/>
                <w:szCs w:val="20"/>
                <w:lang w:val="hy-AM"/>
              </w:rPr>
              <w:t xml:space="preserve">նախապես </w:t>
            </w:r>
            <w:r w:rsidRPr="00AE2768">
              <w:rPr>
                <w:rFonts w:ascii="GHEA Grapalat" w:hAnsi="GHEA Grapalat"/>
                <w:sz w:val="20"/>
                <w:szCs w:val="20"/>
                <w:lang w:val="hy-AM"/>
              </w:rPr>
              <w:t xml:space="preserve">համաձայնվում  </w:t>
            </w:r>
            <w:r w:rsidRPr="00AE2768">
              <w:rPr>
                <w:rFonts w:ascii="GHEA Grapalat" w:hAnsi="GHEA Grapalat" w:cs="Sylfaen"/>
                <w:sz w:val="20"/>
                <w:szCs w:val="20"/>
                <w:lang w:val="hy-AM"/>
              </w:rPr>
              <w:t xml:space="preserve">  </w:t>
            </w:r>
            <w:r w:rsidRPr="00AE2768">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ստորագրվում է վճարողի կողմից կամ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դրվում է վճարողի էլեկտրոնային ստորագրությունը</w:t>
            </w:r>
          </w:p>
          <w:p w:rsidR="00334B2F" w:rsidRPr="00AE2768" w:rsidRDefault="00334B2F" w:rsidP="00CB0ADE">
            <w:pPr>
              <w:jc w:val="center"/>
              <w:rPr>
                <w:rFonts w:ascii="GHEA Grapalat" w:hAnsi="GHEA Grapalat"/>
                <w:sz w:val="20"/>
                <w:szCs w:val="20"/>
                <w:lang w:val="hy-AM"/>
              </w:rPr>
            </w:pPr>
          </w:p>
        </w:tc>
      </w:tr>
      <w:tr w:rsidR="00334B2F" w:rsidRPr="00D1496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w:t>
            </w:r>
            <w:r w:rsidRPr="00AE2768">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կնիքի առկայության դեպքում</w:t>
            </w:r>
            <w:r w:rsidRPr="00AE2768">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 xml:space="preserve">կնքվում է վճարողի կողմից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r w:rsidRPr="00AE2768">
              <w:rPr>
                <w:rFonts w:ascii="GHEA Grapalat" w:hAnsi="GHEA Grapalat"/>
                <w:sz w:val="20"/>
                <w:szCs w:val="20"/>
                <w:lang w:val="hy-AM"/>
              </w:rPr>
              <w:t>՝</w:t>
            </w:r>
            <w:r w:rsidRPr="00AE2768">
              <w:rPr>
                <w:rFonts w:ascii="GHEA Grapalat" w:hAnsi="GHEA Grapalat"/>
                <w:sz w:val="20"/>
                <w:szCs w:val="20"/>
              </w:rPr>
              <w:t xml:space="preserve">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ստորագրվում է շահառուի կողմից</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lang w:val="hy-AM"/>
              </w:rPr>
              <w:t>22</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պարտադիր` </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կնքվում է շահառուի կողմից</w:t>
            </w:r>
            <w:r w:rsidRPr="00AE2768">
              <w:rPr>
                <w:rFonts w:ascii="GHEA Grapalat" w:hAnsi="GHEA Grapalat"/>
                <w:sz w:val="20"/>
                <w:szCs w:val="20"/>
                <w:lang w:val="hy-AM"/>
              </w:rPr>
              <w:t xml:space="preserve"> </w:t>
            </w:r>
          </w:p>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թղթային եղանակով բանկ ներկայացնելիս</w:t>
            </w: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w:t>
            </w:r>
            <w:r w:rsidRPr="00AE2768">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վճարման պահանջագիրը </w:t>
            </w:r>
            <w:r w:rsidRPr="00AE2768">
              <w:rPr>
                <w:rFonts w:ascii="GHEA Grapalat" w:hAnsi="GHEA Grapalat"/>
                <w:sz w:val="20"/>
                <w:szCs w:val="20"/>
              </w:rPr>
              <w:lastRenderedPageBreak/>
              <w:t>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w:t>
            </w:r>
            <w:r w:rsidRPr="00AE2768">
              <w:rPr>
                <w:rFonts w:ascii="GHEA Grapalat" w:hAnsi="GHEA Grapalat"/>
                <w:sz w:val="20"/>
                <w:szCs w:val="20"/>
                <w:lang w:val="hy-AM"/>
              </w:rPr>
              <w:t xml:space="preserve"> </w:t>
            </w:r>
            <w:r w:rsidRPr="00AE2768">
              <w:rPr>
                <w:rFonts w:ascii="GHEA Grapalat" w:hAnsi="GHEA Grapalat"/>
                <w:sz w:val="20"/>
                <w:szCs w:val="20"/>
              </w:rPr>
              <w:t>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E2768" w:rsidRDefault="00334B2F" w:rsidP="00CB0ADE">
            <w:pPr>
              <w:rPr>
                <w:rFonts w:ascii="GHEA Grapalat" w:hAnsi="GHEA Grapalat"/>
                <w:sz w:val="20"/>
                <w:szCs w:val="20"/>
              </w:rPr>
            </w:pPr>
            <w:r w:rsidRPr="00AE2768">
              <w:rPr>
                <w:rFonts w:ascii="GHEA Grapalat" w:hAnsi="GHEA Grapalat"/>
                <w:sz w:val="20"/>
                <w:szCs w:val="20"/>
              </w:rPr>
              <w:lastRenderedPageBreak/>
              <w:t>2</w:t>
            </w:r>
            <w:r w:rsidRPr="00AE2768">
              <w:rPr>
                <w:rFonts w:ascii="GHEA Grapalat" w:hAnsi="GHEA Grapalat"/>
                <w:sz w:val="20"/>
                <w:szCs w:val="20"/>
                <w:lang w:val="hy-AM"/>
              </w:rPr>
              <w:t>3</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վճարողին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վճարման պահանջագիրը վճարողին սպասարկող ֆինանսական կազմակերպության</w:t>
            </w:r>
            <w:r w:rsidRPr="00AE2768">
              <w:rPr>
                <w:rFonts w:ascii="GHEA Grapalat" w:hAnsi="GHEA Grapalat"/>
                <w:sz w:val="20"/>
                <w:szCs w:val="20"/>
                <w:lang w:val="hy-AM"/>
              </w:rPr>
              <w:t>ը</w:t>
            </w:r>
            <w:r w:rsidRPr="00AE2768">
              <w:rPr>
                <w:rFonts w:ascii="GHEA Grapalat" w:hAnsi="GHEA Grapalat"/>
                <w:sz w:val="20"/>
                <w:szCs w:val="20"/>
              </w:rPr>
              <w:t xml:space="preserve"> թղթային եղանակով ներկայաց</w:t>
            </w:r>
            <w:r w:rsidRPr="00AE2768">
              <w:rPr>
                <w:rFonts w:ascii="GHEA Grapalat" w:hAnsi="GHEA Grapalat"/>
                <w:sz w:val="20"/>
                <w:szCs w:val="20"/>
                <w:lang w:val="hy-AM"/>
              </w:rPr>
              <w:t>ված լի</w:t>
            </w:r>
            <w:r w:rsidRPr="00AE2768">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rPr>
              <w:t>2</w:t>
            </w:r>
            <w:r w:rsidRPr="00AE2768">
              <w:rPr>
                <w:rFonts w:ascii="GHEA Grapalat" w:hAnsi="GHEA Grapalat"/>
                <w:sz w:val="20"/>
                <w:szCs w:val="20"/>
                <w:lang w:val="hy-AM"/>
              </w:rPr>
              <w:t>3</w:t>
            </w:r>
            <w:r w:rsidRPr="00AE2768">
              <w:rPr>
                <w:rFonts w:ascii="GHEA Grapalat" w:hAnsi="GHEA Grapalat"/>
                <w:sz w:val="20"/>
                <w:szCs w:val="20"/>
              </w:rPr>
              <w:t>.</w:t>
            </w:r>
            <w:r w:rsidRPr="00AE2768">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lang w:val="hy-AM"/>
              </w:rPr>
            </w:pPr>
            <w:r w:rsidRPr="00AE2768">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ոչ 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վճարման պահանջագիրը շահառուին սպասարկող ֆինանսական կազմակերպության</w:t>
            </w:r>
            <w:r w:rsidRPr="00AE2768">
              <w:rPr>
                <w:rFonts w:ascii="GHEA Grapalat" w:hAnsi="GHEA Grapalat"/>
                <w:sz w:val="20"/>
                <w:szCs w:val="20"/>
                <w:lang w:val="hy-AM"/>
              </w:rPr>
              <w:t xml:space="preserve">ը </w:t>
            </w:r>
            <w:r w:rsidRPr="00AE2768">
              <w:rPr>
                <w:rFonts w:ascii="GHEA Grapalat" w:hAnsi="GHEA Grapalat"/>
                <w:sz w:val="20"/>
                <w:szCs w:val="20"/>
              </w:rPr>
              <w:t xml:space="preserve"> 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w:t>
            </w:r>
            <w:r w:rsidRPr="00AE2768">
              <w:rPr>
                <w:rFonts w:ascii="GHEA Grapalat" w:hAnsi="GHEA Grapalat"/>
                <w:sz w:val="20"/>
                <w:szCs w:val="20"/>
              </w:rPr>
              <w:t xml:space="preserve">աշխատակցի ստորագրությունը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 xml:space="preserve">շահառռւին սպասարկող ֆինանսական կազմակերպության (մասնաճյուղի) </w:t>
            </w:r>
            <w:r w:rsidRPr="00AE2768">
              <w:rPr>
                <w:rFonts w:ascii="GHEA Grapalat" w:hAnsi="GHEA Grapalat"/>
                <w:sz w:val="20"/>
                <w:szCs w:val="20"/>
                <w:lang w:val="hy-AM"/>
              </w:rPr>
              <w:t>դրոշմա</w:t>
            </w:r>
            <w:r w:rsidRPr="00AE2768">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դրոշմակնիքը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է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r w:rsidR="00334B2F" w:rsidRPr="00AE2768" w:rsidTr="00CB0ADE">
        <w:tc>
          <w:tcPr>
            <w:tcW w:w="72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2</w:t>
            </w:r>
            <w:r w:rsidRPr="00AE2768">
              <w:rPr>
                <w:rFonts w:ascii="GHEA Grapalat" w:hAnsi="GHEA Grapalat"/>
                <w:sz w:val="20"/>
                <w:szCs w:val="20"/>
                <w:lang w:val="hy-AM"/>
              </w:rPr>
              <w:t>4</w:t>
            </w:r>
            <w:r w:rsidRPr="00AE2768">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ոչ </w:t>
            </w:r>
            <w:r w:rsidRPr="00AE2768">
              <w:rPr>
                <w:rFonts w:ascii="GHEA Grapalat" w:hAnsi="GHEA Grapalat"/>
                <w:sz w:val="20"/>
                <w:szCs w:val="20"/>
              </w:rPr>
              <w:t>պարտադիր</w:t>
            </w:r>
          </w:p>
          <w:p w:rsidR="00334B2F" w:rsidRPr="00AE2768" w:rsidRDefault="00334B2F" w:rsidP="00CB0ADE">
            <w:pPr>
              <w:jc w:val="center"/>
              <w:rPr>
                <w:rFonts w:ascii="GHEA Grapalat" w:hAnsi="GHEA Grapalat"/>
                <w:sz w:val="20"/>
                <w:szCs w:val="20"/>
              </w:rPr>
            </w:pPr>
            <w:r w:rsidRPr="00AE2768">
              <w:rPr>
                <w:rFonts w:ascii="GHEA Grapalat" w:hAnsi="GHEA Grapalat"/>
                <w:sz w:val="20"/>
                <w:szCs w:val="20"/>
                <w:lang w:val="hy-AM"/>
              </w:rPr>
              <w:t xml:space="preserve">լրացվում է </w:t>
            </w:r>
            <w:r w:rsidRPr="00AE2768">
              <w:rPr>
                <w:rFonts w:ascii="GHEA Grapalat" w:hAnsi="GHEA Grapalat"/>
                <w:sz w:val="20"/>
                <w:szCs w:val="20"/>
              </w:rPr>
              <w:t xml:space="preserve">վճարման պահանջագիրը </w:t>
            </w:r>
            <w:r w:rsidRPr="00AE2768">
              <w:rPr>
                <w:rFonts w:ascii="GHEA Grapalat" w:hAnsi="GHEA Grapalat"/>
                <w:sz w:val="20"/>
                <w:szCs w:val="20"/>
                <w:lang w:val="hy-AM"/>
              </w:rPr>
              <w:t xml:space="preserve">վերջինիս </w:t>
            </w:r>
            <w:r w:rsidRPr="00AE2768">
              <w:rPr>
                <w:rFonts w:ascii="GHEA Grapalat" w:hAnsi="GHEA Grapalat"/>
                <w:sz w:val="20"/>
                <w:szCs w:val="20"/>
              </w:rPr>
              <w:t>ներկայաց</w:t>
            </w:r>
            <w:r w:rsidRPr="00AE2768">
              <w:rPr>
                <w:rFonts w:ascii="GHEA Grapalat" w:hAnsi="GHEA Grapalat"/>
                <w:sz w:val="20"/>
                <w:szCs w:val="20"/>
                <w:lang w:val="hy-AM"/>
              </w:rPr>
              <w:t>վ</w:t>
            </w:r>
            <w:r w:rsidRPr="00AE2768">
              <w:rPr>
                <w:rFonts w:ascii="GHEA Grapalat" w:hAnsi="GHEA Grapalat"/>
                <w:sz w:val="20"/>
                <w:szCs w:val="20"/>
              </w:rPr>
              <w:t>ելու դեպքում</w:t>
            </w:r>
            <w:r w:rsidRPr="00AE2768">
              <w:rPr>
                <w:rFonts w:ascii="GHEA Grapalat" w:hAnsi="GHEA Grapalat"/>
                <w:sz w:val="20"/>
                <w:szCs w:val="20"/>
                <w:lang w:val="hy-AM"/>
              </w:rPr>
              <w:t xml:space="preserve">,   որտեղ </w:t>
            </w:r>
            <w:r w:rsidRPr="00AE2768" w:rsidDel="00DF049B">
              <w:rPr>
                <w:rFonts w:ascii="GHEA Grapalat" w:hAnsi="GHEA Grapalat"/>
                <w:sz w:val="20"/>
                <w:szCs w:val="20"/>
                <w:lang w:val="hy-AM"/>
              </w:rPr>
              <w:t xml:space="preserve"> </w:t>
            </w:r>
            <w:r w:rsidRPr="00AE2768">
              <w:rPr>
                <w:rFonts w:ascii="GHEA Grapalat" w:hAnsi="GHEA Grapalat"/>
                <w:sz w:val="20"/>
                <w:szCs w:val="20"/>
                <w:lang w:val="hy-AM"/>
              </w:rPr>
              <w:t xml:space="preserve"> սույն տվյալները</w:t>
            </w:r>
            <w:r w:rsidRPr="00AE2768">
              <w:rPr>
                <w:rFonts w:ascii="GHEA Grapalat" w:hAnsi="GHEA Grapalat"/>
                <w:sz w:val="20"/>
                <w:szCs w:val="20"/>
              </w:rPr>
              <w:t xml:space="preserve"> </w:t>
            </w:r>
            <w:r w:rsidRPr="00AE2768">
              <w:rPr>
                <w:rFonts w:ascii="GHEA Grapalat" w:hAnsi="GHEA Grapalat"/>
                <w:sz w:val="20"/>
                <w:szCs w:val="20"/>
                <w:lang w:val="hy-AM"/>
              </w:rPr>
              <w:t xml:space="preserve">դրվում են </w:t>
            </w:r>
            <w:r w:rsidRPr="00AE2768">
              <w:rPr>
                <w:rFonts w:ascii="GHEA Grapalat" w:hAnsi="GHEA Grapalat"/>
                <w:sz w:val="20"/>
                <w:szCs w:val="20"/>
              </w:rPr>
              <w:t>թղթային եղանակով ներկայաց</w:t>
            </w:r>
            <w:r w:rsidRPr="00AE2768">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E2768" w:rsidRDefault="00334B2F" w:rsidP="00CB0ADE">
            <w:pPr>
              <w:jc w:val="center"/>
              <w:rPr>
                <w:rFonts w:ascii="GHEA Grapalat" w:hAnsi="GHEA Grapalat"/>
                <w:sz w:val="20"/>
                <w:szCs w:val="20"/>
              </w:rPr>
            </w:pPr>
          </w:p>
        </w:tc>
      </w:tr>
    </w:tbl>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34B2F" w:rsidRPr="00AE2768" w:rsidRDefault="00334B2F" w:rsidP="00334B2F">
      <w:pPr>
        <w:pStyle w:val="a3"/>
        <w:jc w:val="right"/>
        <w:rPr>
          <w:rFonts w:ascii="GHEA Grapalat" w:hAnsi="GHEA Grapalat" w:cs="Sylfaen"/>
          <w:i w:val="0"/>
          <w:lang w:val="en-US"/>
        </w:rPr>
      </w:pPr>
    </w:p>
    <w:p w:rsidR="00383BC3" w:rsidRPr="00AE2768" w:rsidRDefault="00334B2F" w:rsidP="00383BC3">
      <w:pPr>
        <w:ind w:left="-66"/>
        <w:jc w:val="center"/>
        <w:rPr>
          <w:rFonts w:ascii="GHEA Grapalat" w:hAnsi="GHEA Grapalat" w:cs="Sylfaen"/>
          <w:b/>
          <w:lang w:val="hy-AM"/>
        </w:rPr>
      </w:pPr>
      <w:r w:rsidRPr="00AE2768">
        <w:rPr>
          <w:rFonts w:ascii="GHEA Grapalat" w:hAnsi="GHEA Grapalat"/>
          <w:b/>
          <w:lang w:val="hy-AM"/>
        </w:rPr>
        <w:br w:type="page"/>
      </w:r>
    </w:p>
    <w:p w:rsidR="00071D1C" w:rsidRPr="000D08B4"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lastRenderedPageBreak/>
        <w:t xml:space="preserve">Հավելված </w:t>
      </w:r>
      <w:r w:rsidR="00177245" w:rsidRPr="000D08B4">
        <w:rPr>
          <w:rFonts w:ascii="GHEA Grapalat" w:hAnsi="GHEA Grapalat" w:cs="Sylfaen"/>
          <w:b/>
          <w:lang w:val="hy-AM"/>
        </w:rPr>
        <w:t>6</w:t>
      </w:r>
    </w:p>
    <w:p w:rsidR="00071D1C" w:rsidRPr="00AE2768" w:rsidRDefault="00071D1C" w:rsidP="00EF3662">
      <w:pPr>
        <w:pStyle w:val="31"/>
        <w:spacing w:line="240" w:lineRule="auto"/>
        <w:jc w:val="right"/>
        <w:rPr>
          <w:rFonts w:ascii="GHEA Grapalat" w:hAnsi="GHEA Grapalat" w:cs="Sylfaen"/>
          <w:b/>
          <w:lang w:val="hy-AM"/>
        </w:rPr>
      </w:pPr>
      <w:r w:rsidRPr="00AE2768">
        <w:rPr>
          <w:rFonts w:ascii="GHEA Grapalat" w:hAnsi="GHEA Grapalat" w:cs="Sylfaen"/>
          <w:b/>
          <w:lang w:val="hy-AM"/>
        </w:rPr>
        <w:t>«</w:t>
      </w:r>
      <w:r w:rsidR="00C27500">
        <w:rPr>
          <w:rFonts w:ascii="GHEA Grapalat" w:hAnsi="GHEA Grapalat" w:cs="Sylfaen"/>
          <w:b/>
          <w:lang w:val="hy-AM"/>
        </w:rPr>
        <w:t>ԿՄՔՀ-ԱՄ-ԳՀԱՊՁԲ-20/01</w:t>
      </w:r>
      <w:r w:rsidRPr="00AE2768">
        <w:rPr>
          <w:rFonts w:ascii="GHEA Grapalat" w:hAnsi="GHEA Grapalat" w:cs="Sylfaen"/>
          <w:b/>
          <w:lang w:val="hy-AM"/>
        </w:rPr>
        <w:t>»</w:t>
      </w:r>
      <w:r w:rsidR="00130202" w:rsidRPr="00AE2768">
        <w:rPr>
          <w:rFonts w:ascii="GHEA Grapalat" w:hAnsi="GHEA Grapalat" w:cs="Sylfaen"/>
          <w:b/>
          <w:lang w:val="hy-AM"/>
        </w:rPr>
        <w:t>*</w:t>
      </w:r>
      <w:r w:rsidRPr="00AE2768">
        <w:rPr>
          <w:rFonts w:ascii="GHEA Grapalat" w:hAnsi="GHEA Grapalat" w:cs="Sylfaen"/>
          <w:b/>
          <w:lang w:val="hy-AM"/>
        </w:rPr>
        <w:t xml:space="preserve">  ծածկագրով</w:t>
      </w:r>
    </w:p>
    <w:p w:rsidR="00071D1C" w:rsidRPr="00AE2768" w:rsidRDefault="000D08B4"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հարցում</w:t>
      </w:r>
      <w:r w:rsidR="00071D1C" w:rsidRPr="00AE2768">
        <w:rPr>
          <w:rFonts w:ascii="GHEA Grapalat" w:hAnsi="GHEA Grapalat" w:cs="Sylfaen"/>
          <w:b/>
          <w:lang w:val="hy-AM"/>
        </w:rPr>
        <w:t>ի հրավերի</w:t>
      </w:r>
    </w:p>
    <w:p w:rsidR="00071D1C" w:rsidRPr="00AE2768" w:rsidRDefault="00071D1C" w:rsidP="00EF3662">
      <w:pPr>
        <w:jc w:val="right"/>
        <w:rPr>
          <w:rFonts w:ascii="GHEA Grapalat" w:hAnsi="GHEA Grapalat"/>
          <w:i/>
          <w:sz w:val="20"/>
          <w:lang w:val="hy-AM"/>
        </w:rPr>
      </w:pPr>
    </w:p>
    <w:p w:rsidR="00071D1C" w:rsidRPr="00AE2768" w:rsidRDefault="00071D1C" w:rsidP="00EF3662">
      <w:pPr>
        <w:tabs>
          <w:tab w:val="left" w:pos="2268"/>
        </w:tabs>
        <w:ind w:left="-284" w:firstLine="284"/>
        <w:jc w:val="right"/>
        <w:rPr>
          <w:rFonts w:ascii="GHEA Grapalat" w:hAnsi="GHEA Grapalat"/>
          <w:lang w:val="hy-AM"/>
        </w:rPr>
      </w:pPr>
    </w:p>
    <w:p w:rsidR="00071D1C" w:rsidRPr="00AE2768" w:rsidRDefault="00071D1C" w:rsidP="00EF3662">
      <w:pPr>
        <w:ind w:left="-142" w:firstLine="142"/>
        <w:jc w:val="center"/>
        <w:rPr>
          <w:rFonts w:ascii="GHEA Grapalat" w:hAnsi="GHEA Grapalat"/>
          <w:b/>
          <w:sz w:val="22"/>
          <w:lang w:val="hy-AM"/>
        </w:rPr>
      </w:pPr>
      <w:r w:rsidRPr="00AE2768">
        <w:rPr>
          <w:rFonts w:ascii="GHEA Grapalat" w:hAnsi="GHEA Grapalat" w:cs="Sylfaen"/>
          <w:b/>
          <w:sz w:val="22"/>
          <w:lang w:val="hy-AM"/>
        </w:rPr>
        <w:t>ՊԵՏՈՒԹՅԱՆ</w:t>
      </w:r>
      <w:r w:rsidRPr="00AE2768">
        <w:rPr>
          <w:rFonts w:ascii="GHEA Grapalat" w:hAnsi="GHEA Grapalat" w:cs="Times Armenian"/>
          <w:b/>
          <w:sz w:val="22"/>
          <w:lang w:val="hy-AM"/>
        </w:rPr>
        <w:t xml:space="preserve">  </w:t>
      </w:r>
      <w:r w:rsidRPr="00AE2768">
        <w:rPr>
          <w:rFonts w:ascii="GHEA Grapalat" w:hAnsi="GHEA Grapalat" w:cs="Sylfaen"/>
          <w:b/>
          <w:sz w:val="22"/>
          <w:lang w:val="hy-AM"/>
        </w:rPr>
        <w:t>ԿԱՐԻՔՆԵՐԻ</w:t>
      </w:r>
      <w:r w:rsidRPr="00AE2768">
        <w:rPr>
          <w:rFonts w:ascii="GHEA Grapalat" w:hAnsi="GHEA Grapalat" w:cs="Times Armenian"/>
          <w:b/>
          <w:sz w:val="22"/>
          <w:lang w:val="hy-AM"/>
        </w:rPr>
        <w:t xml:space="preserve"> </w:t>
      </w:r>
      <w:r w:rsidRPr="00AE2768">
        <w:rPr>
          <w:rFonts w:ascii="GHEA Grapalat" w:hAnsi="GHEA Grapalat" w:cs="Sylfaen"/>
          <w:b/>
          <w:sz w:val="22"/>
          <w:lang w:val="hy-AM"/>
        </w:rPr>
        <w:t>ՀԱՄԱՐ ԱՊՐԱՆՔԻ ՄԱՏԱԿԱՐԱՐՄԱՆ</w:t>
      </w:r>
    </w:p>
    <w:p w:rsidR="00071D1C" w:rsidRPr="00AE2768" w:rsidRDefault="00071D1C" w:rsidP="00EF3662">
      <w:pPr>
        <w:ind w:left="-142" w:firstLine="142"/>
        <w:jc w:val="center"/>
        <w:rPr>
          <w:rFonts w:ascii="GHEA Grapalat" w:hAnsi="GHEA Grapalat" w:cs="Times Armenian"/>
          <w:b/>
          <w:lang w:val="hy-AM"/>
        </w:rPr>
      </w:pPr>
      <w:r w:rsidRPr="00AE2768">
        <w:rPr>
          <w:rFonts w:ascii="GHEA Grapalat" w:hAnsi="GHEA Grapalat" w:cs="Sylfaen"/>
          <w:b/>
          <w:sz w:val="22"/>
          <w:lang w:val="hy-AM"/>
        </w:rPr>
        <w:t>ՊԱՅՄԱՆԱԳԻՐ</w:t>
      </w:r>
      <w:r w:rsidRPr="00AE2768">
        <w:rPr>
          <w:rFonts w:ascii="GHEA Grapalat" w:hAnsi="GHEA Grapalat" w:cs="Times Armenian"/>
          <w:b/>
          <w:sz w:val="22"/>
          <w:lang w:val="hy-AM"/>
        </w:rPr>
        <w:t xml:space="preserve">   </w:t>
      </w:r>
    </w:p>
    <w:p w:rsidR="00071D1C" w:rsidRPr="00AE2768" w:rsidRDefault="00071D1C" w:rsidP="00EF3662">
      <w:pPr>
        <w:ind w:left="-142" w:firstLine="142"/>
        <w:jc w:val="center"/>
        <w:rPr>
          <w:rFonts w:ascii="GHEA Grapalat" w:hAnsi="GHEA Grapalat"/>
          <w:b/>
          <w:u w:val="single"/>
          <w:lang w:val="hy-AM"/>
        </w:rPr>
      </w:pPr>
      <w:r w:rsidRPr="00AE2768">
        <w:rPr>
          <w:rFonts w:ascii="GHEA Grapalat" w:hAnsi="GHEA Grapalat"/>
          <w:b/>
          <w:lang w:val="hy-AM"/>
        </w:rPr>
        <w:t xml:space="preserve">N </w:t>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r w:rsidRPr="00AE2768">
        <w:rPr>
          <w:rFonts w:ascii="GHEA Grapalat" w:hAnsi="GHEA Grapalat"/>
          <w:b/>
          <w:u w:val="single"/>
          <w:lang w:val="hy-AM"/>
        </w:rPr>
        <w:tab/>
      </w:r>
    </w:p>
    <w:p w:rsidR="00071D1C" w:rsidRPr="00AE2768" w:rsidRDefault="00071D1C" w:rsidP="00EF3662">
      <w:pPr>
        <w:jc w:val="center"/>
        <w:rPr>
          <w:rFonts w:ascii="GHEA Grapalat" w:hAnsi="GHEA Grapalat" w:cs="Sylfaen"/>
          <w:sz w:val="20"/>
          <w:lang w:val="hy-AM"/>
        </w:rPr>
      </w:pPr>
    </w:p>
    <w:p w:rsidR="00071D1C" w:rsidRPr="00AE2768" w:rsidRDefault="00071D1C" w:rsidP="00EF3662">
      <w:pPr>
        <w:tabs>
          <w:tab w:val="left" w:pos="720"/>
          <w:tab w:val="left" w:pos="1440"/>
          <w:tab w:val="left" w:pos="8865"/>
        </w:tabs>
        <w:jc w:val="both"/>
        <w:rPr>
          <w:rFonts w:ascii="GHEA Grapalat" w:hAnsi="GHEA Grapalat" w:cs="Sylfaen"/>
          <w:sz w:val="20"/>
          <w:lang w:val="hy-AM"/>
        </w:rPr>
      </w:pPr>
      <w:r w:rsidRPr="00AE2768">
        <w:rPr>
          <w:rFonts w:ascii="GHEA Grapalat" w:hAnsi="GHEA Grapalat" w:cs="Sylfaen"/>
          <w:sz w:val="20"/>
          <w:lang w:val="hy-AM"/>
        </w:rPr>
        <w:tab/>
        <w:t xml:space="preserve">         ք. </w:t>
      </w:r>
      <w:r w:rsidRPr="00AE2768">
        <w:rPr>
          <w:rFonts w:ascii="GHEA Grapalat" w:hAnsi="GHEA Grapalat" w:cs="Sylfaen"/>
          <w:sz w:val="20"/>
          <w:u w:val="single"/>
          <w:lang w:val="hy-AM"/>
        </w:rPr>
        <w:t xml:space="preserve">           </w:t>
      </w:r>
      <w:r w:rsidRPr="00AE2768">
        <w:rPr>
          <w:rFonts w:ascii="GHEA Grapalat" w:hAnsi="GHEA Grapalat" w:cs="Sylfaen"/>
          <w:sz w:val="20"/>
          <w:lang w:val="hy-AM"/>
        </w:rPr>
        <w:t xml:space="preserve">                                                                                          </w:t>
      </w:r>
      <w:r w:rsidRPr="00AE2768">
        <w:rPr>
          <w:rFonts w:ascii="GHEA Grapalat" w:hAnsi="GHEA Grapalat"/>
          <w:lang w:val="hy-AM"/>
        </w:rPr>
        <w:t>«</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u w:val="single"/>
          <w:lang w:val="hy-AM"/>
        </w:rPr>
        <w:t xml:space="preserve">          </w:t>
      </w:r>
      <w:r w:rsidRPr="00AE2768">
        <w:rPr>
          <w:rFonts w:ascii="GHEA Grapalat" w:hAnsi="GHEA Grapalat"/>
          <w:lang w:val="hy-AM"/>
        </w:rPr>
        <w:t xml:space="preserve"> </w:t>
      </w:r>
      <w:r w:rsidRPr="00AE2768">
        <w:rPr>
          <w:rFonts w:ascii="GHEA Grapalat" w:hAnsi="GHEA Grapalat" w:cs="Sylfaen"/>
          <w:sz w:val="20"/>
          <w:lang w:val="hy-AM"/>
        </w:rPr>
        <w:t>20   թ.</w:t>
      </w:r>
    </w:p>
    <w:p w:rsidR="00071D1C" w:rsidRPr="00AE2768" w:rsidRDefault="00071D1C" w:rsidP="00EF3662">
      <w:pPr>
        <w:tabs>
          <w:tab w:val="left" w:pos="720"/>
          <w:tab w:val="left" w:pos="1440"/>
          <w:tab w:val="left" w:pos="8865"/>
        </w:tabs>
        <w:jc w:val="both"/>
        <w:rPr>
          <w:rFonts w:ascii="GHEA Grapalat" w:hAnsi="GHEA Grapalat" w:cs="Sylfaen"/>
          <w:sz w:val="20"/>
          <w:lang w:val="hy-AM"/>
        </w:rPr>
      </w:pPr>
    </w:p>
    <w:p w:rsidR="00071D1C" w:rsidRPr="00AE2768" w:rsidRDefault="00866C4F" w:rsidP="00EF3662">
      <w:pPr>
        <w:ind w:firstLine="720"/>
        <w:jc w:val="both"/>
        <w:rPr>
          <w:rFonts w:ascii="GHEA Grapalat" w:hAnsi="GHEA Grapalat"/>
          <w:sz w:val="20"/>
          <w:lang w:val="hy-AM"/>
        </w:rPr>
      </w:pPr>
      <w:r w:rsidRPr="00866C4F">
        <w:rPr>
          <w:rFonts w:ascii="GHEA Grapalat" w:hAnsi="GHEA Grapalat"/>
          <w:sz w:val="20"/>
          <w:szCs w:val="20"/>
          <w:u w:val="single"/>
          <w:lang w:val="hy-AM"/>
        </w:rPr>
        <w:t>Քասախի «Արուսյակ» մանկապարտեզ ՀՈԱԿ</w:t>
      </w:r>
      <w:r w:rsidRPr="00866C4F">
        <w:rPr>
          <w:rFonts w:ascii="GHEA Grapalat" w:hAnsi="GHEA Grapalat"/>
          <w:u w:val="single"/>
          <w:lang w:val="hy-AM"/>
        </w:rPr>
        <w:t>-</w:t>
      </w:r>
      <w:r w:rsidR="00071D1C" w:rsidRPr="00AE2768">
        <w:rPr>
          <w:rFonts w:ascii="GHEA Grapalat" w:hAnsi="GHEA Grapalat"/>
          <w:sz w:val="20"/>
          <w:lang w:val="hy-AM"/>
        </w:rPr>
        <w:t>-ը ի դեմս _____</w:t>
      </w:r>
      <w:r w:rsidR="00071D1C" w:rsidRPr="00AE2768">
        <w:rPr>
          <w:rFonts w:ascii="GHEA Grapalat" w:hAnsi="GHEA Grapalat"/>
          <w:sz w:val="20"/>
          <w:u w:val="single"/>
          <w:lang w:val="hy-AM"/>
        </w:rPr>
        <w:t xml:space="preserve">                     </w:t>
      </w:r>
      <w:r w:rsidR="00071D1C" w:rsidRPr="00AE2768">
        <w:rPr>
          <w:rFonts w:ascii="GHEA Grapalat" w:hAnsi="GHEA Grapalat"/>
          <w:sz w:val="20"/>
          <w:lang w:val="hy-AM"/>
        </w:rPr>
        <w:t>-ի, որը գործում է</w:t>
      </w:r>
      <w:r w:rsidR="00071D1C" w:rsidRPr="00AE2768">
        <w:rPr>
          <w:rFonts w:ascii="GHEA Grapalat" w:hAnsi="GHEA Grapalat"/>
          <w:sz w:val="20"/>
          <w:u w:val="single"/>
          <w:lang w:val="hy-AM"/>
        </w:rPr>
        <w:t xml:space="preserve">                                    </w:t>
      </w:r>
      <w:r w:rsidRPr="00ED75FE">
        <w:rPr>
          <w:rFonts w:ascii="GHEA Grapalat" w:hAnsi="GHEA Grapalat"/>
          <w:sz w:val="20"/>
          <w:u w:val="single"/>
          <w:lang w:val="hy-AM"/>
        </w:rPr>
        <w:t>կազմակերպության</w:t>
      </w:r>
      <w:r w:rsidR="00ED75FE" w:rsidRPr="00ED75FE">
        <w:rPr>
          <w:rFonts w:ascii="GHEA Grapalat" w:hAnsi="GHEA Grapalat"/>
          <w:sz w:val="20"/>
          <w:u w:val="single"/>
          <w:lang w:val="hy-AM"/>
        </w:rPr>
        <w:t xml:space="preserve"> </w:t>
      </w:r>
      <w:r w:rsidR="00071D1C" w:rsidRPr="00AE2768">
        <w:rPr>
          <w:rFonts w:ascii="GHEA Grapalat" w:hAnsi="GHEA Grapalat"/>
          <w:sz w:val="20"/>
          <w:lang w:val="hy-AM"/>
        </w:rPr>
        <w:t xml:space="preserve">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Գնորդ</w:t>
      </w:r>
      <w:r w:rsidR="00071D1C" w:rsidRPr="00AE2768">
        <w:rPr>
          <w:rFonts w:ascii="GHEA Grapalat" w:hAnsi="GHEA Grapalat"/>
          <w:lang w:val="hy-AM"/>
        </w:rPr>
        <w:t>»</w:t>
      </w:r>
      <w:r w:rsidR="00071D1C" w:rsidRPr="00AE2768">
        <w:rPr>
          <w:rFonts w:ascii="GHEA Grapalat" w:hAnsi="GHEA Grapalat"/>
          <w:sz w:val="20"/>
          <w:lang w:val="hy-AM"/>
        </w:rPr>
        <w:t xml:space="preserve">, մի կողմից,  և __________________-ը, ի դեմս տնօրեն _____________________-ի, որը գործում է </w:t>
      </w:r>
      <w:r w:rsidR="00071D1C" w:rsidRPr="00AE2768">
        <w:rPr>
          <w:rFonts w:ascii="GHEA Grapalat" w:hAnsi="GHEA Grapalat"/>
          <w:sz w:val="20"/>
          <w:u w:val="single"/>
          <w:lang w:val="hy-AM"/>
        </w:rPr>
        <w:t xml:space="preserve">                       </w:t>
      </w:r>
      <w:r w:rsidR="00071D1C" w:rsidRPr="00AE2768">
        <w:rPr>
          <w:rFonts w:ascii="GHEA Grapalat" w:hAnsi="GHEA Grapalat"/>
          <w:sz w:val="20"/>
          <w:lang w:val="hy-AM"/>
        </w:rPr>
        <w:t xml:space="preserve">-ի կանոնադրության հիման վրա, այսուհետ </w:t>
      </w:r>
      <w:r w:rsidR="00071D1C" w:rsidRPr="00AE2768">
        <w:rPr>
          <w:rFonts w:ascii="GHEA Grapalat" w:hAnsi="GHEA Grapalat"/>
          <w:lang w:val="hy-AM"/>
        </w:rPr>
        <w:t>«</w:t>
      </w:r>
      <w:r w:rsidR="00071D1C" w:rsidRPr="00AE2768">
        <w:rPr>
          <w:rFonts w:ascii="GHEA Grapalat" w:hAnsi="GHEA Grapalat"/>
          <w:sz w:val="20"/>
          <w:lang w:val="hy-AM"/>
        </w:rPr>
        <w:t>Վաճառող</w:t>
      </w:r>
      <w:r w:rsidR="00071D1C" w:rsidRPr="00AE2768">
        <w:rPr>
          <w:rFonts w:ascii="GHEA Grapalat" w:hAnsi="GHEA Grapalat"/>
          <w:lang w:val="hy-AM"/>
        </w:rPr>
        <w:t>»</w:t>
      </w:r>
      <w:r w:rsidR="00071D1C" w:rsidRPr="00AE2768">
        <w:rPr>
          <w:rFonts w:ascii="GHEA Grapalat" w:hAnsi="GHEA Grapalat"/>
          <w:sz w:val="20"/>
          <w:lang w:val="hy-AM"/>
        </w:rPr>
        <w:t xml:space="preserve"> մյուս կողմից, կնքեցին սույն պայմանագիրը հետևյալի մասին։</w:t>
      </w:r>
    </w:p>
    <w:p w:rsidR="00071D1C" w:rsidRPr="00AE2768" w:rsidRDefault="00071D1C" w:rsidP="00EF3662">
      <w:pPr>
        <w:ind w:firstLine="709"/>
        <w:jc w:val="both"/>
        <w:rPr>
          <w:rFonts w:ascii="GHEA Grapalat" w:hAnsi="GHEA Grapalat"/>
          <w:b/>
          <w:sz w:val="20"/>
          <w:lang w:val="hy-AM"/>
        </w:rPr>
      </w:pPr>
    </w:p>
    <w:p w:rsidR="00071D1C" w:rsidRPr="00AE2768" w:rsidRDefault="00071D1C" w:rsidP="00EF3662">
      <w:pPr>
        <w:ind w:firstLine="709"/>
        <w:jc w:val="center"/>
        <w:rPr>
          <w:rFonts w:ascii="GHEA Grapalat" w:hAnsi="GHEA Grapalat" w:cs="Times Armenian"/>
          <w:b/>
          <w:sz w:val="20"/>
          <w:lang w:val="hy-AM"/>
        </w:rPr>
      </w:pPr>
      <w:r w:rsidRPr="00AE2768">
        <w:rPr>
          <w:rFonts w:ascii="GHEA Grapalat" w:hAnsi="GHEA Grapalat"/>
          <w:b/>
          <w:sz w:val="20"/>
          <w:lang w:val="hy-AM"/>
        </w:rPr>
        <w:t xml:space="preserve">1. </w:t>
      </w:r>
      <w:r w:rsidRPr="00AE2768">
        <w:rPr>
          <w:rFonts w:ascii="GHEA Grapalat" w:hAnsi="GHEA Grapalat" w:cs="Sylfaen"/>
          <w:b/>
          <w:sz w:val="20"/>
          <w:lang w:val="hy-AM"/>
        </w:rPr>
        <w:t>ՊԱՅՄԱՆԱԳՐԻ</w:t>
      </w:r>
      <w:r w:rsidRPr="00AE2768">
        <w:rPr>
          <w:rFonts w:ascii="GHEA Grapalat" w:hAnsi="GHEA Grapalat" w:cs="Times Armenian"/>
          <w:b/>
          <w:sz w:val="20"/>
          <w:lang w:val="hy-AM"/>
        </w:rPr>
        <w:t xml:space="preserve"> </w:t>
      </w:r>
      <w:r w:rsidRPr="00AE2768">
        <w:rPr>
          <w:rFonts w:ascii="GHEA Grapalat" w:hAnsi="GHEA Grapalat" w:cs="Sylfaen"/>
          <w:b/>
          <w:sz w:val="20"/>
          <w:lang w:val="hy-AM"/>
        </w:rPr>
        <w:t>ԱՌԱՐԿԱՆ</w:t>
      </w:r>
    </w:p>
    <w:p w:rsidR="00071D1C" w:rsidRPr="00AE2768" w:rsidRDefault="00071D1C" w:rsidP="00EF3662">
      <w:pPr>
        <w:ind w:firstLine="709"/>
        <w:jc w:val="center"/>
        <w:rPr>
          <w:rFonts w:ascii="GHEA Grapalat" w:hAnsi="GHEA Grapalat" w:cs="Times Armenian"/>
          <w:b/>
          <w:sz w:val="20"/>
          <w:lang w:val="hy-AM"/>
        </w:rPr>
      </w:pPr>
    </w:p>
    <w:p w:rsidR="00071D1C" w:rsidRPr="00AE2768" w:rsidRDefault="00071D1C" w:rsidP="00EF3662">
      <w:pPr>
        <w:ind w:firstLine="709"/>
        <w:jc w:val="both"/>
        <w:rPr>
          <w:rFonts w:ascii="GHEA Grapalat" w:hAnsi="GHEA Grapalat" w:cs="Times Armenian"/>
          <w:sz w:val="20"/>
          <w:lang w:val="hy-AM"/>
        </w:rPr>
      </w:pPr>
      <w:r w:rsidRPr="00AE2768">
        <w:rPr>
          <w:rFonts w:ascii="GHEA Grapalat" w:hAnsi="GHEA Grapalat"/>
          <w:sz w:val="20"/>
          <w:lang w:val="hy-AM"/>
        </w:rPr>
        <w:t xml:space="preserve">1.1. </w:t>
      </w:r>
      <w:r w:rsidRPr="00AE2768">
        <w:rPr>
          <w:rFonts w:ascii="GHEA Grapalat" w:hAnsi="GHEA Grapalat" w:cs="Sylfaen"/>
          <w:sz w:val="20"/>
          <w:lang w:val="hy-AM"/>
        </w:rPr>
        <w:t>Վաճառողը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սույն</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րով (այսուհետ</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պայմանա</w:t>
      </w:r>
      <w:r w:rsidRPr="00AE2768">
        <w:rPr>
          <w:rFonts w:ascii="GHEA Grapalat" w:hAnsi="GHEA Grapalat" w:cs="Times Armenian"/>
          <w:sz w:val="20"/>
          <w:lang w:val="hy-AM"/>
        </w:rPr>
        <w:t>գ</w:t>
      </w:r>
      <w:r w:rsidRPr="00AE2768">
        <w:rPr>
          <w:rFonts w:ascii="GHEA Grapalat" w:hAnsi="GHEA Grapalat" w:cs="Sylfaen"/>
          <w:sz w:val="20"/>
          <w:lang w:val="hy-AM"/>
        </w:rPr>
        <w:t>իր) սահմանված</w:t>
      </w:r>
      <w:r w:rsidRPr="00AE2768">
        <w:rPr>
          <w:rFonts w:ascii="GHEA Grapalat" w:hAnsi="GHEA Grapalat" w:cs="Times Armenian"/>
          <w:sz w:val="20"/>
          <w:lang w:val="hy-AM"/>
        </w:rPr>
        <w:t xml:space="preserve">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 </w:t>
      </w:r>
      <w:r w:rsidRPr="00AE2768">
        <w:rPr>
          <w:rFonts w:ascii="GHEA Grapalat" w:hAnsi="GHEA Grapalat" w:cs="Sylfaen"/>
          <w:sz w:val="20"/>
          <w:lang w:val="hy-AM"/>
        </w:rPr>
        <w:t>Գնորդին</w:t>
      </w:r>
      <w:r w:rsidRPr="00AE2768">
        <w:rPr>
          <w:rFonts w:ascii="GHEA Grapalat" w:hAnsi="GHEA Grapalat" w:cs="Times Armenian"/>
          <w:sz w:val="20"/>
          <w:lang w:val="hy-AM"/>
        </w:rPr>
        <w:t xml:space="preserve"> </w:t>
      </w:r>
      <w:r w:rsidRPr="00AE2768">
        <w:rPr>
          <w:rFonts w:ascii="GHEA Grapalat" w:hAnsi="GHEA Grapalat" w:cs="Sylfaen"/>
          <w:sz w:val="20"/>
          <w:lang w:val="hy-AM"/>
        </w:rPr>
        <w:t>մատակարարել</w:t>
      </w:r>
      <w:r w:rsidRPr="00AE2768">
        <w:rPr>
          <w:rFonts w:ascii="GHEA Grapalat" w:hAnsi="GHEA Grapalat" w:cs="Times Armenian"/>
          <w:sz w:val="20"/>
          <w:lang w:val="hy-AM"/>
        </w:rPr>
        <w:t xml:space="preserve"> պ</w:t>
      </w:r>
      <w:r w:rsidRPr="00AE2768">
        <w:rPr>
          <w:rFonts w:ascii="GHEA Grapalat" w:hAnsi="GHEA Grapalat" w:cs="Sylfaen"/>
          <w:sz w:val="20"/>
          <w:lang w:val="hy-AM"/>
        </w:rPr>
        <w:t>այմանա</w:t>
      </w:r>
      <w:r w:rsidRPr="00AE2768">
        <w:rPr>
          <w:rFonts w:ascii="GHEA Grapalat" w:hAnsi="GHEA Grapalat"/>
          <w:sz w:val="20"/>
          <w:lang w:val="hy-AM"/>
        </w:rPr>
        <w:t>գ</w:t>
      </w:r>
      <w:r w:rsidRPr="00AE2768">
        <w:rPr>
          <w:rFonts w:ascii="GHEA Grapalat" w:hAnsi="GHEA Grapalat" w:cs="Sylfaen"/>
          <w:sz w:val="20"/>
          <w:lang w:val="hy-AM"/>
        </w:rPr>
        <w:t>րի</w:t>
      </w:r>
      <w:r w:rsidRPr="00AE2768">
        <w:rPr>
          <w:rFonts w:ascii="GHEA Grapalat" w:hAnsi="GHEA Grapalat" w:cs="Times Armenian"/>
          <w:sz w:val="20"/>
          <w:lang w:val="hy-AM"/>
        </w:rPr>
        <w:t xml:space="preserve"> N 1 </w:t>
      </w:r>
      <w:r w:rsidRPr="00AE2768">
        <w:rPr>
          <w:rFonts w:ascii="GHEA Grapalat" w:hAnsi="GHEA Grapalat" w:cs="Sylfaen"/>
          <w:sz w:val="20"/>
          <w:lang w:val="hy-AM"/>
        </w:rPr>
        <w:t>հավելվածով`</w:t>
      </w:r>
      <w:r w:rsidRPr="00AE2768">
        <w:rPr>
          <w:rFonts w:ascii="GHEA Grapalat" w:hAnsi="GHEA Grapalat" w:cs="Times Armenian"/>
          <w:sz w:val="20"/>
          <w:lang w:val="hy-AM"/>
        </w:rPr>
        <w:t xml:space="preserve"> </w:t>
      </w:r>
      <w:r w:rsidRPr="00AE2768">
        <w:rPr>
          <w:rFonts w:ascii="GHEA Grapalat" w:hAnsi="GHEA Grapalat" w:cs="Sylfaen"/>
          <w:sz w:val="20"/>
          <w:lang w:val="hy-AM"/>
        </w:rPr>
        <w:t>Տեխնիկական</w:t>
      </w:r>
      <w:r w:rsidRPr="00AE2768">
        <w:rPr>
          <w:rFonts w:ascii="GHEA Grapalat" w:hAnsi="GHEA Grapalat" w:cs="Times Armenian"/>
          <w:sz w:val="20"/>
          <w:lang w:val="hy-AM"/>
        </w:rPr>
        <w:t xml:space="preserve"> </w:t>
      </w:r>
      <w:r w:rsidRPr="00AE2768">
        <w:rPr>
          <w:rFonts w:ascii="GHEA Grapalat" w:hAnsi="GHEA Grapalat" w:cs="Sylfaen"/>
          <w:sz w:val="20"/>
          <w:lang w:val="hy-AM"/>
        </w:rPr>
        <w:t>բնութա</w:t>
      </w:r>
      <w:r w:rsidRPr="00AE2768">
        <w:rPr>
          <w:rFonts w:ascii="GHEA Grapalat" w:hAnsi="GHEA Grapalat" w:cs="Times Armenian"/>
          <w:sz w:val="20"/>
          <w:lang w:val="hy-AM"/>
        </w:rPr>
        <w:t>գի</w:t>
      </w:r>
      <w:r w:rsidRPr="00AE2768">
        <w:rPr>
          <w:rFonts w:ascii="GHEA Grapalat" w:hAnsi="GHEA Grapalat" w:cs="Sylfaen"/>
          <w:sz w:val="20"/>
          <w:lang w:val="hy-AM"/>
        </w:rPr>
        <w:t>ր-գնման-ժամանակացուցով նախատեսված</w:t>
      </w:r>
      <w:r w:rsidRPr="00AE2768">
        <w:rPr>
          <w:rFonts w:ascii="GHEA Grapalat" w:hAnsi="GHEA Grapalat" w:cs="Times Armenian"/>
          <w:sz w:val="20"/>
          <w:lang w:val="hy-AM"/>
        </w:rPr>
        <w:t xml:space="preserve"> ապրանքը (այսուհետ` ապրանք), </w:t>
      </w:r>
      <w:r w:rsidRPr="00AE2768">
        <w:rPr>
          <w:rFonts w:ascii="GHEA Grapalat" w:hAnsi="GHEA Grapalat" w:cs="Sylfaen"/>
          <w:sz w:val="20"/>
          <w:lang w:val="hy-AM"/>
        </w:rPr>
        <w:t>իսկ</w:t>
      </w:r>
      <w:r w:rsidRPr="00AE2768">
        <w:rPr>
          <w:rFonts w:ascii="GHEA Grapalat" w:hAnsi="GHEA Grapalat" w:cs="Times Armenian"/>
          <w:sz w:val="20"/>
          <w:lang w:val="hy-AM"/>
        </w:rPr>
        <w:t xml:space="preserve"> </w:t>
      </w:r>
      <w:r w:rsidRPr="00AE2768">
        <w:rPr>
          <w:rFonts w:ascii="GHEA Grapalat" w:hAnsi="GHEA Grapalat" w:cs="Sylfaen"/>
          <w:sz w:val="20"/>
          <w:lang w:val="hy-AM"/>
        </w:rPr>
        <w:t>Գնորդը</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պարտավորվում</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ընդունել</w:t>
      </w:r>
      <w:r w:rsidRPr="00AE2768">
        <w:rPr>
          <w:rFonts w:ascii="GHEA Grapalat" w:hAnsi="GHEA Grapalat" w:cs="Times Armenian"/>
          <w:sz w:val="20"/>
          <w:lang w:val="hy-AM"/>
        </w:rPr>
        <w:t xml:space="preserve"> ա</w:t>
      </w:r>
      <w:r w:rsidRPr="00AE2768">
        <w:rPr>
          <w:rFonts w:ascii="GHEA Grapalat" w:hAnsi="GHEA Grapalat" w:cs="Sylfaen"/>
          <w:sz w:val="20"/>
          <w:lang w:val="hy-AM"/>
        </w:rPr>
        <w:t>պրանքը</w:t>
      </w:r>
      <w:r w:rsidRPr="00AE2768">
        <w:rPr>
          <w:rFonts w:ascii="GHEA Grapalat" w:hAnsi="GHEA Grapalat" w:cs="Times Armenian"/>
          <w:sz w:val="20"/>
          <w:lang w:val="hy-AM"/>
        </w:rPr>
        <w:t xml:space="preserve"> </w:t>
      </w:r>
      <w:r w:rsidRPr="00AE2768">
        <w:rPr>
          <w:rFonts w:ascii="GHEA Grapalat" w:hAnsi="GHEA Grapalat" w:cs="Sylfaen"/>
          <w:sz w:val="20"/>
          <w:lang w:val="hy-AM"/>
        </w:rPr>
        <w:t>և</w:t>
      </w:r>
      <w:r w:rsidRPr="00AE2768">
        <w:rPr>
          <w:rFonts w:ascii="GHEA Grapalat" w:hAnsi="GHEA Grapalat" w:cs="Times Armenian"/>
          <w:sz w:val="20"/>
          <w:lang w:val="hy-AM"/>
        </w:rPr>
        <w:t xml:space="preserve"> </w:t>
      </w:r>
      <w:r w:rsidRPr="00AE2768">
        <w:rPr>
          <w:rFonts w:ascii="GHEA Grapalat" w:hAnsi="GHEA Grapalat" w:cs="Sylfaen"/>
          <w:sz w:val="20"/>
          <w:lang w:val="hy-AM"/>
        </w:rPr>
        <w:t>վճարել</w:t>
      </w:r>
      <w:r w:rsidRPr="00AE2768">
        <w:rPr>
          <w:rFonts w:ascii="GHEA Grapalat" w:hAnsi="GHEA Grapalat" w:cs="Times Armenian"/>
          <w:sz w:val="20"/>
          <w:lang w:val="hy-AM"/>
        </w:rPr>
        <w:t xml:space="preserve"> </w:t>
      </w:r>
      <w:r w:rsidRPr="00AE2768">
        <w:rPr>
          <w:rFonts w:ascii="GHEA Grapalat" w:hAnsi="GHEA Grapalat" w:cs="Sylfaen"/>
          <w:sz w:val="20"/>
          <w:lang w:val="hy-AM"/>
        </w:rPr>
        <w:t>դրա</w:t>
      </w:r>
      <w:r w:rsidRPr="00AE2768">
        <w:rPr>
          <w:rFonts w:ascii="GHEA Grapalat" w:hAnsi="GHEA Grapalat" w:cs="Times Armenian"/>
          <w:sz w:val="20"/>
          <w:lang w:val="hy-AM"/>
        </w:rPr>
        <w:t xml:space="preserve"> </w:t>
      </w:r>
      <w:r w:rsidRPr="00AE2768">
        <w:rPr>
          <w:rFonts w:ascii="GHEA Grapalat" w:hAnsi="GHEA Grapalat" w:cs="Sylfaen"/>
          <w:sz w:val="20"/>
          <w:lang w:val="hy-AM"/>
        </w:rPr>
        <w:t>համար</w:t>
      </w:r>
      <w:r w:rsidRPr="00AE2768">
        <w:rPr>
          <w:rFonts w:ascii="GHEA Grapalat" w:hAnsi="GHEA Grapalat" w:cs="Times Armenian"/>
          <w:sz w:val="20"/>
          <w:lang w:val="hy-AM"/>
        </w:rPr>
        <w:t xml:space="preserve">։ </w:t>
      </w:r>
    </w:p>
    <w:p w:rsidR="00071D1C" w:rsidRPr="00AE2768" w:rsidRDefault="00071D1C" w:rsidP="00EF3662">
      <w:pPr>
        <w:ind w:firstLine="709"/>
        <w:jc w:val="both"/>
        <w:rPr>
          <w:rFonts w:ascii="GHEA Grapalat" w:hAnsi="GHEA Grapalat" w:cs="Times Armenian"/>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sz w:val="20"/>
          <w:lang w:val="hy-AM"/>
        </w:rPr>
        <w:tab/>
      </w:r>
      <w:r w:rsidRPr="00AE2768">
        <w:rPr>
          <w:rFonts w:ascii="GHEA Grapalat" w:hAnsi="GHEA Grapalat"/>
          <w:b/>
          <w:sz w:val="20"/>
          <w:lang w:val="hy-AM"/>
        </w:rPr>
        <w:t>2. ԿՈՂՄԵՐԻ ԻՐԱՎՈՒՆՔՆԵՐԸ ԵՎ ՊԱՐՏԱԿԱՆՈՒԹՅՈՒՆՆԵՐԸ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2.1 Գնորդն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546130" w:rsidRPr="00546130">
        <w:rPr>
          <w:rFonts w:ascii="GHEA Grapalat" w:hAnsi="GHEA Grapalat"/>
          <w:sz w:val="20"/>
          <w:u w:val="single"/>
          <w:lang w:val="hy-AM"/>
        </w:rPr>
        <w:t>5</w:t>
      </w:r>
      <w:r w:rsidRPr="00AE2768">
        <w:rPr>
          <w:rFonts w:ascii="GHEA Grapalat" w:hAnsi="GHEA Grapalat"/>
          <w:sz w:val="20"/>
          <w:lang w:val="hy-AM"/>
        </w:rPr>
        <w:t xml:space="preserve"> օրից ավելի: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հատուցելու ապրանքի անպատշաճ որակի լինելու պատճառով իր կատարած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2.1.3 Եթե հանձնվել է պայմանագրով որոշվածից պակաս քանակի ապրանք, ապա`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պահանջել լրացնելու ապրանքի պակաս հանձնված քանակը,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2.1.4 Եթե հանձնվել է տեսակի պայմանի խախտմամբ ապրանք,  իր ընտրությամբ`</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A45D0A" w:rsidRPr="00AE2768" w:rsidRDefault="00A45D0A" w:rsidP="00EF3662">
      <w:pPr>
        <w:ind w:firstLine="709"/>
        <w:jc w:val="both"/>
        <w:rPr>
          <w:rFonts w:ascii="GHEA Grapalat" w:hAnsi="GHEA Grapalat"/>
          <w:sz w:val="20"/>
          <w:lang w:val="hy-AM"/>
        </w:rPr>
      </w:pPr>
    </w:p>
    <w:p w:rsidR="00A45D0A" w:rsidRPr="00AE2768" w:rsidRDefault="00A45D0A" w:rsidP="00EF3662">
      <w:pPr>
        <w:ind w:firstLine="709"/>
        <w:jc w:val="both"/>
        <w:rPr>
          <w:rFonts w:ascii="GHEA Grapalat" w:hAnsi="GHEA Grapalat"/>
          <w:sz w:val="20"/>
          <w:lang w:val="hy-AM"/>
        </w:rPr>
      </w:pPr>
    </w:p>
    <w:p w:rsidR="00A45D0A" w:rsidRPr="00AE2768" w:rsidRDefault="00A45D0A" w:rsidP="00A45D0A">
      <w:pPr>
        <w:pStyle w:val="31"/>
        <w:spacing w:line="240" w:lineRule="auto"/>
        <w:ind w:firstLine="0"/>
        <w:rPr>
          <w:rFonts w:ascii="GHEA Grapalat" w:hAnsi="GHEA Grapalat" w:cs="Sylfaen"/>
          <w:i/>
          <w:sz w:val="16"/>
          <w:szCs w:val="16"/>
          <w:lang w:val="hy-AM" w:eastAsia="ru-RU"/>
        </w:rPr>
      </w:pPr>
      <w:r w:rsidRPr="00AE2768">
        <w:rPr>
          <w:rFonts w:ascii="GHEA Grapalat" w:hAnsi="GHEA Grapalat" w:cs="Sylfaen"/>
          <w:i/>
          <w:sz w:val="16"/>
          <w:szCs w:val="16"/>
          <w:lang w:val="hy-AM" w:eastAsia="ru-RU"/>
        </w:rPr>
        <w:t>*</w:t>
      </w:r>
      <w:r w:rsidRPr="00AE2768">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A45D0A" w:rsidRPr="00AE2768" w:rsidRDefault="00A45D0A"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2.1.7.1 Վաճառողի կողմից պայմանագիրը խախտելն էական է համարվում, եթե`</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ab/>
        <w:t xml:space="preserve">բ) ապրանքի մատակարարման ժամկետները խախտվել են </w:t>
      </w:r>
      <w:r w:rsidR="00546130" w:rsidRPr="00546130">
        <w:rPr>
          <w:rFonts w:ascii="GHEA Grapalat" w:hAnsi="GHEA Grapalat"/>
          <w:sz w:val="20"/>
          <w:u w:val="single"/>
          <w:lang w:val="hy-AM"/>
        </w:rPr>
        <w:t>10</w:t>
      </w:r>
      <w:r w:rsidRPr="00AE2768">
        <w:rPr>
          <w:rFonts w:ascii="GHEA Grapalat" w:hAnsi="GHEA Grapalat"/>
          <w:sz w:val="20"/>
          <w:lang w:val="hy-AM"/>
        </w:rPr>
        <w:t xml:space="preserve"> օրից ավելի,</w:t>
      </w:r>
    </w:p>
    <w:p w:rsidR="00071D1C" w:rsidRPr="00AE2768" w:rsidRDefault="00071D1C" w:rsidP="00EF3662">
      <w:pPr>
        <w:tabs>
          <w:tab w:val="left" w:pos="720"/>
        </w:tabs>
        <w:ind w:firstLine="709"/>
        <w:jc w:val="both"/>
        <w:rPr>
          <w:rFonts w:ascii="GHEA Grapalat" w:hAnsi="GHEA Grapalat"/>
          <w:sz w:val="20"/>
          <w:lang w:val="hy-AM"/>
        </w:rPr>
      </w:pPr>
      <w:r w:rsidRPr="00AE2768">
        <w:rPr>
          <w:rFonts w:ascii="GHEA Grapalat" w:hAnsi="GHEA Grapalat"/>
          <w:sz w:val="20"/>
          <w:lang w:val="hy-AM"/>
        </w:rPr>
        <w:t>2.1.8 Զննել ապրանքը և հայտնաբերված թերությունների մասին անհապաղ տեղեկացնել Վաճառողին։</w:t>
      </w:r>
    </w:p>
    <w:p w:rsidR="009123CA" w:rsidRPr="00AE2768" w:rsidRDefault="009123CA" w:rsidP="00EF3662">
      <w:pPr>
        <w:tabs>
          <w:tab w:val="left" w:pos="720"/>
        </w:tabs>
        <w:ind w:firstLine="709"/>
        <w:jc w:val="both"/>
        <w:rPr>
          <w:rFonts w:ascii="GHEA Grapalat" w:hAnsi="GHEA Grapalat"/>
          <w:sz w:val="12"/>
          <w:szCs w:val="12"/>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2.2 Գնորդը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E2768">
        <w:rPr>
          <w:rFonts w:ascii="GHEA Grapalat" w:hAnsi="GHEA Grapalat"/>
          <w:sz w:val="20"/>
          <w:lang w:val="hy-AM"/>
        </w:rPr>
        <w:t>6</w:t>
      </w:r>
      <w:r w:rsidRPr="00AE2768">
        <w:rPr>
          <w:rFonts w:ascii="GHEA Grapalat" w:hAnsi="GHEA Grapalat"/>
          <w:sz w:val="20"/>
          <w:lang w:val="hy-AM"/>
        </w:rPr>
        <w:t>.5 կետով նախատեսված տույժը։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2.2.5 Պայմանագրի 2.3.</w:t>
      </w:r>
      <w:r w:rsidR="00471867" w:rsidRPr="00AE2768">
        <w:rPr>
          <w:rFonts w:ascii="GHEA Grapalat" w:hAnsi="GHEA Grapalat"/>
          <w:sz w:val="20"/>
          <w:lang w:val="hy-AM"/>
        </w:rPr>
        <w:t>3</w:t>
      </w:r>
      <w:r w:rsidRPr="00AE2768">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2.3 Վաճառողն իրավունք ունի`</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2.3.1 Գնորդից պահանջել ընդունելու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ապրանքը: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2.3.2 Գնորդից պահանջել վճարելու պայմանագրով նախատեսված </w:t>
      </w:r>
      <w:r w:rsidRPr="00AE2768">
        <w:rPr>
          <w:rFonts w:ascii="GHEA Grapalat" w:hAnsi="GHEA Grapalat" w:cs="Sylfaen"/>
          <w:sz w:val="20"/>
          <w:lang w:val="hy-AM"/>
        </w:rPr>
        <w:t>կար</w:t>
      </w:r>
      <w:r w:rsidRPr="00AE2768">
        <w:rPr>
          <w:rFonts w:ascii="GHEA Grapalat" w:hAnsi="GHEA Grapalat" w:cs="Times Armenian"/>
          <w:sz w:val="20"/>
          <w:lang w:val="hy-AM"/>
        </w:rPr>
        <w:t>գ</w:t>
      </w:r>
      <w:r w:rsidRPr="00AE2768">
        <w:rPr>
          <w:rFonts w:ascii="GHEA Grapalat" w:hAnsi="GHEA Grapalat" w:cs="Sylfaen"/>
          <w:sz w:val="20"/>
          <w:lang w:val="hy-AM"/>
        </w:rPr>
        <w:t>ով</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r w:rsidRPr="00AE2768">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 xml:space="preserve">3 </w:t>
      </w:r>
      <w:r w:rsidRPr="00AE2768">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3</w:t>
      </w:r>
      <w:r w:rsidRPr="00AE2768">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2.3.</w:t>
      </w:r>
      <w:r w:rsidR="00283F0A" w:rsidRPr="00AE2768">
        <w:rPr>
          <w:rFonts w:ascii="GHEA Grapalat" w:hAnsi="GHEA Grapalat"/>
          <w:sz w:val="20"/>
          <w:lang w:val="hy-AM"/>
        </w:rPr>
        <w:t>4</w:t>
      </w:r>
      <w:r w:rsidRPr="00AE2768">
        <w:rPr>
          <w:rFonts w:ascii="GHEA Grapalat" w:hAnsi="GHEA Grapalat"/>
          <w:sz w:val="20"/>
          <w:lang w:val="hy-AM"/>
        </w:rPr>
        <w:t xml:space="preserve"> Գնորդի համաձայնությամբ վաղաժամկետ մատակարարել ապրանքը։ </w:t>
      </w:r>
    </w:p>
    <w:p w:rsidR="009E45F3" w:rsidRPr="00AE2768" w:rsidRDefault="009E45F3"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2.4 Վաճառողը պարտավոր է`</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 Գնորդին հանձնել ապրանքը` պայմանագրով նախատեսված կարգով, </w:t>
      </w:r>
      <w:r w:rsidRPr="00AE2768">
        <w:rPr>
          <w:rFonts w:ascii="GHEA Grapalat" w:hAnsi="GHEA Grapalat" w:cs="Sylfaen"/>
          <w:sz w:val="20"/>
          <w:lang w:val="hy-AM"/>
        </w:rPr>
        <w:t>ծավալներով,</w:t>
      </w:r>
      <w:r w:rsidRPr="00AE2768">
        <w:rPr>
          <w:rFonts w:ascii="GHEA Grapalat" w:hAnsi="GHEA Grapalat" w:cs="Times Armenian"/>
          <w:sz w:val="20"/>
          <w:lang w:val="hy-AM"/>
        </w:rPr>
        <w:t xml:space="preserve"> ժամկետներում և հասցեով:</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2.4.3 Գնորդին հանձնել երրորդ անձանց իրավունքներից ազատ ապրանք:</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w:t>
      </w:r>
      <w:r w:rsidRPr="00AE2768">
        <w:rPr>
          <w:rFonts w:ascii="GHEA Grapalat" w:hAnsi="GHEA Grapalat"/>
          <w:sz w:val="20"/>
          <w:lang w:val="hy-AM"/>
        </w:rPr>
        <w:lastRenderedPageBreak/>
        <w:t>ապրանքը պատասխանատու պահպանության ընդունելու, այն իրացնելու կամ Վաճառողին վերադարձնելու հետ կապված անհրաժեշտ ծախսերը։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2.4.8 Պայմանագրով նախատեսված դեպքերում վճարել պայմանագրի </w:t>
      </w:r>
      <w:r w:rsidR="00D320A2" w:rsidRPr="00AE2768">
        <w:rPr>
          <w:rFonts w:ascii="GHEA Grapalat" w:hAnsi="GHEA Grapalat"/>
          <w:sz w:val="20"/>
          <w:lang w:val="hy-AM"/>
        </w:rPr>
        <w:t>6</w:t>
      </w:r>
      <w:r w:rsidRPr="00AE2768">
        <w:rPr>
          <w:rFonts w:ascii="GHEA Grapalat" w:hAnsi="GHEA Grapalat"/>
          <w:sz w:val="20"/>
          <w:lang w:val="hy-AM"/>
        </w:rPr>
        <w:t xml:space="preserve">.2 և </w:t>
      </w:r>
      <w:r w:rsidR="00D320A2" w:rsidRPr="00AE2768">
        <w:rPr>
          <w:rFonts w:ascii="GHEA Grapalat" w:hAnsi="GHEA Grapalat"/>
          <w:sz w:val="20"/>
          <w:lang w:val="hy-AM"/>
        </w:rPr>
        <w:t>6</w:t>
      </w:r>
      <w:r w:rsidRPr="00AE2768">
        <w:rPr>
          <w:rFonts w:ascii="GHEA Grapalat" w:hAnsi="GHEA Grapalat"/>
          <w:sz w:val="20"/>
          <w:lang w:val="hy-AM"/>
        </w:rPr>
        <w:t>.</w:t>
      </w:r>
      <w:r w:rsidR="00D320A2" w:rsidRPr="00AE2768">
        <w:rPr>
          <w:rFonts w:ascii="GHEA Grapalat" w:hAnsi="GHEA Grapalat"/>
          <w:sz w:val="20"/>
          <w:lang w:val="hy-AM"/>
        </w:rPr>
        <w:t>3</w:t>
      </w:r>
      <w:r w:rsidRPr="00AE2768">
        <w:rPr>
          <w:rFonts w:ascii="GHEA Grapalat" w:hAnsi="GHEA Grapalat"/>
          <w:sz w:val="20"/>
          <w:lang w:val="hy-AM"/>
        </w:rPr>
        <w:t xml:space="preserve">  կետերով նախատեսված տույժը և տուգանքը։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2.4.9 Գնորդին հանձնել ապրանքի պատկանելիքները և համապատասխան փաստաթղթերը։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2.4.10 Պայմանագրի 2.1.7 կետի համաձայն </w:t>
      </w:r>
      <w:r w:rsidR="00D320A2" w:rsidRPr="00AE2768">
        <w:rPr>
          <w:rFonts w:ascii="GHEA Grapalat" w:hAnsi="GHEA Grapalat"/>
          <w:sz w:val="20"/>
          <w:lang w:val="hy-AM"/>
        </w:rPr>
        <w:t>պ</w:t>
      </w:r>
      <w:r w:rsidRPr="00AE2768">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2.4.11 </w:t>
      </w:r>
      <w:r w:rsidR="00BF4538" w:rsidRPr="00AE2768">
        <w:rPr>
          <w:rFonts w:ascii="GHEA Grapalat" w:hAnsi="GHEA Grapalat"/>
          <w:sz w:val="20"/>
          <w:lang w:val="hy-AM"/>
        </w:rPr>
        <w:t>Որակավորման և պայմանագրի ապահովում ներկայացրած անձը պարտավոր է ապահովումների</w:t>
      </w:r>
      <w:r w:rsidRPr="00AE2768">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E2768" w:rsidRDefault="00071D1C" w:rsidP="00EF3662">
      <w:pPr>
        <w:ind w:firstLine="709"/>
        <w:jc w:val="both"/>
        <w:rPr>
          <w:rFonts w:ascii="GHEA Grapalat" w:hAnsi="GHEA Grapalat"/>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3. ՊԱՅՄԱՆԱԳՐԻ ԳԻՆԸ ԵՎ ՎՃԱՐՄԱՆ ԿԱՐԳԸ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3.1  Պայմանագրի գինը կազմում է ________________ ՀՀ դրամ, ներառյալ ԱԱՀ-ն</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17</w:t>
      </w:r>
      <w:r w:rsidR="007942E8" w:rsidRPr="00AE2768">
        <w:rPr>
          <w:rFonts w:ascii="GHEA Grapalat" w:hAnsi="GHEA Grapalat"/>
          <w:color w:val="FFFFFF"/>
          <w:sz w:val="20"/>
          <w:vertAlign w:val="superscript"/>
          <w:lang w:val="hy-AM"/>
        </w:rPr>
        <w:t>29</w:t>
      </w:r>
      <w:r w:rsidRPr="00AE2768">
        <w:rPr>
          <w:rStyle w:val="af6"/>
          <w:rFonts w:ascii="GHEA Grapalat" w:hAnsi="GHEA Grapalat"/>
          <w:color w:val="FFFFFF"/>
          <w:sz w:val="20"/>
          <w:lang w:val="hy-AM"/>
        </w:rPr>
        <w:footnoteReference w:id="9"/>
      </w:r>
      <w:r w:rsidRPr="00AE2768">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AE2768" w:rsidRDefault="00071D1C" w:rsidP="00EF3662">
      <w:pPr>
        <w:ind w:firstLine="720"/>
        <w:jc w:val="both"/>
        <w:rPr>
          <w:rFonts w:ascii="GHEA Grapalat" w:hAnsi="GHEA Grapalat" w:cs="Sylfaen"/>
          <w:sz w:val="20"/>
          <w:lang w:val="hy-AM"/>
        </w:rPr>
      </w:pPr>
      <w:r w:rsidRPr="00AE2768">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3.3 Գնորդն իրեն մատակարարված </w:t>
      </w:r>
      <w:r w:rsidR="00D320A2" w:rsidRPr="00AE2768">
        <w:rPr>
          <w:rFonts w:ascii="GHEA Grapalat" w:hAnsi="GHEA Grapalat"/>
          <w:sz w:val="20"/>
          <w:lang w:val="hy-AM"/>
        </w:rPr>
        <w:t>ա</w:t>
      </w:r>
      <w:r w:rsidRPr="00AE2768">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E2768">
        <w:rPr>
          <w:rFonts w:ascii="GHEA Grapalat" w:hAnsi="GHEA Grapalat"/>
          <w:sz w:val="20"/>
          <w:lang w:val="hy-AM"/>
        </w:rPr>
        <w:t>2</w:t>
      </w:r>
      <w:r w:rsidRPr="00AE2768">
        <w:rPr>
          <w:rFonts w:ascii="GHEA Grapalat" w:hAnsi="GHEA Grapalat"/>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w:t>
      </w:r>
      <w:r w:rsidR="007942E8" w:rsidRPr="00AE2768">
        <w:rPr>
          <w:rFonts w:ascii="GHEA Grapalat" w:hAnsi="GHEA Grapalat"/>
          <w:sz w:val="20"/>
          <w:lang w:val="hy-AM"/>
        </w:rPr>
        <w:t>3</w:t>
      </w:r>
      <w:r w:rsidR="00EF3662" w:rsidRPr="00AE2768">
        <w:rPr>
          <w:rFonts w:ascii="GHEA Grapalat" w:hAnsi="GHEA Grapalat"/>
          <w:sz w:val="20"/>
          <w:lang w:val="hy-AM"/>
        </w:rPr>
        <w:t>0</w:t>
      </w:r>
      <w:r w:rsidRPr="00AE2768">
        <w:rPr>
          <w:rFonts w:ascii="GHEA Grapalat" w:hAnsi="GHEA Grapalat"/>
          <w:sz w:val="20"/>
          <w:lang w:val="hy-AM"/>
        </w:rPr>
        <w:t xml:space="preserve">-ը: </w:t>
      </w:r>
    </w:p>
    <w:p w:rsidR="00071D1C" w:rsidRPr="00AE2768" w:rsidRDefault="00071D1C" w:rsidP="00EF3662">
      <w:pPr>
        <w:ind w:firstLine="720"/>
        <w:jc w:val="both"/>
        <w:rPr>
          <w:rFonts w:ascii="GHEA Grapalat" w:hAnsi="GHEA Grapalat" w:cs="Sylfaen"/>
          <w:i/>
          <w:sz w:val="20"/>
          <w:u w:val="single"/>
          <w:lang w:val="hy-AM"/>
        </w:rPr>
      </w:pP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4. ԱՊՐԱՆՔԻ ՈՐԱԿԸ ԵՎ ԵՐԱՇԽԻՔԸ</w:t>
      </w:r>
    </w:p>
    <w:p w:rsidR="00071D1C" w:rsidRPr="000D08B4" w:rsidRDefault="00071D1C" w:rsidP="00EF3662">
      <w:pPr>
        <w:ind w:firstLine="709"/>
        <w:jc w:val="both"/>
        <w:rPr>
          <w:rFonts w:ascii="GHEA Grapalat" w:hAnsi="GHEA Grapalat"/>
          <w:sz w:val="20"/>
          <w:lang w:val="hy-AM"/>
        </w:rPr>
      </w:pPr>
      <w:r w:rsidRPr="00AE2768">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r w:rsidR="00EB35E7" w:rsidRPr="000D08B4">
        <w:rPr>
          <w:rFonts w:ascii="GHEA Grapalat" w:hAnsi="GHEA Grapalat"/>
          <w:sz w:val="20"/>
          <w:lang w:val="hy-AM"/>
        </w:rPr>
        <w:t xml:space="preserve"> </w:t>
      </w:r>
    </w:p>
    <w:p w:rsidR="009E45F3" w:rsidRPr="00AE2768" w:rsidRDefault="00071D1C" w:rsidP="00EF3662">
      <w:pPr>
        <w:ind w:firstLine="702"/>
        <w:jc w:val="both"/>
        <w:rPr>
          <w:rFonts w:ascii="GHEA Grapalat" w:hAnsi="GHEA Grapalat" w:cs="Sylfaen"/>
          <w:sz w:val="20"/>
          <w:lang w:val="pt-BR"/>
        </w:rPr>
      </w:pPr>
      <w:r w:rsidRPr="00AE2768">
        <w:rPr>
          <w:rFonts w:ascii="GHEA Grapalat" w:hAnsi="GHEA Grapalat" w:cs="Times Armenian"/>
          <w:sz w:val="20"/>
          <w:lang w:val="pt-BR"/>
        </w:rPr>
        <w:t xml:space="preserve">4.2 </w:t>
      </w:r>
      <w:r w:rsidRPr="00AE2768">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546130">
        <w:rPr>
          <w:rFonts w:ascii="GHEA Grapalat" w:hAnsi="GHEA Grapalat" w:cs="Sylfaen"/>
          <w:sz w:val="20"/>
          <w:u w:val="single"/>
          <w:lang w:val="pt-BR"/>
        </w:rPr>
        <w:t>1095</w:t>
      </w:r>
      <w:r w:rsidRPr="00AE2768">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E2768">
        <w:rPr>
          <w:rFonts w:ascii="GHEA Grapalat" w:hAnsi="GHEA Grapalat" w:cs="Sylfaen"/>
          <w:sz w:val="20"/>
          <w:lang w:val="pt-BR"/>
        </w:rPr>
        <w:t>:</w:t>
      </w:r>
      <w:r w:rsidR="00383BC3">
        <w:rPr>
          <w:rFonts w:ascii="GHEA Grapalat" w:hAnsi="GHEA Grapalat" w:cs="Sylfaen"/>
          <w:sz w:val="20"/>
          <w:vertAlign w:val="superscript"/>
          <w:lang w:val="pt-BR"/>
        </w:rPr>
        <w:t>19</w:t>
      </w:r>
      <w:r w:rsidR="007942E8" w:rsidRPr="00AE2768">
        <w:rPr>
          <w:rFonts w:ascii="GHEA Grapalat" w:hAnsi="GHEA Grapalat" w:cs="Sylfaen"/>
          <w:color w:val="FFFFFF"/>
          <w:sz w:val="20"/>
          <w:vertAlign w:val="superscript"/>
          <w:lang w:val="pt-BR"/>
        </w:rPr>
        <w:t>31</w:t>
      </w:r>
      <w:r w:rsidRPr="00AE2768">
        <w:rPr>
          <w:rStyle w:val="af6"/>
          <w:rFonts w:ascii="GHEA Grapalat" w:hAnsi="GHEA Grapalat" w:cs="Sylfaen"/>
          <w:color w:val="FFFFFF"/>
          <w:sz w:val="20"/>
          <w:lang w:val="pt-BR"/>
        </w:rPr>
        <w:footnoteReference w:id="10"/>
      </w:r>
    </w:p>
    <w:p w:rsidR="009E45F3" w:rsidRPr="00AE2768" w:rsidRDefault="009E45F3" w:rsidP="00EF3662">
      <w:pPr>
        <w:ind w:firstLine="709"/>
        <w:jc w:val="both"/>
        <w:rPr>
          <w:rFonts w:ascii="GHEA Grapalat" w:hAnsi="GHEA Grapalat"/>
          <w:sz w:val="20"/>
          <w:lang w:val="hy-AM"/>
        </w:rPr>
      </w:pPr>
    </w:p>
    <w:p w:rsidR="009E45F3" w:rsidRPr="00AE2768" w:rsidRDefault="009E45F3" w:rsidP="00EF3662">
      <w:pPr>
        <w:ind w:firstLine="709"/>
        <w:jc w:val="center"/>
        <w:rPr>
          <w:rFonts w:ascii="GHEA Grapalat" w:hAnsi="GHEA Grapalat"/>
          <w:b/>
          <w:sz w:val="20"/>
          <w:lang w:val="hy-AM"/>
        </w:rPr>
      </w:pPr>
      <w:r w:rsidRPr="00AE2768">
        <w:rPr>
          <w:rFonts w:ascii="GHEA Grapalat" w:hAnsi="GHEA Grapalat"/>
          <w:b/>
          <w:sz w:val="20"/>
          <w:lang w:val="hy-AM"/>
        </w:rPr>
        <w:t>5. ԱՊՐԱՆՔԻ ՀԱՆՁՆՈՒՄԸ ԵՎ ԸՆԴՈՒՆՈՒՄԸ</w:t>
      </w:r>
    </w:p>
    <w:p w:rsidR="009E45F3" w:rsidRPr="00AE2768" w:rsidRDefault="009E45F3" w:rsidP="00EF3662">
      <w:pPr>
        <w:ind w:firstLine="720"/>
        <w:jc w:val="both"/>
        <w:rPr>
          <w:rFonts w:ascii="GHEA Grapalat" w:hAnsi="GHEA Grapalat" w:cs="Sylfaen"/>
          <w:sz w:val="20"/>
          <w:lang w:val="hy-AM"/>
        </w:rPr>
      </w:pPr>
      <w:r w:rsidRPr="00AE2768">
        <w:rPr>
          <w:rFonts w:ascii="GHEA Grapalat" w:hAnsi="GHEA Grapalat"/>
          <w:sz w:val="20"/>
          <w:lang w:val="hy-AM"/>
        </w:rPr>
        <w:t xml:space="preserve">5.1 Մատակարարված ապրանքն </w:t>
      </w:r>
      <w:r w:rsidRPr="00AE2768">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E2768" w:rsidRDefault="009E45F3" w:rsidP="00EF3662">
      <w:pPr>
        <w:ind w:firstLine="720"/>
        <w:jc w:val="both"/>
        <w:rPr>
          <w:rFonts w:ascii="GHEA Grapalat" w:hAnsi="GHEA Grapalat" w:cs="Sylfaen"/>
          <w:sz w:val="20"/>
          <w:szCs w:val="20"/>
          <w:lang w:val="hy-AM"/>
        </w:rPr>
      </w:pPr>
      <w:r w:rsidRPr="00AE2768">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0D08B4">
        <w:rPr>
          <w:rFonts w:ascii="GHEA Grapalat" w:hAnsi="GHEA Grapalat" w:cs="Sylfaen"/>
          <w:sz w:val="20"/>
          <w:szCs w:val="20"/>
          <w:lang w:val="hy-AM"/>
        </w:rPr>
        <w:t xml:space="preserve"> և </w:t>
      </w:r>
      <w:r w:rsidRPr="00AE2768">
        <w:rPr>
          <w:rFonts w:ascii="GHEA Grapalat" w:hAnsi="GHEA Grapalat" w:cs="Sylfaen"/>
          <w:sz w:val="20"/>
          <w:szCs w:val="20"/>
          <w:lang w:val="hy-AM"/>
        </w:rPr>
        <w:t>հանձնման-ընդունման արձանագրությ</w:t>
      </w:r>
      <w:r w:rsidR="00A232D9" w:rsidRPr="000D08B4">
        <w:rPr>
          <w:rFonts w:ascii="GHEA Grapalat" w:hAnsi="GHEA Grapalat" w:cs="Sylfaen"/>
          <w:sz w:val="20"/>
          <w:szCs w:val="20"/>
          <w:lang w:val="hy-AM"/>
        </w:rPr>
        <w:t xml:space="preserve">ան </w:t>
      </w:r>
      <w:r w:rsidR="00546130" w:rsidRPr="00546130">
        <w:rPr>
          <w:rFonts w:ascii="GHEA Grapalat" w:hAnsi="GHEA Grapalat" w:cs="Sylfaen"/>
          <w:sz w:val="20"/>
          <w:szCs w:val="20"/>
          <w:u w:val="single"/>
          <w:lang w:val="hy-AM"/>
        </w:rPr>
        <w:t>2</w:t>
      </w:r>
      <w:r w:rsidR="00A232D9" w:rsidRPr="000D08B4">
        <w:rPr>
          <w:rFonts w:ascii="GHEA Grapalat" w:hAnsi="GHEA Grapalat" w:cs="Sylfaen"/>
          <w:sz w:val="20"/>
          <w:szCs w:val="20"/>
          <w:lang w:val="hy-AM"/>
        </w:rPr>
        <w:t xml:space="preserve"> օրինակ</w:t>
      </w:r>
      <w:r w:rsidRPr="00AE2768">
        <w:rPr>
          <w:rFonts w:ascii="GHEA Grapalat" w:hAnsi="GHEA Grapalat" w:cs="Sylfaen"/>
          <w:sz w:val="20"/>
          <w:szCs w:val="20"/>
          <w:lang w:val="hy-AM"/>
        </w:rPr>
        <w:t xml:space="preserve"> (հավելված N 3): </w:t>
      </w:r>
    </w:p>
    <w:p w:rsidR="00A232D9" w:rsidRPr="00AE2768" w:rsidRDefault="009123CA" w:rsidP="00A232D9">
      <w:pPr>
        <w:ind w:firstLine="720"/>
        <w:jc w:val="both"/>
        <w:rPr>
          <w:rFonts w:ascii="GHEA Grapalat" w:hAnsi="GHEA Grapalat" w:cs="Sylfaen"/>
          <w:sz w:val="20"/>
          <w:lang w:val="hy-AM"/>
        </w:rPr>
      </w:pPr>
      <w:r w:rsidRPr="00AE2768">
        <w:rPr>
          <w:rFonts w:ascii="GHEA Grapalat" w:hAnsi="GHEA Grapalat" w:cs="Sylfaen"/>
          <w:sz w:val="20"/>
          <w:lang w:val="hy-AM"/>
        </w:rPr>
        <w:t xml:space="preserve">5.2 </w:t>
      </w:r>
      <w:r w:rsidR="00A232D9" w:rsidRPr="00AE2768">
        <w:rPr>
          <w:rFonts w:ascii="GHEA Grapalat" w:hAnsi="GHEA Grapalat" w:cs="Sylfaen"/>
          <w:sz w:val="20"/>
          <w:lang w:val="hy-AM"/>
        </w:rPr>
        <w:t xml:space="preserve">Հանձնման-ընդունման արձանագրությունը ստորագրվում է, եթե </w:t>
      </w:r>
      <w:r w:rsidR="00A232D9" w:rsidRPr="00AE2768">
        <w:rPr>
          <w:rFonts w:ascii="GHEA Grapalat" w:hAnsi="GHEA Grapalat"/>
          <w:sz w:val="20"/>
          <w:lang w:val="pt-BR"/>
        </w:rPr>
        <w:t xml:space="preserve">մատակարարված ապրանքը </w:t>
      </w:r>
      <w:r w:rsidR="00A232D9" w:rsidRPr="00AE2768">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lastRenderedPageBreak/>
        <w:t>ա) հարցի կարգավորման համար ձեռնարկում է նման իրավիճակի համար պայմանագրով նախատեսված միջոցները.</w:t>
      </w:r>
    </w:p>
    <w:p w:rsidR="00A232D9" w:rsidRPr="00AE2768" w:rsidRDefault="00A232D9" w:rsidP="00A232D9">
      <w:pPr>
        <w:ind w:firstLine="720"/>
        <w:jc w:val="both"/>
        <w:rPr>
          <w:rFonts w:ascii="GHEA Grapalat" w:hAnsi="GHEA Grapalat" w:cs="Sylfaen"/>
          <w:sz w:val="20"/>
          <w:lang w:val="hy-AM"/>
        </w:rPr>
      </w:pPr>
      <w:r w:rsidRPr="00AE2768">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E2768" w:rsidRDefault="009123CA" w:rsidP="00A232D9">
      <w:pPr>
        <w:ind w:firstLine="709"/>
        <w:jc w:val="both"/>
        <w:rPr>
          <w:rFonts w:ascii="GHEA Grapalat" w:hAnsi="GHEA Grapalat"/>
          <w:sz w:val="20"/>
          <w:lang w:val="hy-AM"/>
        </w:rPr>
      </w:pPr>
      <w:r w:rsidRPr="00AE2768">
        <w:rPr>
          <w:rFonts w:ascii="GHEA Grapalat" w:hAnsi="GHEA Grapalat"/>
          <w:sz w:val="20"/>
          <w:lang w:val="hy-AM"/>
        </w:rPr>
        <w:t xml:space="preserve">5.3 </w:t>
      </w:r>
      <w:r w:rsidR="00A232D9" w:rsidRPr="00AE2768">
        <w:rPr>
          <w:rFonts w:ascii="GHEA Grapalat" w:hAnsi="GHEA Grapalat"/>
          <w:sz w:val="20"/>
          <w:lang w:val="hy-AM"/>
        </w:rPr>
        <w:t xml:space="preserve">Գնորդը հանձնման-ընդունման արձանագրությունը ստանալու </w:t>
      </w:r>
      <w:r w:rsidR="00A232D9" w:rsidRPr="00AE2768">
        <w:rPr>
          <w:rFonts w:ascii="GHEA Grapalat" w:hAnsi="GHEA Grapalat" w:cs="Sylfaen"/>
          <w:sz w:val="20"/>
          <w:szCs w:val="20"/>
          <w:lang w:val="hy-AM"/>
        </w:rPr>
        <w:t xml:space="preserve">օրվան հաջորդող աշխատանքային օրվանից հաշված </w:t>
      </w:r>
      <w:r w:rsidR="00546130" w:rsidRPr="00546130">
        <w:rPr>
          <w:rFonts w:ascii="GHEA Grapalat" w:hAnsi="GHEA Grapalat" w:cs="Sylfaen"/>
          <w:sz w:val="20"/>
          <w:szCs w:val="20"/>
          <w:u w:val="single"/>
          <w:lang w:val="hy-AM"/>
        </w:rPr>
        <w:t>5</w:t>
      </w:r>
      <w:r w:rsidR="00A232D9" w:rsidRPr="00AE2768">
        <w:rPr>
          <w:rFonts w:ascii="GHEA Grapalat" w:hAnsi="GHEA Grapalat" w:cs="Sylfaen"/>
          <w:sz w:val="20"/>
          <w:szCs w:val="20"/>
          <w:lang w:val="hy-AM"/>
        </w:rPr>
        <w:t xml:space="preserve"> աշխատանքային օրվա ընթացքում </w:t>
      </w:r>
      <w:r w:rsidR="00A232D9" w:rsidRPr="00AE2768">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E2768" w:rsidRDefault="009123CA" w:rsidP="00EF3662">
      <w:pPr>
        <w:ind w:firstLine="720"/>
        <w:jc w:val="both"/>
        <w:rPr>
          <w:rFonts w:ascii="GHEA Grapalat" w:hAnsi="GHEA Grapalat" w:cs="Sylfaen"/>
          <w:sz w:val="20"/>
          <w:lang w:val="hy-AM"/>
        </w:rPr>
      </w:pPr>
      <w:r w:rsidRPr="00AE2768">
        <w:rPr>
          <w:rFonts w:ascii="GHEA Grapalat" w:hAnsi="GHEA Grapalat"/>
          <w:sz w:val="20"/>
          <w:lang w:val="hy-AM"/>
        </w:rPr>
        <w:t xml:space="preserve">5.4 </w:t>
      </w:r>
      <w:r w:rsidRPr="00AE2768">
        <w:rPr>
          <w:rFonts w:ascii="GHEA Grapalat" w:hAnsi="GHEA Grapalat" w:cs="Sylfaen"/>
          <w:sz w:val="20"/>
          <w:lang w:val="hy-AM"/>
        </w:rPr>
        <w:t>Եթե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0D08B4">
        <w:rPr>
          <w:rFonts w:ascii="GHEA Grapalat" w:hAnsi="GHEA Grapalat" w:cs="Sylfaen"/>
          <w:sz w:val="20"/>
          <w:lang w:val="hy-AM"/>
        </w:rPr>
        <w:t>3</w:t>
      </w:r>
      <w:r w:rsidRPr="00AE2768">
        <w:rPr>
          <w:rFonts w:ascii="GHEA Grapalat" w:hAnsi="GHEA Grapalat" w:cs="Sylfaen"/>
          <w:sz w:val="20"/>
          <w:lang w:val="hy-AM"/>
        </w:rPr>
        <w:t xml:space="preserve"> կետով սահման</w:t>
      </w:r>
      <w:r w:rsidRPr="00AE2768">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E2768">
        <w:rPr>
          <w:rFonts w:ascii="GHEA Grapalat" w:hAnsi="GHEA Grapalat" w:cs="Sylfaen"/>
          <w:sz w:val="20"/>
          <w:lang w:val="hy-AM"/>
        </w:rPr>
        <w:softHyphen/>
        <w:t xml:space="preserve">գրությունը: </w:t>
      </w:r>
    </w:p>
    <w:p w:rsidR="009123CA" w:rsidRPr="00AE2768" w:rsidRDefault="009123CA" w:rsidP="00EF3662">
      <w:pPr>
        <w:ind w:firstLine="720"/>
        <w:jc w:val="both"/>
        <w:rPr>
          <w:rFonts w:ascii="GHEA Grapalat" w:hAnsi="GHEA Grapalat" w:cs="Sylfaen"/>
          <w:sz w:val="20"/>
          <w:lang w:val="hy-AM"/>
        </w:rPr>
      </w:pPr>
    </w:p>
    <w:p w:rsidR="009123CA" w:rsidRPr="00AE2768" w:rsidRDefault="009123CA" w:rsidP="00EF3662">
      <w:pPr>
        <w:ind w:firstLine="709"/>
        <w:jc w:val="center"/>
        <w:rPr>
          <w:rFonts w:ascii="GHEA Grapalat" w:hAnsi="GHEA Grapalat"/>
          <w:b/>
          <w:sz w:val="20"/>
          <w:lang w:val="hy-AM"/>
        </w:rPr>
      </w:pPr>
      <w:r w:rsidRPr="00AE2768">
        <w:rPr>
          <w:rFonts w:ascii="GHEA Grapalat" w:hAnsi="GHEA Grapalat"/>
          <w:b/>
          <w:sz w:val="20"/>
          <w:lang w:val="hy-AM"/>
        </w:rPr>
        <w:t>6. ԿՈՂՄԵՐԻ ՊԱՏԱՍԽԱՆԱՏՎՈՒԹՅՈՒՆԸ</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E2768" w:rsidRDefault="009123CA" w:rsidP="00EF3662">
      <w:pPr>
        <w:ind w:firstLine="709"/>
        <w:jc w:val="both"/>
        <w:rPr>
          <w:rFonts w:ascii="GHEA Grapalat" w:hAnsi="GHEA Grapalat"/>
          <w:sz w:val="20"/>
          <w:lang w:val="hy-AM"/>
        </w:rPr>
      </w:pPr>
      <w:r w:rsidRPr="00AE2768">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գանձվում է տույժ` մատակարարման ենթակա, սակայն չմատակարարված ապրանքի գնի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7942E8" w:rsidRPr="00AE2768" w:rsidRDefault="009123CA" w:rsidP="007942E8">
      <w:pPr>
        <w:ind w:firstLine="709"/>
        <w:jc w:val="both"/>
        <w:rPr>
          <w:rFonts w:ascii="GHEA Grapalat" w:hAnsi="GHEA Grapalat"/>
          <w:sz w:val="20"/>
          <w:lang w:val="hy-AM"/>
        </w:rPr>
      </w:pPr>
      <w:r w:rsidRPr="00AE2768">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E2768">
        <w:rPr>
          <w:rFonts w:ascii="GHEA Grapalat" w:hAnsi="GHEA Grapalat" w:cs="Sylfaen"/>
          <w:sz w:val="20"/>
          <w:lang w:val="hy-AM"/>
        </w:rPr>
        <w:t>(զրո ամբողջ հինգ տասնորդական) տոկոսի</w:t>
      </w:r>
      <w:r w:rsidRPr="00AE2768" w:rsidDel="009B7E9C">
        <w:rPr>
          <w:rFonts w:ascii="GHEA Grapalat" w:hAnsi="GHEA Grapalat"/>
          <w:sz w:val="20"/>
          <w:lang w:val="hy-AM"/>
        </w:rPr>
        <w:t xml:space="preserve"> </w:t>
      </w:r>
      <w:r w:rsidRPr="00AE2768">
        <w:rPr>
          <w:rFonts w:ascii="GHEA Grapalat" w:hAnsi="GHEA Grapalat"/>
          <w:sz w:val="20"/>
          <w:lang w:val="hy-AM"/>
        </w:rPr>
        <w:t xml:space="preserve"> չափով</w:t>
      </w:r>
      <w:r w:rsidR="008061D6" w:rsidRPr="00AE2768">
        <w:rPr>
          <w:rFonts w:ascii="GHEA Grapalat" w:hAnsi="GHEA Grapalat"/>
          <w:sz w:val="20"/>
          <w:lang w:val="hy-AM"/>
        </w:rPr>
        <w:t>:</w:t>
      </w:r>
      <w:r w:rsidR="00383BC3" w:rsidRPr="000D08B4">
        <w:rPr>
          <w:rFonts w:ascii="GHEA Grapalat" w:hAnsi="GHEA Grapalat"/>
          <w:sz w:val="20"/>
          <w:vertAlign w:val="superscript"/>
          <w:lang w:val="hy-AM"/>
        </w:rPr>
        <w:t>20</w:t>
      </w:r>
      <w:r w:rsidR="007942E8" w:rsidRPr="00AE2768">
        <w:rPr>
          <w:rFonts w:ascii="GHEA Grapalat" w:hAnsi="GHEA Grapalat"/>
          <w:color w:val="FFFFFF"/>
          <w:sz w:val="20"/>
          <w:vertAlign w:val="superscript"/>
          <w:lang w:val="hy-AM"/>
        </w:rPr>
        <w:t>32</w:t>
      </w:r>
      <w:r w:rsidRPr="00AE2768">
        <w:rPr>
          <w:rStyle w:val="af6"/>
          <w:rFonts w:ascii="GHEA Grapalat" w:hAnsi="GHEA Grapalat"/>
          <w:color w:val="FFFFFF"/>
          <w:sz w:val="20"/>
          <w:lang w:val="hy-AM"/>
        </w:rPr>
        <w:footnoteReference w:id="11"/>
      </w:r>
      <w:r w:rsidR="007942E8" w:rsidRPr="00AE2768">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E2768">
        <w:rPr>
          <w:rFonts w:ascii="GHEA Grapalat" w:hAnsi="GHEA Grapalat"/>
          <w:sz w:val="20"/>
          <w:lang w:val="hy-AM"/>
        </w:rPr>
        <w:t xml:space="preserve">աշխատանքային </w:t>
      </w:r>
      <w:r w:rsidRPr="00AE2768">
        <w:rPr>
          <w:rFonts w:ascii="GHEA Grapalat" w:hAnsi="GHEA Grapalat"/>
          <w:sz w:val="20"/>
          <w:lang w:val="hy-AM"/>
        </w:rPr>
        <w:t xml:space="preserve">օրվա համար հաշվարկվում է տույժ` վճարման ենթակա, սակայն չվճարված գումարի 0,05 </w:t>
      </w:r>
      <w:r w:rsidRPr="00AE2768">
        <w:rPr>
          <w:rFonts w:ascii="GHEA Grapalat" w:hAnsi="GHEA Grapalat" w:cs="Sylfaen"/>
          <w:sz w:val="20"/>
          <w:lang w:val="hy-AM"/>
        </w:rPr>
        <w:t>(զրո ամբողջ հինգ հարյուրերրորդական) տոկոսի</w:t>
      </w:r>
      <w:r w:rsidRPr="00AE2768">
        <w:rPr>
          <w:rFonts w:ascii="GHEA Grapalat" w:hAnsi="GHEA Grapalat"/>
          <w:sz w:val="20"/>
          <w:lang w:val="hy-AM"/>
        </w:rPr>
        <w:t xml:space="preserve">  չափով։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E2768" w:rsidRDefault="0094684E" w:rsidP="0094684E">
      <w:pPr>
        <w:ind w:firstLine="709"/>
        <w:jc w:val="both"/>
        <w:rPr>
          <w:rFonts w:ascii="GHEA Grapalat" w:hAnsi="GHEA Grapalat"/>
          <w:sz w:val="20"/>
          <w:lang w:val="hy-AM"/>
        </w:rPr>
      </w:pPr>
      <w:r w:rsidRPr="00AE2768">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4684E" w:rsidRPr="00AE2768" w:rsidRDefault="0094684E" w:rsidP="00EF3662">
      <w:pPr>
        <w:ind w:firstLine="709"/>
        <w:jc w:val="both"/>
        <w:rPr>
          <w:rFonts w:ascii="GHEA Grapalat" w:hAnsi="GHEA Grapalat"/>
          <w:sz w:val="20"/>
          <w:lang w:val="hy-AM"/>
        </w:rPr>
      </w:pPr>
    </w:p>
    <w:p w:rsidR="0094684E" w:rsidRPr="00AE2768" w:rsidRDefault="0094684E" w:rsidP="00EF3662">
      <w:pPr>
        <w:ind w:firstLine="709"/>
        <w:jc w:val="both"/>
        <w:rPr>
          <w:rFonts w:ascii="GHEA Grapalat" w:hAnsi="GHEA Grapalat"/>
          <w:sz w:val="20"/>
          <w:lang w:val="hy-AM"/>
        </w:rPr>
      </w:pPr>
    </w:p>
    <w:p w:rsidR="009F337A" w:rsidRPr="00AE2768" w:rsidRDefault="009F337A" w:rsidP="009F337A">
      <w:pPr>
        <w:ind w:firstLine="709"/>
        <w:jc w:val="center"/>
        <w:rPr>
          <w:rFonts w:ascii="GHEA Grapalat" w:hAnsi="GHEA Grapalat"/>
          <w:b/>
          <w:sz w:val="20"/>
          <w:lang w:val="hy-AM"/>
        </w:rPr>
      </w:pPr>
      <w:r w:rsidRPr="00AE2768">
        <w:rPr>
          <w:rFonts w:ascii="GHEA Grapalat" w:hAnsi="GHEA Grapalat"/>
          <w:b/>
          <w:sz w:val="20"/>
          <w:lang w:val="hy-AM"/>
        </w:rPr>
        <w:t>7. ԱՆՀԱՂԹԱՀԱՐԵԼԻ ՈՒԺԻ ԱԶԴԵՑՈՒԹՅՈՒՆԸ (ՖՈՐՍ-ՄԱԺՈՐ)</w:t>
      </w:r>
    </w:p>
    <w:p w:rsidR="009F337A" w:rsidRPr="00AE2768" w:rsidRDefault="009F337A" w:rsidP="009F337A">
      <w:pPr>
        <w:ind w:firstLine="709"/>
        <w:jc w:val="center"/>
        <w:rPr>
          <w:rFonts w:ascii="GHEA Grapalat" w:hAnsi="GHEA Grapalat"/>
          <w:b/>
          <w:sz w:val="20"/>
          <w:lang w:val="hy-AM"/>
        </w:rPr>
      </w:pPr>
    </w:p>
    <w:p w:rsidR="009F337A" w:rsidRPr="00AE2768" w:rsidRDefault="009F337A" w:rsidP="009F337A">
      <w:pPr>
        <w:ind w:firstLine="709"/>
        <w:jc w:val="both"/>
        <w:rPr>
          <w:rFonts w:ascii="GHEA Grapalat" w:hAnsi="GHEA Grapalat"/>
          <w:sz w:val="20"/>
          <w:lang w:val="hy-AM"/>
        </w:rPr>
      </w:pPr>
      <w:r w:rsidRPr="00AE2768">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w:t>
      </w:r>
      <w:r w:rsidRPr="00AE2768">
        <w:rPr>
          <w:rFonts w:ascii="GHEA Grapalat" w:hAnsi="GHEA Grapalat"/>
          <w:sz w:val="20"/>
          <w:lang w:val="hy-AM"/>
        </w:rPr>
        <w:lastRenderedPageBreak/>
        <w:t>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E2768" w:rsidRDefault="00071D1C" w:rsidP="00EF3662">
      <w:pPr>
        <w:ind w:firstLine="709"/>
        <w:jc w:val="center"/>
        <w:rPr>
          <w:rFonts w:ascii="GHEA Grapalat" w:hAnsi="GHEA Grapalat"/>
          <w:b/>
          <w:sz w:val="20"/>
          <w:lang w:val="hy-AM"/>
        </w:rPr>
      </w:pPr>
      <w:r w:rsidRPr="00AE2768">
        <w:rPr>
          <w:rFonts w:ascii="GHEA Grapalat" w:hAnsi="GHEA Grapalat"/>
          <w:b/>
          <w:sz w:val="20"/>
          <w:lang w:val="hy-AM"/>
        </w:rPr>
        <w:t>8. ԱՅԼ ՊԱՅՄԱՆՆԵՐ</w:t>
      </w:r>
    </w:p>
    <w:p w:rsidR="00071D1C" w:rsidRPr="00AE2768" w:rsidRDefault="00071D1C" w:rsidP="00EF3662">
      <w:pPr>
        <w:ind w:firstLine="709"/>
        <w:jc w:val="center"/>
        <w:rPr>
          <w:rFonts w:ascii="GHEA Grapalat" w:hAnsi="GHEA Grapalat"/>
          <w:b/>
          <w:sz w:val="20"/>
          <w:lang w:val="hy-AM"/>
        </w:rPr>
      </w:pP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sz w:val="20"/>
          <w:lang w:val="hy-AM"/>
        </w:rPr>
        <w:t xml:space="preserve">8.1 </w:t>
      </w:r>
      <w:r w:rsidRPr="00AE2768">
        <w:rPr>
          <w:rFonts w:ascii="GHEA Grapalat" w:hAnsi="GHEA Grapalat" w:cs="Sylfaen"/>
          <w:sz w:val="20"/>
          <w:lang w:val="hy-AM"/>
        </w:rPr>
        <w:t>Պայմանագիրն</w:t>
      </w:r>
      <w:r w:rsidRPr="00AE2768">
        <w:rPr>
          <w:rFonts w:ascii="GHEA Grapalat" w:hAnsi="GHEA Grapalat" w:cs="Times Armenian"/>
          <w:sz w:val="20"/>
          <w:lang w:val="hy-AM"/>
        </w:rPr>
        <w:t xml:space="preserve"> </w:t>
      </w:r>
      <w:r w:rsidRPr="00AE2768">
        <w:rPr>
          <w:rFonts w:ascii="GHEA Grapalat" w:hAnsi="GHEA Grapalat" w:cs="Sylfaen"/>
          <w:sz w:val="20"/>
          <w:lang w:val="hy-AM"/>
        </w:rPr>
        <w:t>ուժի</w:t>
      </w:r>
      <w:r w:rsidRPr="00AE2768">
        <w:rPr>
          <w:rFonts w:ascii="GHEA Grapalat" w:hAnsi="GHEA Grapalat" w:cs="Times Armenian"/>
          <w:sz w:val="20"/>
          <w:lang w:val="hy-AM"/>
        </w:rPr>
        <w:t xml:space="preserve"> </w:t>
      </w:r>
      <w:r w:rsidRPr="00AE2768">
        <w:rPr>
          <w:rFonts w:ascii="GHEA Grapalat" w:hAnsi="GHEA Grapalat" w:cs="Sylfaen"/>
          <w:sz w:val="20"/>
          <w:lang w:val="hy-AM"/>
        </w:rPr>
        <w:t>մեջ</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մտնում</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w:t>
      </w:r>
      <w:r w:rsidRPr="00AE2768">
        <w:rPr>
          <w:rFonts w:ascii="GHEA Grapalat" w:hAnsi="GHEA Grapalat" w:cs="Times Armenian"/>
          <w:sz w:val="20"/>
          <w:lang w:val="hy-AM"/>
        </w:rPr>
        <w:t xml:space="preserve"> </w:t>
      </w:r>
      <w:r w:rsidRPr="00AE2768">
        <w:rPr>
          <w:rFonts w:ascii="GHEA Grapalat" w:hAnsi="GHEA Grapalat" w:cs="Sylfaen"/>
          <w:sz w:val="20"/>
          <w:lang w:val="hy-AM"/>
        </w:rPr>
        <w:t>ստորագրման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պահից և գործում է մինչև</w:t>
      </w:r>
      <w:r w:rsidRPr="00AE2768">
        <w:rPr>
          <w:rFonts w:ascii="GHEA Grapalat" w:hAnsi="GHEA Grapalat" w:cs="Times Armenian"/>
          <w:sz w:val="20"/>
          <w:lang w:val="hy-AM"/>
        </w:rPr>
        <w:t xml:space="preserve"> </w:t>
      </w:r>
      <w:r w:rsidRPr="00AE2768">
        <w:rPr>
          <w:rFonts w:ascii="GHEA Grapalat" w:hAnsi="GHEA Grapalat" w:cs="Sylfaen"/>
          <w:sz w:val="20"/>
          <w:lang w:val="hy-AM"/>
        </w:rPr>
        <w:t>կողմերի` պայմանագրով</w:t>
      </w:r>
      <w:r w:rsidRPr="00AE2768">
        <w:rPr>
          <w:rFonts w:ascii="GHEA Grapalat" w:hAnsi="GHEA Grapalat" w:cs="Times Armenian"/>
          <w:sz w:val="20"/>
          <w:lang w:val="hy-AM"/>
        </w:rPr>
        <w:t xml:space="preserve"> </w:t>
      </w:r>
      <w:r w:rsidRPr="00AE2768">
        <w:rPr>
          <w:rFonts w:ascii="GHEA Grapalat" w:hAnsi="GHEA Grapalat" w:cs="Sylfaen"/>
          <w:sz w:val="20"/>
          <w:lang w:val="hy-AM"/>
        </w:rPr>
        <w:t>ստանձնած</w:t>
      </w:r>
      <w:r w:rsidRPr="00AE2768">
        <w:rPr>
          <w:rFonts w:ascii="GHEA Grapalat" w:hAnsi="GHEA Grapalat" w:cs="Times Armenian"/>
          <w:sz w:val="20"/>
          <w:lang w:val="hy-AM"/>
        </w:rPr>
        <w:t xml:space="preserve"> </w:t>
      </w:r>
      <w:r w:rsidRPr="00AE2768">
        <w:rPr>
          <w:rFonts w:ascii="GHEA Grapalat" w:hAnsi="GHEA Grapalat" w:cs="Sylfaen"/>
          <w:sz w:val="20"/>
          <w:lang w:val="hy-AM"/>
        </w:rPr>
        <w:t>պարտավորությունների</w:t>
      </w:r>
      <w:r w:rsidRPr="00AE2768">
        <w:rPr>
          <w:rFonts w:ascii="GHEA Grapalat" w:hAnsi="GHEA Grapalat" w:cs="Times Armenian"/>
          <w:sz w:val="20"/>
          <w:lang w:val="hy-AM"/>
        </w:rPr>
        <w:t xml:space="preserve"> </w:t>
      </w:r>
      <w:r w:rsidRPr="00AE2768">
        <w:rPr>
          <w:rFonts w:ascii="GHEA Grapalat" w:hAnsi="GHEA Grapalat" w:cs="Sylfaen"/>
          <w:sz w:val="20"/>
          <w:lang w:val="hy-AM"/>
        </w:rPr>
        <w:t>ողջ</w:t>
      </w:r>
      <w:r w:rsidRPr="00AE2768">
        <w:rPr>
          <w:rFonts w:ascii="GHEA Grapalat" w:hAnsi="GHEA Grapalat" w:cs="Times Armenian"/>
          <w:sz w:val="20"/>
          <w:lang w:val="hy-AM"/>
        </w:rPr>
        <w:t xml:space="preserve"> </w:t>
      </w:r>
      <w:r w:rsidRPr="00AE2768">
        <w:rPr>
          <w:rFonts w:ascii="GHEA Grapalat" w:hAnsi="GHEA Grapalat" w:cs="Sylfaen"/>
          <w:sz w:val="20"/>
          <w:lang w:val="hy-AM"/>
        </w:rPr>
        <w:t>ծավալով</w:t>
      </w:r>
      <w:r w:rsidRPr="00AE2768">
        <w:rPr>
          <w:rFonts w:ascii="GHEA Grapalat" w:hAnsi="GHEA Grapalat" w:cs="Times Armenian"/>
          <w:sz w:val="20"/>
          <w:lang w:val="hy-AM"/>
        </w:rPr>
        <w:t xml:space="preserve"> </w:t>
      </w:r>
      <w:r w:rsidRPr="00AE2768">
        <w:rPr>
          <w:rFonts w:ascii="GHEA Grapalat" w:hAnsi="GHEA Grapalat" w:cs="Sylfaen"/>
          <w:sz w:val="20"/>
          <w:lang w:val="hy-AM"/>
        </w:rPr>
        <w:t>կատարումը</w:t>
      </w:r>
      <w:r w:rsidRPr="00AE2768">
        <w:rPr>
          <w:rFonts w:ascii="GHEA Grapalat" w:hAnsi="GHEA Grapalat" w:cs="Times Armenian"/>
          <w:sz w:val="2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E2768" w:rsidRDefault="00071D1C" w:rsidP="00286AD3">
      <w:pPr>
        <w:shd w:val="clear" w:color="auto" w:fill="FFFFFF"/>
        <w:ind w:firstLine="375"/>
        <w:jc w:val="both"/>
        <w:rPr>
          <w:rFonts w:ascii="GHEA Grapalat" w:hAnsi="GHEA Grapalat"/>
          <w:color w:val="000000"/>
          <w:lang w:val="hy-AM"/>
        </w:rPr>
      </w:pPr>
      <w:r w:rsidRPr="00AE2768">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E2768">
        <w:rPr>
          <w:rFonts w:ascii="GHEA Grapalat" w:hAnsi="GHEA Grapalat" w:cs="Sylfaen"/>
          <w:sz w:val="20"/>
          <w:lang w:val="hy-AM"/>
        </w:rPr>
        <w:t>ում է</w:t>
      </w:r>
      <w:r w:rsidRPr="00AE2768">
        <w:rPr>
          <w:rFonts w:ascii="GHEA Grapalat" w:hAnsi="GHEA Grapalat" w:cs="Sylfaen"/>
          <w:sz w:val="20"/>
          <w:lang w:val="hy-AM"/>
        </w:rPr>
        <w:t xml:space="preserve">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եթե արձանագրված խախտումները մինչև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այմանագիրը չկնքելու համար։ Ընդ որում, Գնորդը չի կրում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E2768">
        <w:rPr>
          <w:rFonts w:ascii="GHEA Grapalat" w:hAnsi="GHEA Grapalat" w:cs="Sylfaen"/>
          <w:sz w:val="20"/>
          <w:lang w:val="hy-AM"/>
        </w:rPr>
        <w:t>պ</w:t>
      </w:r>
      <w:r w:rsidRPr="00AE2768">
        <w:rPr>
          <w:rFonts w:ascii="GHEA Grapalat" w:hAnsi="GHEA Grapalat" w:cs="Sylfaen"/>
          <w:sz w:val="20"/>
          <w:lang w:val="hy-AM"/>
        </w:rPr>
        <w:t>այմանագիրը լուծվել է։</w:t>
      </w:r>
      <w:r w:rsidR="00627101" w:rsidRPr="00AE2768">
        <w:rPr>
          <w:rFonts w:ascii="GHEA Grapalat" w:hAnsi="GHEA Grapalat"/>
          <w:color w:val="000000"/>
          <w:lang w:val="hy-AM"/>
        </w:rPr>
        <w:t xml:space="preserve">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8.5</w:t>
      </w:r>
      <w:r w:rsidRPr="00AE2768">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 անբաժանելի մասը։ </w:t>
      </w:r>
    </w:p>
    <w:p w:rsidR="00071D1C" w:rsidRPr="00AE2768" w:rsidRDefault="00071D1C" w:rsidP="00EF3662">
      <w:pPr>
        <w:tabs>
          <w:tab w:val="left" w:pos="1276"/>
        </w:tabs>
        <w:ind w:firstLine="720"/>
        <w:jc w:val="both"/>
        <w:rPr>
          <w:rFonts w:ascii="GHEA Grapalat" w:hAnsi="GHEA Grapalat" w:cs="Sylfaen"/>
          <w:sz w:val="20"/>
          <w:lang w:val="hy-AM"/>
        </w:rPr>
      </w:pPr>
      <w:r w:rsidRPr="00AE2768">
        <w:rPr>
          <w:rFonts w:ascii="GHEA Grapalat" w:hAnsi="GHEA Grapalat" w:cs="Sylfaen"/>
          <w:sz w:val="20"/>
          <w:lang w:val="hy-AM"/>
        </w:rPr>
        <w:t xml:space="preserve">Արգելվում է </w:t>
      </w:r>
      <w:r w:rsidR="003D1CF4" w:rsidRPr="00AE2768">
        <w:rPr>
          <w:rFonts w:ascii="GHEA Grapalat" w:hAnsi="GHEA Grapalat" w:cs="Sylfaen"/>
          <w:sz w:val="20"/>
          <w:lang w:val="hy-AM"/>
        </w:rPr>
        <w:t>պայմանագրում, իսկ եթե պ</w:t>
      </w:r>
      <w:r w:rsidRPr="00AE2768">
        <w:rPr>
          <w:rFonts w:ascii="GHEA Grapalat" w:hAnsi="GHEA Grapalat" w:cs="Sylfaen"/>
          <w:sz w:val="20"/>
          <w:lang w:val="hy-AM"/>
        </w:rPr>
        <w:t xml:space="preserve">այմանագրի գինը գործոնային է, ապա նաև այդ </w:t>
      </w:r>
      <w:r w:rsidR="003D1CF4" w:rsidRPr="00AE2768">
        <w:rPr>
          <w:rFonts w:ascii="GHEA Grapalat" w:hAnsi="GHEA Grapalat" w:cs="Sylfaen"/>
          <w:sz w:val="20"/>
          <w:lang w:val="hy-AM"/>
        </w:rPr>
        <w:t>պ</w:t>
      </w:r>
      <w:r w:rsidRPr="00AE2768">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E2768">
        <w:rPr>
          <w:rFonts w:ascii="GHEA Grapalat" w:hAnsi="GHEA Grapalat" w:cs="Sylfaen"/>
          <w:sz w:val="20"/>
          <w:lang w:val="hy-AM"/>
        </w:rPr>
        <w:t>ա</w:t>
      </w:r>
      <w:r w:rsidRPr="00AE2768">
        <w:rPr>
          <w:rFonts w:ascii="GHEA Grapalat" w:hAnsi="GHEA Grapalat" w:cs="Sylfaen"/>
          <w:sz w:val="20"/>
          <w:lang w:val="hy-AM"/>
        </w:rPr>
        <w:t xml:space="preserve">պրանքի ծավալների կամ ձեռք բերվող </w:t>
      </w:r>
      <w:r w:rsidR="003D1CF4" w:rsidRPr="00AE2768">
        <w:rPr>
          <w:rFonts w:ascii="GHEA Grapalat" w:hAnsi="GHEA Grapalat" w:cs="Sylfaen"/>
          <w:sz w:val="20"/>
          <w:lang w:val="hy-AM"/>
        </w:rPr>
        <w:t>ա</w:t>
      </w:r>
      <w:r w:rsidRPr="00AE2768">
        <w:rPr>
          <w:rFonts w:ascii="GHEA Grapalat" w:hAnsi="GHEA Grapalat" w:cs="Sylfaen"/>
          <w:sz w:val="20"/>
          <w:lang w:val="hy-AM"/>
        </w:rPr>
        <w:t xml:space="preserve">պրանքի միավորի գնի  կամ </w:t>
      </w:r>
      <w:r w:rsidR="003D1CF4" w:rsidRPr="00AE2768">
        <w:rPr>
          <w:rFonts w:ascii="GHEA Grapalat" w:hAnsi="GHEA Grapalat" w:cs="Sylfaen"/>
          <w:sz w:val="20"/>
          <w:lang w:val="hy-AM"/>
        </w:rPr>
        <w:t>պ</w:t>
      </w:r>
      <w:r w:rsidRPr="00AE2768">
        <w:rPr>
          <w:rFonts w:ascii="GHEA Grapalat" w:hAnsi="GHEA Grapalat" w:cs="Sylfaen"/>
          <w:sz w:val="20"/>
          <w:lang w:val="hy-AM"/>
        </w:rPr>
        <w:t>այմանագրի գնի արհեստական փոփոխման։</w:t>
      </w:r>
    </w:p>
    <w:p w:rsidR="00071D1C" w:rsidRPr="00AE2768" w:rsidRDefault="00071D1C" w:rsidP="00EF3662">
      <w:pPr>
        <w:tabs>
          <w:tab w:val="left" w:pos="1276"/>
        </w:tabs>
        <w:ind w:firstLine="720"/>
        <w:jc w:val="both"/>
        <w:rPr>
          <w:rFonts w:ascii="GHEA Grapalat" w:hAnsi="GHEA Grapalat" w:cs="Times Armenian"/>
          <w:sz w:val="20"/>
          <w:lang w:val="hy-AM"/>
        </w:rPr>
      </w:pPr>
      <w:r w:rsidRPr="00AE2768">
        <w:rPr>
          <w:rFonts w:ascii="GHEA Grapalat" w:hAnsi="GHEA Grapalat" w:cs="Times Armenian"/>
          <w:sz w:val="20"/>
          <w:lang w:val="hy-AM"/>
        </w:rPr>
        <w:t>Պայմանագրի կողմերից</w:t>
      </w:r>
      <w:r w:rsidR="00617A6E" w:rsidRPr="00AE2768">
        <w:rPr>
          <w:rFonts w:ascii="GHEA Grapalat" w:hAnsi="GHEA Grapalat" w:cs="Times Armenian"/>
          <w:sz w:val="20"/>
          <w:lang w:val="hy-AM"/>
        </w:rPr>
        <w:t xml:space="preserve"> անկախ գործոնների ազդեցությամբ պ</w:t>
      </w:r>
      <w:r w:rsidRPr="00AE2768">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071D1C" w:rsidRPr="00AE2768" w:rsidRDefault="00071D1C" w:rsidP="00EF3662">
      <w:pPr>
        <w:tabs>
          <w:tab w:val="left" w:pos="1276"/>
        </w:tabs>
        <w:ind w:firstLine="720"/>
        <w:jc w:val="both"/>
        <w:rPr>
          <w:rFonts w:ascii="GHEA Grapalat" w:hAnsi="GHEA Grapalat"/>
          <w:sz w:val="20"/>
          <w:lang w:val="hy-AM"/>
        </w:rPr>
      </w:pPr>
      <w:r w:rsidRPr="00AE2768">
        <w:rPr>
          <w:rFonts w:ascii="GHEA Grapalat" w:hAnsi="GHEA Grapalat"/>
          <w:sz w:val="20"/>
          <w:lang w:val="pt-BR"/>
        </w:rPr>
        <w:t>8.6 Եթե պայմանագիրն  իրականացվ</w:t>
      </w:r>
      <w:r w:rsidRPr="00AE2768">
        <w:rPr>
          <w:rFonts w:ascii="GHEA Grapalat" w:hAnsi="GHEA Grapalat"/>
          <w:sz w:val="20"/>
          <w:lang w:val="hy-AM"/>
        </w:rPr>
        <w:t>ում է</w:t>
      </w:r>
      <w:r w:rsidRPr="00AE2768">
        <w:rPr>
          <w:rFonts w:ascii="GHEA Grapalat" w:hAnsi="GHEA Grapalat"/>
          <w:sz w:val="20"/>
          <w:lang w:val="pt-BR"/>
        </w:rPr>
        <w:t xml:space="preserve"> գործակալության պայմանագիր կնքելու միջոցով.</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hy-AM"/>
        </w:rPr>
        <w:t>1)</w:t>
      </w:r>
      <w:r w:rsidRPr="00AE2768">
        <w:rPr>
          <w:rFonts w:ascii="GHEA Grapalat" w:hAnsi="GHEA Grapalat"/>
          <w:sz w:val="20"/>
          <w:lang w:val="pt-BR"/>
        </w:rPr>
        <w:t xml:space="preserve"> Վաճառ</w:t>
      </w:r>
      <w:r w:rsidRPr="00AE2768">
        <w:rPr>
          <w:rFonts w:ascii="GHEA Grapalat" w:hAnsi="GHEA Grapalat"/>
          <w:sz w:val="20"/>
          <w:lang w:val="hy-AM"/>
        </w:rPr>
        <w:t>ողը</w:t>
      </w:r>
      <w:r w:rsidRPr="00AE2768">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2) պայմանագրի կատարման ընթացքում գործակալի փոփոխման դեպքում Վաճառ</w:t>
      </w:r>
      <w:r w:rsidRPr="00AE2768">
        <w:rPr>
          <w:rFonts w:ascii="GHEA Grapalat" w:hAnsi="GHEA Grapalat"/>
          <w:sz w:val="20"/>
          <w:lang w:val="hy-AM"/>
        </w:rPr>
        <w:t>ող</w:t>
      </w:r>
      <w:r w:rsidRPr="00AE2768">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E2768">
        <w:rPr>
          <w:rFonts w:ascii="GHEA Grapalat" w:hAnsi="GHEA Grapalat"/>
          <w:sz w:val="20"/>
          <w:lang w:val="pt-BR"/>
        </w:rPr>
        <w:t>:</w:t>
      </w:r>
      <w:r w:rsidR="00383BC3">
        <w:rPr>
          <w:rFonts w:ascii="GHEA Grapalat" w:hAnsi="GHEA Grapalat"/>
          <w:sz w:val="20"/>
          <w:vertAlign w:val="superscript"/>
          <w:lang w:val="pt-BR"/>
        </w:rPr>
        <w:t>22</w:t>
      </w:r>
      <w:r w:rsidRPr="00AE2768">
        <w:rPr>
          <w:rStyle w:val="af6"/>
          <w:rFonts w:ascii="GHEA Grapalat" w:hAnsi="GHEA Grapalat"/>
          <w:color w:val="FFFFFF"/>
          <w:sz w:val="20"/>
          <w:lang w:val="pt-BR"/>
        </w:rPr>
        <w:footnoteReference w:id="12"/>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E2768">
        <w:rPr>
          <w:rFonts w:ascii="GHEA Grapalat" w:hAnsi="GHEA Grapalat"/>
          <w:sz w:val="20"/>
          <w:lang w:val="pt-BR"/>
        </w:rPr>
        <w:t>:</w:t>
      </w:r>
      <w:r w:rsidR="00383BC3">
        <w:rPr>
          <w:rFonts w:ascii="GHEA Grapalat" w:hAnsi="GHEA Grapalat"/>
          <w:sz w:val="20"/>
          <w:vertAlign w:val="superscript"/>
          <w:lang w:val="pt-BR"/>
        </w:rPr>
        <w:t>23</w:t>
      </w:r>
      <w:r w:rsidRPr="00AE2768">
        <w:rPr>
          <w:rStyle w:val="af6"/>
          <w:rFonts w:ascii="GHEA Grapalat" w:hAnsi="GHEA Grapalat"/>
          <w:color w:val="FFFFFF"/>
          <w:sz w:val="20"/>
          <w:lang w:val="pt-BR"/>
        </w:rPr>
        <w:footnoteReference w:id="13"/>
      </w:r>
    </w:p>
    <w:p w:rsidR="00071D1C" w:rsidRPr="00AE2768" w:rsidRDefault="00071D1C" w:rsidP="00EF3662">
      <w:pPr>
        <w:tabs>
          <w:tab w:val="left" w:pos="1276"/>
        </w:tabs>
        <w:ind w:firstLine="720"/>
        <w:jc w:val="both"/>
        <w:rPr>
          <w:rFonts w:ascii="GHEA Grapalat" w:hAnsi="GHEA Grapalat"/>
          <w:sz w:val="20"/>
          <w:lang w:val="pt-BR"/>
        </w:rPr>
      </w:pPr>
      <w:r w:rsidRPr="00AE2768">
        <w:rPr>
          <w:rFonts w:ascii="GHEA Grapalat" w:hAnsi="GHEA Grapalat" w:cs="Times Armenian"/>
          <w:sz w:val="20"/>
          <w:lang w:val="pt-BR"/>
        </w:rPr>
        <w:lastRenderedPageBreak/>
        <w:t>8</w:t>
      </w:r>
      <w:r w:rsidRPr="00AE2768">
        <w:rPr>
          <w:rFonts w:ascii="GHEA Grapalat" w:hAnsi="GHEA Grapalat" w:cs="Times Armenian"/>
          <w:sz w:val="20"/>
          <w:lang w:val="hy-AM"/>
        </w:rPr>
        <w:t>.</w:t>
      </w:r>
      <w:r w:rsidRPr="00AE2768">
        <w:rPr>
          <w:rFonts w:ascii="GHEA Grapalat" w:hAnsi="GHEA Grapalat" w:cs="Times Armenian"/>
          <w:sz w:val="20"/>
          <w:lang w:val="pt-BR"/>
        </w:rPr>
        <w:t>8</w:t>
      </w:r>
      <w:r w:rsidRPr="00AE2768">
        <w:rPr>
          <w:rFonts w:ascii="GHEA Grapalat" w:hAnsi="GHEA Grapalat" w:cs="Times Armenian"/>
          <w:sz w:val="20"/>
          <w:lang w:val="hy-AM"/>
        </w:rPr>
        <w:t xml:space="preserve"> Ա</w:t>
      </w:r>
      <w:r w:rsidRPr="00AE2768">
        <w:rPr>
          <w:rFonts w:ascii="GHEA Grapalat" w:hAnsi="GHEA Grapalat" w:cs="Times Armenian"/>
          <w:sz w:val="20"/>
        </w:rPr>
        <w:t>պր</w:t>
      </w:r>
      <w:r w:rsidRPr="00AE2768">
        <w:rPr>
          <w:rFonts w:ascii="GHEA Grapalat" w:hAnsi="GHEA Grapalat" w:cs="Times Armenian"/>
          <w:sz w:val="20"/>
          <w:lang w:val="hy-AM"/>
        </w:rPr>
        <w:t xml:space="preserve">անքի </w:t>
      </w:r>
      <w:r w:rsidRPr="00AE2768">
        <w:rPr>
          <w:rFonts w:ascii="GHEA Grapalat" w:hAnsi="GHEA Grapalat" w:cs="Times Armenian"/>
          <w:sz w:val="20"/>
        </w:rPr>
        <w:t>մատա</w:t>
      </w:r>
      <w:r w:rsidRPr="00AE2768">
        <w:rPr>
          <w:rFonts w:ascii="GHEA Grapalat" w:hAnsi="GHEA Grapalat" w:cs="Sylfaen"/>
          <w:sz w:val="20"/>
          <w:lang w:val="hy-AM"/>
        </w:rPr>
        <w:t>կա</w:t>
      </w:r>
      <w:r w:rsidRPr="00AE2768">
        <w:rPr>
          <w:rFonts w:ascii="GHEA Grapalat" w:hAnsi="GHEA Grapalat" w:cs="Sylfaen"/>
          <w:sz w:val="20"/>
        </w:rPr>
        <w:t>ր</w:t>
      </w:r>
      <w:r w:rsidRPr="00AE2768">
        <w:rPr>
          <w:rFonts w:ascii="GHEA Grapalat" w:hAnsi="GHEA Grapalat" w:cs="Sylfaen"/>
          <w:sz w:val="20"/>
          <w:lang w:val="hy-AM"/>
        </w:rPr>
        <w:t>արման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Sylfaen"/>
          <w:sz w:val="20"/>
          <w:lang w:val="hy-AM"/>
        </w:rPr>
        <w:t>մինչև</w:t>
      </w:r>
      <w:r w:rsidRPr="00AE2768">
        <w:rPr>
          <w:rFonts w:ascii="GHEA Grapalat" w:hAnsi="GHEA Grapalat" w:cs="Times Armenian"/>
          <w:sz w:val="20"/>
          <w:lang w:val="hy-AM"/>
        </w:rPr>
        <w:t xml:space="preserve"> </w:t>
      </w:r>
      <w:r w:rsidRPr="00AE2768">
        <w:rPr>
          <w:rFonts w:ascii="GHEA Grapalat" w:hAnsi="GHEA Grapalat" w:cs="Times Armenian"/>
          <w:sz w:val="20"/>
        </w:rPr>
        <w:t>պ</w:t>
      </w:r>
      <w:r w:rsidRPr="00AE2768">
        <w:rPr>
          <w:rFonts w:ascii="GHEA Grapalat" w:hAnsi="GHEA Grapalat" w:cs="Times Armenian"/>
          <w:sz w:val="20"/>
          <w:lang w:val="hy-AM"/>
        </w:rPr>
        <w:t xml:space="preserve">այմանագրով </w:t>
      </w:r>
      <w:r w:rsidRPr="00AE2768">
        <w:rPr>
          <w:rFonts w:ascii="GHEA Grapalat" w:hAnsi="GHEA Grapalat" w:cs="Sylfaen"/>
          <w:sz w:val="20"/>
          <w:lang w:val="hy-AM"/>
        </w:rPr>
        <w:t>այդ</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լրանալը</w:t>
      </w:r>
      <w:r w:rsidRPr="00AE2768">
        <w:rPr>
          <w:rFonts w:ascii="GHEA Grapalat" w:hAnsi="GHEA Grapalat" w:cs="Sylfaen"/>
          <w:sz w:val="20"/>
          <w:lang w:val="pt-BR"/>
        </w:rPr>
        <w:t>`</w:t>
      </w:r>
      <w:r w:rsidRPr="00AE2768">
        <w:rPr>
          <w:rFonts w:ascii="GHEA Grapalat" w:hAnsi="GHEA Grapalat" w:cs="Times Armenian"/>
          <w:sz w:val="20"/>
          <w:lang w:val="hy-AM"/>
        </w:rPr>
        <w:t xml:space="preserve"> </w:t>
      </w:r>
      <w:r w:rsidRPr="00AE2768">
        <w:rPr>
          <w:rFonts w:ascii="GHEA Grapalat" w:hAnsi="GHEA Grapalat" w:cs="Times Armenian"/>
          <w:sz w:val="20"/>
        </w:rPr>
        <w:t>Վաճառողի</w:t>
      </w:r>
      <w:r w:rsidRPr="00AE2768">
        <w:rPr>
          <w:rFonts w:ascii="GHEA Grapalat" w:hAnsi="GHEA Grapalat" w:cs="Times Armenian"/>
          <w:sz w:val="20"/>
          <w:lang w:val="pt-BR"/>
        </w:rPr>
        <w:t xml:space="preserve"> </w:t>
      </w:r>
      <w:r w:rsidRPr="00AE2768">
        <w:rPr>
          <w:rFonts w:ascii="GHEA Grapalat" w:hAnsi="GHEA Grapalat" w:cs="Sylfaen"/>
          <w:sz w:val="20"/>
          <w:lang w:val="hy-AM"/>
        </w:rPr>
        <w:t>առաջարկության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առկայության</w:t>
      </w:r>
      <w:r w:rsidRPr="00AE2768">
        <w:rPr>
          <w:rFonts w:ascii="GHEA Grapalat" w:hAnsi="GHEA Grapalat" w:cs="Times Armenian"/>
          <w:sz w:val="20"/>
          <w:lang w:val="hy-AM"/>
        </w:rPr>
        <w:t xml:space="preserve"> </w:t>
      </w:r>
      <w:r w:rsidRPr="00AE2768">
        <w:rPr>
          <w:rFonts w:ascii="GHEA Grapalat" w:hAnsi="GHEA Grapalat" w:cs="Sylfaen"/>
          <w:sz w:val="20"/>
          <w:lang w:val="hy-AM"/>
        </w:rPr>
        <w:t>դեպքում</w:t>
      </w:r>
      <w:r w:rsidRPr="00AE2768">
        <w:rPr>
          <w:rFonts w:ascii="GHEA Grapalat" w:hAnsi="GHEA Grapalat" w:cs="Times Armenian"/>
          <w:sz w:val="20"/>
          <w:lang w:val="pt-BR"/>
        </w:rPr>
        <w:t>,</w:t>
      </w:r>
      <w:r w:rsidRPr="00AE2768">
        <w:rPr>
          <w:rFonts w:ascii="GHEA Grapalat" w:hAnsi="GHEA Grapalat" w:cs="Times Armenian"/>
          <w:sz w:val="20"/>
          <w:lang w:val="hy-AM"/>
        </w:rPr>
        <w:t xml:space="preserve"> </w:t>
      </w:r>
      <w:r w:rsidRPr="00AE2768">
        <w:rPr>
          <w:rFonts w:ascii="GHEA Grapalat" w:hAnsi="GHEA Grapalat" w:cs="Sylfaen"/>
          <w:sz w:val="20"/>
          <w:lang w:val="hy-AM"/>
        </w:rPr>
        <w:t>պայմանով</w:t>
      </w:r>
      <w:r w:rsidRPr="00AE2768">
        <w:rPr>
          <w:rFonts w:ascii="GHEA Grapalat" w:hAnsi="GHEA Grapalat" w:cs="Times Armenian"/>
          <w:sz w:val="20"/>
          <w:lang w:val="hy-AM"/>
        </w:rPr>
        <w:t xml:space="preserve">, </w:t>
      </w:r>
      <w:r w:rsidRPr="00AE2768">
        <w:rPr>
          <w:rFonts w:ascii="GHEA Grapalat" w:hAnsi="GHEA Grapalat" w:cs="Sylfaen"/>
          <w:sz w:val="20"/>
          <w:lang w:val="hy-AM"/>
        </w:rPr>
        <w:t>որ</w:t>
      </w:r>
      <w:r w:rsidRPr="00AE2768">
        <w:rPr>
          <w:rFonts w:ascii="GHEA Grapalat" w:hAnsi="GHEA Grapalat"/>
          <w:sz w:val="20"/>
          <w:lang w:val="hy-AM"/>
        </w:rPr>
        <w:t xml:space="preserve"> </w:t>
      </w:r>
      <w:r w:rsidRPr="00AE2768">
        <w:rPr>
          <w:rFonts w:ascii="GHEA Grapalat" w:hAnsi="GHEA Grapalat"/>
          <w:sz w:val="20"/>
        </w:rPr>
        <w:t>Գնորդ</w:t>
      </w:r>
      <w:r w:rsidRPr="00AE2768">
        <w:rPr>
          <w:rFonts w:ascii="GHEA Grapalat" w:hAnsi="GHEA Grapalat"/>
          <w:sz w:val="20"/>
          <w:lang w:val="hy-AM"/>
        </w:rPr>
        <w:t>ի</w:t>
      </w:r>
      <w:r w:rsidRPr="00AE2768">
        <w:rPr>
          <w:rFonts w:ascii="GHEA Grapalat" w:hAnsi="GHEA Grapalat" w:cs="Times Armenian"/>
          <w:sz w:val="20"/>
          <w:lang w:val="hy-AM"/>
        </w:rPr>
        <w:t xml:space="preserve"> </w:t>
      </w:r>
      <w:r w:rsidRPr="00AE2768">
        <w:rPr>
          <w:rFonts w:ascii="GHEA Grapalat" w:hAnsi="GHEA Grapalat" w:cs="Sylfaen"/>
          <w:sz w:val="20"/>
          <w:lang w:val="hy-AM"/>
        </w:rPr>
        <w:t>մոտ</w:t>
      </w:r>
      <w:r w:rsidRPr="00AE2768">
        <w:rPr>
          <w:rFonts w:ascii="GHEA Grapalat" w:hAnsi="GHEA Grapalat" w:cs="Times Armenian"/>
          <w:sz w:val="20"/>
          <w:lang w:val="hy-AM"/>
        </w:rPr>
        <w:t xml:space="preserve"> </w:t>
      </w:r>
      <w:r w:rsidRPr="00AE2768">
        <w:rPr>
          <w:rFonts w:ascii="GHEA Grapalat" w:hAnsi="GHEA Grapalat" w:cs="Sylfaen"/>
          <w:sz w:val="20"/>
          <w:lang w:val="hy-AM"/>
        </w:rPr>
        <w:t>չի</w:t>
      </w:r>
      <w:r w:rsidRPr="00AE2768">
        <w:rPr>
          <w:rFonts w:ascii="GHEA Grapalat" w:hAnsi="GHEA Grapalat" w:cs="Times Armenian"/>
          <w:sz w:val="20"/>
          <w:lang w:val="hy-AM"/>
        </w:rPr>
        <w:t xml:space="preserve"> </w:t>
      </w:r>
      <w:r w:rsidRPr="00AE2768">
        <w:rPr>
          <w:rFonts w:ascii="GHEA Grapalat" w:hAnsi="GHEA Grapalat" w:cs="Sylfaen"/>
          <w:sz w:val="20"/>
          <w:lang w:val="hy-AM"/>
        </w:rPr>
        <w:t>վերացել</w:t>
      </w:r>
      <w:r w:rsidRPr="00AE2768">
        <w:rPr>
          <w:rFonts w:ascii="GHEA Grapalat" w:hAnsi="GHEA Grapalat" w:cs="Times Armenian"/>
          <w:sz w:val="20"/>
          <w:lang w:val="hy-AM"/>
        </w:rPr>
        <w:t xml:space="preserve"> </w:t>
      </w:r>
      <w:r w:rsidRPr="00AE2768">
        <w:rPr>
          <w:rFonts w:ascii="GHEA Grapalat" w:hAnsi="GHEA Grapalat" w:cs="Times Armenian"/>
          <w:sz w:val="20"/>
        </w:rPr>
        <w:t>ապրանքի</w:t>
      </w:r>
      <w:r w:rsidRPr="00AE2768">
        <w:rPr>
          <w:rFonts w:ascii="GHEA Grapalat" w:hAnsi="GHEA Grapalat" w:cs="Times Armenian"/>
          <w:sz w:val="20"/>
          <w:lang w:val="pt-BR"/>
        </w:rPr>
        <w:t xml:space="preserve"> </w:t>
      </w:r>
      <w:r w:rsidRPr="00AE2768">
        <w:rPr>
          <w:rFonts w:ascii="GHEA Grapalat" w:hAnsi="GHEA Grapalat" w:cs="Sylfaen"/>
          <w:sz w:val="20"/>
          <w:lang w:val="hy-AM"/>
        </w:rPr>
        <w:t>օգտագործման</w:t>
      </w:r>
      <w:r w:rsidRPr="00AE2768">
        <w:rPr>
          <w:rFonts w:ascii="GHEA Grapalat" w:hAnsi="GHEA Grapalat" w:cs="Times Armenian"/>
          <w:sz w:val="20"/>
          <w:lang w:val="hy-AM"/>
        </w:rPr>
        <w:t xml:space="preserve"> </w:t>
      </w:r>
      <w:r w:rsidRPr="00AE2768">
        <w:rPr>
          <w:rFonts w:ascii="GHEA Grapalat" w:hAnsi="GHEA Grapalat" w:cs="Sylfaen"/>
          <w:sz w:val="20"/>
          <w:lang w:val="hy-AM"/>
        </w:rPr>
        <w:t>պահանջը</w:t>
      </w:r>
      <w:r w:rsidR="00DB0602" w:rsidRPr="00AE2768">
        <w:rPr>
          <w:rFonts w:ascii="GHEA Grapalat" w:hAnsi="GHEA Grapalat" w:cs="Sylfaen"/>
          <w:sz w:val="20"/>
          <w:lang w:val="pt-BR"/>
        </w:rPr>
        <w:t>,</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իսկ</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Վաճառողի</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առաջարկությունը</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ներկայացվել</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է</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ոչ</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ուշ</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քան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պայմանագրով</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ի</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սկզբանե</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մատակարարման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համար</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սահմանված</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ժամկետը</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լրանալուց</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առնվազն</w:t>
      </w:r>
      <w:r w:rsidR="002877FC" w:rsidRPr="00AE2768">
        <w:rPr>
          <w:rFonts w:ascii="GHEA Grapalat" w:hAnsi="GHEA Grapalat" w:cs="Sylfaen"/>
          <w:sz w:val="20"/>
          <w:lang w:val="pt-BR"/>
        </w:rPr>
        <w:t xml:space="preserve"> 5 </w:t>
      </w:r>
      <w:r w:rsidR="002877FC" w:rsidRPr="00AE2768">
        <w:rPr>
          <w:rFonts w:ascii="GHEA Grapalat" w:hAnsi="GHEA Grapalat" w:cs="Sylfaen"/>
          <w:sz w:val="20"/>
        </w:rPr>
        <w:t>օրացուցային</w:t>
      </w:r>
      <w:r w:rsidR="002877FC" w:rsidRPr="00AE2768">
        <w:rPr>
          <w:rFonts w:ascii="GHEA Grapalat" w:hAnsi="GHEA Grapalat" w:cs="Sylfaen"/>
          <w:sz w:val="20"/>
          <w:lang w:val="pt-BR"/>
        </w:rPr>
        <w:t xml:space="preserve"> </w:t>
      </w:r>
      <w:r w:rsidR="002877FC" w:rsidRPr="00AE2768">
        <w:rPr>
          <w:rFonts w:ascii="GHEA Grapalat" w:hAnsi="GHEA Grapalat" w:cs="Sylfaen"/>
          <w:sz w:val="20"/>
        </w:rPr>
        <w:t>օր</w:t>
      </w:r>
      <w:r w:rsidR="002877FC" w:rsidRPr="00AE2768">
        <w:rPr>
          <w:rFonts w:ascii="GHEA Grapalat" w:hAnsi="GHEA Grapalat" w:cs="Sylfaen"/>
          <w:sz w:val="20"/>
          <w:lang w:val="pt-BR"/>
        </w:rPr>
        <w:t xml:space="preserve"> </w:t>
      </w:r>
      <w:r w:rsidR="002877FC" w:rsidRPr="00AE2768">
        <w:rPr>
          <w:rFonts w:ascii="GHEA Grapalat" w:hAnsi="GHEA Grapalat" w:cs="Sylfaen"/>
          <w:sz w:val="20"/>
        </w:rPr>
        <w:t>առաջ</w:t>
      </w:r>
      <w:r w:rsidRPr="00AE2768">
        <w:rPr>
          <w:rFonts w:ascii="GHEA Grapalat" w:hAnsi="GHEA Grapalat" w:cs="Sylfaen"/>
          <w:sz w:val="20"/>
          <w:lang w:val="pt-BR"/>
        </w:rPr>
        <w:t>: Ընդ որում սույն կետով սահմանված դեպքում ապրա</w:t>
      </w:r>
      <w:r w:rsidRPr="00AE2768">
        <w:rPr>
          <w:rFonts w:ascii="GHEA Grapalat" w:hAnsi="GHEA Grapalat" w:cs="Times Armenian"/>
          <w:sz w:val="20"/>
          <w:lang w:val="hy-AM"/>
        </w:rPr>
        <w:t xml:space="preserve">նքի </w:t>
      </w:r>
      <w:r w:rsidRPr="00AE2768">
        <w:rPr>
          <w:rFonts w:ascii="GHEA Grapalat" w:hAnsi="GHEA Grapalat" w:cs="Times Armenian"/>
          <w:sz w:val="20"/>
        </w:rPr>
        <w:t>մատակարա</w:t>
      </w:r>
      <w:r w:rsidRPr="00AE2768">
        <w:rPr>
          <w:rFonts w:ascii="GHEA Grapalat" w:hAnsi="GHEA Grapalat" w:cs="Sylfaen"/>
          <w:sz w:val="20"/>
          <w:lang w:val="hy-AM"/>
        </w:rPr>
        <w:t>րման</w:t>
      </w:r>
      <w:r w:rsidRPr="00AE2768">
        <w:rPr>
          <w:rFonts w:ascii="GHEA Grapalat" w:hAnsi="GHEA Grapalat" w:cs="Times Armenian"/>
          <w:sz w:val="20"/>
          <w:lang w:val="hy-AM"/>
        </w:rPr>
        <w:t xml:space="preserve"> </w:t>
      </w:r>
      <w:r w:rsidRPr="00AE2768">
        <w:rPr>
          <w:rFonts w:ascii="GHEA Grapalat" w:hAnsi="GHEA Grapalat" w:cs="Sylfaen"/>
          <w:sz w:val="20"/>
          <w:lang w:val="hy-AM"/>
        </w:rPr>
        <w:t>ժամկետը</w:t>
      </w:r>
      <w:r w:rsidRPr="00AE2768">
        <w:rPr>
          <w:rFonts w:ascii="GHEA Grapalat" w:hAnsi="GHEA Grapalat" w:cs="Times Armenian"/>
          <w:sz w:val="20"/>
          <w:lang w:val="hy-AM"/>
        </w:rPr>
        <w:t xml:space="preserve"> </w:t>
      </w:r>
      <w:r w:rsidRPr="00AE2768">
        <w:rPr>
          <w:rFonts w:ascii="GHEA Grapalat" w:hAnsi="GHEA Grapalat" w:cs="Sylfaen"/>
          <w:sz w:val="20"/>
          <w:lang w:val="hy-AM"/>
        </w:rPr>
        <w:t>կարող</w:t>
      </w:r>
      <w:r w:rsidRPr="00AE2768">
        <w:rPr>
          <w:rFonts w:ascii="GHEA Grapalat" w:hAnsi="GHEA Grapalat" w:cs="Times Armenian"/>
          <w:sz w:val="20"/>
          <w:lang w:val="hy-AM"/>
        </w:rPr>
        <w:t xml:space="preserve"> </w:t>
      </w:r>
      <w:r w:rsidRPr="00AE2768">
        <w:rPr>
          <w:rFonts w:ascii="GHEA Grapalat" w:hAnsi="GHEA Grapalat" w:cs="Sylfaen"/>
          <w:sz w:val="20"/>
          <w:lang w:val="hy-AM"/>
        </w:rPr>
        <w:t>է</w:t>
      </w:r>
      <w:r w:rsidRPr="00AE2768">
        <w:rPr>
          <w:rFonts w:ascii="GHEA Grapalat" w:hAnsi="GHEA Grapalat" w:cs="Times Armenian"/>
          <w:sz w:val="20"/>
          <w:lang w:val="hy-AM"/>
        </w:rPr>
        <w:t xml:space="preserve"> </w:t>
      </w:r>
      <w:r w:rsidRPr="00AE2768">
        <w:rPr>
          <w:rFonts w:ascii="GHEA Grapalat" w:hAnsi="GHEA Grapalat" w:cs="Sylfaen"/>
          <w:sz w:val="20"/>
          <w:lang w:val="hy-AM"/>
        </w:rPr>
        <w:t>երկարաձգվել</w:t>
      </w:r>
      <w:r w:rsidRPr="00AE2768">
        <w:rPr>
          <w:rFonts w:ascii="GHEA Grapalat" w:hAnsi="GHEA Grapalat" w:cs="Times Armenian"/>
          <w:sz w:val="20"/>
          <w:lang w:val="hy-AM"/>
        </w:rPr>
        <w:t xml:space="preserve"> </w:t>
      </w:r>
      <w:r w:rsidRPr="00AE2768">
        <w:rPr>
          <w:rFonts w:ascii="GHEA Grapalat" w:hAnsi="GHEA Grapalat" w:cs="Times Armenian"/>
          <w:sz w:val="20"/>
        </w:rPr>
        <w:t>մեկ</w:t>
      </w:r>
      <w:r w:rsidRPr="00AE2768">
        <w:rPr>
          <w:rFonts w:ascii="GHEA Grapalat" w:hAnsi="GHEA Grapalat" w:cs="Times Armenian"/>
          <w:sz w:val="20"/>
          <w:lang w:val="pt-BR"/>
        </w:rPr>
        <w:t xml:space="preserve"> </w:t>
      </w:r>
      <w:r w:rsidRPr="00AE2768">
        <w:rPr>
          <w:rFonts w:ascii="GHEA Grapalat" w:hAnsi="GHEA Grapalat" w:cs="Times Armenian"/>
          <w:sz w:val="20"/>
        </w:rPr>
        <w:t>անգամ</w:t>
      </w:r>
      <w:r w:rsidRPr="00AE2768">
        <w:rPr>
          <w:rFonts w:ascii="GHEA Grapalat" w:hAnsi="GHEA Grapalat" w:cs="Times Armenian"/>
          <w:sz w:val="20"/>
          <w:lang w:val="pt-BR"/>
        </w:rPr>
        <w:t xml:space="preserve"> </w:t>
      </w:r>
      <w:r w:rsidRPr="00AE2768">
        <w:rPr>
          <w:rFonts w:ascii="GHEA Grapalat" w:hAnsi="GHEA Grapalat" w:cs="Sylfaen"/>
          <w:sz w:val="20"/>
          <w:lang w:val="hy-AM"/>
        </w:rPr>
        <w:t>մինչև</w:t>
      </w:r>
      <w:r w:rsidRPr="00AE2768">
        <w:rPr>
          <w:rFonts w:ascii="GHEA Grapalat" w:hAnsi="GHEA Grapalat" w:cs="Sylfaen"/>
          <w:sz w:val="20"/>
          <w:lang w:val="pt-BR"/>
        </w:rPr>
        <w:t xml:space="preserve"> 30 </w:t>
      </w:r>
      <w:r w:rsidRPr="00AE2768">
        <w:rPr>
          <w:rFonts w:ascii="GHEA Grapalat" w:hAnsi="GHEA Grapalat" w:cs="Sylfaen"/>
          <w:sz w:val="20"/>
        </w:rPr>
        <w:t>օրացուցային</w:t>
      </w:r>
      <w:r w:rsidRPr="00AE2768">
        <w:rPr>
          <w:rFonts w:ascii="GHEA Grapalat" w:hAnsi="GHEA Grapalat" w:cs="Sylfaen"/>
          <w:sz w:val="20"/>
          <w:lang w:val="pt-BR"/>
        </w:rPr>
        <w:t xml:space="preserve"> </w:t>
      </w:r>
      <w:r w:rsidRPr="00AE2768">
        <w:rPr>
          <w:rFonts w:ascii="GHEA Grapalat" w:hAnsi="GHEA Grapalat" w:cs="Sylfaen"/>
          <w:sz w:val="20"/>
        </w:rPr>
        <w:t>օրով</w:t>
      </w:r>
      <w:r w:rsidRPr="00AE2768">
        <w:rPr>
          <w:rFonts w:ascii="GHEA Grapalat" w:hAnsi="GHEA Grapalat" w:cs="Sylfaen"/>
          <w:sz w:val="20"/>
          <w:lang w:val="pt-BR"/>
        </w:rPr>
        <w:t xml:space="preserve">, </w:t>
      </w:r>
      <w:r w:rsidRPr="00AE2768">
        <w:rPr>
          <w:rFonts w:ascii="GHEA Grapalat" w:hAnsi="GHEA Grapalat" w:cs="Sylfaen"/>
          <w:sz w:val="20"/>
        </w:rPr>
        <w:t>բայց</w:t>
      </w:r>
      <w:r w:rsidRPr="00AE2768">
        <w:rPr>
          <w:rFonts w:ascii="GHEA Grapalat" w:hAnsi="GHEA Grapalat" w:cs="Sylfaen"/>
          <w:sz w:val="20"/>
          <w:lang w:val="pt-BR"/>
        </w:rPr>
        <w:t xml:space="preserve"> </w:t>
      </w:r>
      <w:r w:rsidRPr="00AE2768">
        <w:rPr>
          <w:rFonts w:ascii="GHEA Grapalat" w:hAnsi="GHEA Grapalat" w:cs="Sylfaen"/>
          <w:sz w:val="20"/>
        </w:rPr>
        <w:t>ոչ</w:t>
      </w:r>
      <w:r w:rsidRPr="00AE2768">
        <w:rPr>
          <w:rFonts w:ascii="GHEA Grapalat" w:hAnsi="GHEA Grapalat" w:cs="Sylfaen"/>
          <w:sz w:val="20"/>
          <w:lang w:val="pt-BR"/>
        </w:rPr>
        <w:t xml:space="preserve"> </w:t>
      </w:r>
      <w:r w:rsidRPr="00AE2768">
        <w:rPr>
          <w:rFonts w:ascii="GHEA Grapalat" w:hAnsi="GHEA Grapalat" w:cs="Sylfaen"/>
          <w:sz w:val="20"/>
        </w:rPr>
        <w:t>ավել</w:t>
      </w:r>
      <w:r w:rsidRPr="00AE2768">
        <w:rPr>
          <w:rFonts w:ascii="GHEA Grapalat" w:hAnsi="GHEA Grapalat" w:cs="Sylfaen"/>
          <w:sz w:val="20"/>
          <w:lang w:val="pt-BR"/>
        </w:rPr>
        <w:t xml:space="preserve"> </w:t>
      </w:r>
      <w:r w:rsidRPr="00AE2768">
        <w:rPr>
          <w:rFonts w:ascii="GHEA Grapalat" w:hAnsi="GHEA Grapalat" w:cs="Sylfaen"/>
          <w:sz w:val="20"/>
        </w:rPr>
        <w:t>քան</w:t>
      </w:r>
      <w:r w:rsidRPr="00AE2768">
        <w:rPr>
          <w:rFonts w:ascii="GHEA Grapalat" w:hAnsi="GHEA Grapalat" w:cs="Sylfaen"/>
          <w:sz w:val="20"/>
          <w:lang w:val="pt-BR"/>
        </w:rPr>
        <w:t xml:space="preserve"> </w:t>
      </w:r>
      <w:r w:rsidRPr="00AE2768">
        <w:rPr>
          <w:rFonts w:ascii="GHEA Grapalat" w:hAnsi="GHEA Grapalat" w:cs="Sylfaen"/>
          <w:sz w:val="20"/>
        </w:rPr>
        <w:t>պայմանագրով</w:t>
      </w:r>
      <w:r w:rsidRPr="00AE2768">
        <w:rPr>
          <w:rFonts w:ascii="GHEA Grapalat" w:hAnsi="GHEA Grapalat" w:cs="Sylfaen"/>
          <w:sz w:val="20"/>
          <w:lang w:val="pt-BR"/>
        </w:rPr>
        <w:t xml:space="preserve"> </w:t>
      </w:r>
      <w:r w:rsidRPr="00AE2768">
        <w:rPr>
          <w:rFonts w:ascii="GHEA Grapalat" w:hAnsi="GHEA Grapalat" w:cs="Sylfaen"/>
          <w:sz w:val="20"/>
        </w:rPr>
        <w:t>սահմանված</w:t>
      </w:r>
      <w:r w:rsidRPr="00AE2768">
        <w:rPr>
          <w:rFonts w:ascii="GHEA Grapalat" w:hAnsi="GHEA Grapalat" w:cs="Sylfaen"/>
          <w:sz w:val="20"/>
          <w:lang w:val="pt-BR"/>
        </w:rPr>
        <w:t xml:space="preserve"> </w:t>
      </w:r>
      <w:r w:rsidRPr="00AE2768">
        <w:rPr>
          <w:rFonts w:ascii="GHEA Grapalat" w:hAnsi="GHEA Grapalat" w:cs="Sylfaen"/>
          <w:sz w:val="20"/>
        </w:rPr>
        <w:t>ժամկետն</w:t>
      </w:r>
      <w:r w:rsidRPr="00AE2768">
        <w:rPr>
          <w:rFonts w:ascii="GHEA Grapalat" w:hAnsi="GHEA Grapalat" w:cs="Sylfaen"/>
          <w:sz w:val="20"/>
          <w:lang w:val="pt-BR"/>
        </w:rPr>
        <w:t xml:space="preserve"> </w:t>
      </w:r>
      <w:r w:rsidRPr="00AE2768">
        <w:rPr>
          <w:rFonts w:ascii="GHEA Grapalat" w:hAnsi="GHEA Grapalat" w:cs="Sylfaen"/>
          <w:sz w:val="20"/>
        </w:rPr>
        <w:t>է</w:t>
      </w:r>
      <w:r w:rsidRPr="00AE2768">
        <w:rPr>
          <w:rFonts w:ascii="GHEA Grapalat" w:hAnsi="GHEA Grapalat" w:cs="Sylfaen"/>
          <w:sz w:val="20"/>
          <w:lang w:val="pt-BR"/>
        </w:rPr>
        <w:t>:</w:t>
      </w:r>
    </w:p>
    <w:p w:rsidR="00071D1C" w:rsidRPr="00AE2768" w:rsidRDefault="00071D1C" w:rsidP="00EF3662">
      <w:pPr>
        <w:tabs>
          <w:tab w:val="left" w:pos="720"/>
        </w:tabs>
        <w:jc w:val="both"/>
        <w:rPr>
          <w:rFonts w:ascii="GHEA Grapalat" w:hAnsi="GHEA Grapalat"/>
          <w:sz w:val="20"/>
          <w:lang w:val="hy-AM"/>
        </w:rPr>
      </w:pPr>
      <w:r w:rsidRPr="00AE2768">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E2768" w:rsidRDefault="00071D1C" w:rsidP="00EF3662">
      <w:pPr>
        <w:tabs>
          <w:tab w:val="num" w:pos="0"/>
          <w:tab w:val="left" w:pos="720"/>
          <w:tab w:val="num" w:pos="900"/>
        </w:tabs>
        <w:jc w:val="both"/>
        <w:rPr>
          <w:rFonts w:ascii="GHEA Grapalat" w:hAnsi="GHEA Grapalat"/>
          <w:sz w:val="20"/>
          <w:lang w:val="hy-AM"/>
        </w:rPr>
      </w:pPr>
      <w:r w:rsidRPr="00AE2768">
        <w:rPr>
          <w:rFonts w:ascii="GHEA Grapalat" w:hAnsi="GHEA Grapalat"/>
          <w:sz w:val="20"/>
          <w:lang w:val="hy-AM"/>
        </w:rPr>
        <w:tab/>
        <w:t xml:space="preserve">Պայմանագրի կողմերի` երրորդ անձանց նկատմամբ պարտավորությունները՝ ներառյալ </w:t>
      </w:r>
      <w:r w:rsidR="00DD66E7" w:rsidRPr="00AE2768">
        <w:rPr>
          <w:rFonts w:ascii="GHEA Grapalat" w:hAnsi="GHEA Grapalat"/>
          <w:sz w:val="20"/>
          <w:lang w:val="hy-AM"/>
        </w:rPr>
        <w:t>պ</w:t>
      </w:r>
      <w:r w:rsidRPr="00AE2768">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E2768">
        <w:rPr>
          <w:rFonts w:ascii="GHEA Grapalat" w:hAnsi="GHEA Grapalat"/>
          <w:sz w:val="20"/>
          <w:lang w:val="hy-AM"/>
        </w:rPr>
        <w:t>պ</w:t>
      </w:r>
      <w:r w:rsidRPr="00AE2768">
        <w:rPr>
          <w:rFonts w:ascii="GHEA Grapalat" w:hAnsi="GHEA Grapalat"/>
          <w:sz w:val="20"/>
          <w:lang w:val="hy-AM"/>
        </w:rPr>
        <w:t xml:space="preserve">այմանագրի կարգավորման դաշտից և չեն կարող ազդել </w:t>
      </w:r>
      <w:r w:rsidR="004504F0" w:rsidRPr="00AE2768">
        <w:rPr>
          <w:rFonts w:ascii="GHEA Grapalat" w:hAnsi="GHEA Grapalat"/>
          <w:sz w:val="20"/>
          <w:lang w:val="hy-AM"/>
        </w:rPr>
        <w:t>պ</w:t>
      </w:r>
      <w:r w:rsidRPr="00AE2768">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lang w:val="hy-AM"/>
        </w:rPr>
        <w:tab/>
        <w:t>8.10 Պ</w:t>
      </w:r>
      <w:r w:rsidRPr="00AE2768">
        <w:rPr>
          <w:rFonts w:ascii="GHEA Grapalat" w:hAnsi="GHEA Grapalat"/>
          <w:spacing w:val="-4"/>
          <w:sz w:val="20"/>
          <w:szCs w:val="20"/>
          <w:lang w:val="hy-AM" w:eastAsia="ru-RU"/>
        </w:rPr>
        <w:t xml:space="preserve">այմանագիրը չի </w:t>
      </w:r>
      <w:r w:rsidRPr="00AE2768">
        <w:rPr>
          <w:rFonts w:ascii="GHEA Grapalat" w:hAnsi="GHEA Grapalat"/>
          <w:sz w:val="20"/>
          <w:szCs w:val="20"/>
          <w:lang w:val="hy-AM" w:eastAsia="ru-RU"/>
        </w:rPr>
        <w:t>կարող փոփոխվել կողմերի պարտա</w:t>
      </w:r>
      <w:r w:rsidRPr="00AE2768">
        <w:rPr>
          <w:rFonts w:ascii="GHEA Grapalat" w:hAnsi="GHEA Grapalat"/>
          <w:sz w:val="20"/>
          <w:szCs w:val="20"/>
          <w:lang w:val="hy-AM" w:eastAsia="ru-RU"/>
        </w:rPr>
        <w:softHyphen/>
        <w:t>վորու</w:t>
      </w:r>
      <w:r w:rsidRPr="00AE2768">
        <w:rPr>
          <w:rFonts w:ascii="GHEA Grapalat" w:hAnsi="GHEA Grapalat"/>
          <w:sz w:val="20"/>
          <w:szCs w:val="20"/>
          <w:lang w:val="hy-AM" w:eastAsia="ru-RU"/>
        </w:rPr>
        <w:softHyphen/>
        <w:t>թյունների մասնակի չկատարման հետևանքով</w:t>
      </w:r>
      <w:r w:rsidRPr="00AE2768" w:rsidDel="00591DE3">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8.11 Վաճառողի  կողմից ստանձնած պարտավորությունները չկատա</w:t>
      </w:r>
      <w:r w:rsidRPr="00AE2768">
        <w:rPr>
          <w:rFonts w:ascii="GHEA Grapalat" w:hAnsi="GHEA Grapalat"/>
          <w:sz w:val="20"/>
          <w:szCs w:val="20"/>
          <w:lang w:val="hy-AM" w:eastAsia="ru-RU"/>
        </w:rPr>
        <w:softHyphen/>
        <w:t xml:space="preserve">րելու կամ ոչ պատշաճ կատարելու հիմքով </w:t>
      </w:r>
      <w:r w:rsidR="00617A6E" w:rsidRPr="00AE2768">
        <w:rPr>
          <w:rFonts w:ascii="GHEA Grapalat" w:hAnsi="GHEA Grapalat"/>
          <w:sz w:val="20"/>
          <w:szCs w:val="20"/>
          <w:lang w:val="hy-AM" w:eastAsia="ru-RU"/>
        </w:rPr>
        <w:t>պ</w:t>
      </w:r>
      <w:r w:rsidRPr="00AE2768">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E2768">
        <w:rPr>
          <w:rFonts w:ascii="GHEA Grapalat" w:hAnsi="GHEA Grapalat"/>
          <w:sz w:val="20"/>
          <w:szCs w:val="20"/>
          <w:lang w:val="hy-AM" w:eastAsia="ru-RU"/>
        </w:rPr>
        <w:t>«Պայմանագրերը միակողմանի լուծելու մասին ծանուցումներ»</w:t>
      </w:r>
      <w:r w:rsidRPr="00AE2768">
        <w:rPr>
          <w:rFonts w:ascii="GHEA Grapalat" w:hAnsi="GHEA Grapalat"/>
          <w:sz w:val="20"/>
          <w:szCs w:val="20"/>
          <w:lang w:val="hy-AM" w:eastAsia="ru-RU"/>
        </w:rPr>
        <w:t xml:space="preserve"> բաժնում` նշելով հրապարակման ամսաթիվը: Վաճառողը,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E2768">
        <w:rPr>
          <w:rFonts w:ascii="GHEA Grapalat" w:hAnsi="GHEA Grapalat"/>
          <w:sz w:val="20"/>
          <w:szCs w:val="20"/>
          <w:lang w:val="hy-AM" w:eastAsia="ru-RU"/>
        </w:rPr>
        <w:t xml:space="preserve"> </w:t>
      </w:r>
      <w:bookmarkStart w:id="19" w:name="_Hlk23253914"/>
      <w:r w:rsidR="00323B33" w:rsidRPr="00AE2768">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0D08B4">
        <w:rPr>
          <w:rFonts w:ascii="GHEA Grapalat" w:hAnsi="GHEA Grapalat"/>
          <w:sz w:val="20"/>
          <w:szCs w:val="20"/>
          <w:lang w:val="hy-AM" w:eastAsia="ru-RU"/>
        </w:rPr>
        <w:t xml:space="preserve">Գնորդը այն </w:t>
      </w:r>
      <w:r w:rsidR="00323B33" w:rsidRPr="00AE2768">
        <w:rPr>
          <w:rFonts w:ascii="GHEA Grapalat" w:hAnsi="GHEA Grapalat"/>
          <w:sz w:val="20"/>
          <w:szCs w:val="20"/>
          <w:lang w:val="hy-AM" w:eastAsia="ru-RU"/>
        </w:rPr>
        <w:t xml:space="preserve">ուղարկվում է նաև </w:t>
      </w:r>
      <w:r w:rsidR="00D10B0C" w:rsidRPr="000D08B4">
        <w:rPr>
          <w:rFonts w:ascii="GHEA Grapalat" w:hAnsi="GHEA Grapalat"/>
          <w:sz w:val="20"/>
          <w:szCs w:val="20"/>
          <w:lang w:val="hy-AM" w:eastAsia="ru-RU"/>
        </w:rPr>
        <w:t xml:space="preserve">Վաճառողի </w:t>
      </w:r>
      <w:r w:rsidR="00323B33" w:rsidRPr="00AE2768">
        <w:rPr>
          <w:rFonts w:ascii="GHEA Grapalat" w:hAnsi="GHEA Grapalat"/>
          <w:sz w:val="20"/>
          <w:szCs w:val="20"/>
          <w:lang w:val="hy-AM" w:eastAsia="ru-RU"/>
        </w:rPr>
        <w:t>էլեկտրոնային փոստին:</w:t>
      </w:r>
      <w:bookmarkEnd w:id="19"/>
      <w:r w:rsidRPr="00AE2768">
        <w:rPr>
          <w:rFonts w:ascii="GHEA Grapalat" w:hAnsi="GHEA Grapalat"/>
          <w:sz w:val="20"/>
          <w:szCs w:val="20"/>
          <w:lang w:val="hy-AM" w:eastAsia="ru-RU"/>
        </w:rPr>
        <w:t xml:space="preserve">   8.12</w:t>
      </w:r>
      <w:r w:rsidRPr="00AE2768">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E2768">
        <w:rPr>
          <w:rFonts w:ascii="GHEA Grapalat" w:hAnsi="GHEA Grapalat"/>
          <w:sz w:val="20"/>
          <w:szCs w:val="20"/>
          <w:lang w:val="hy-AM" w:eastAsia="ru-RU"/>
        </w:rPr>
        <w:t>3.1</w:t>
      </w:r>
      <w:r w:rsidRPr="00AE2768">
        <w:rPr>
          <w:rFonts w:ascii="GHEA Grapalat" w:hAnsi="GHEA Grapalat"/>
          <w:sz w:val="20"/>
          <w:szCs w:val="20"/>
          <w:lang w:val="hy-AM" w:eastAsia="ru-RU"/>
        </w:rPr>
        <w:t xml:space="preserve"> հավելվածները, համարվում են </w:t>
      </w:r>
      <w:r w:rsidR="00B64BF8"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այմանագրի անբաժանելի մասը։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071D1C" w:rsidRPr="00AE2768" w:rsidRDefault="00071D1C" w:rsidP="00EF3662">
      <w:pPr>
        <w:ind w:firstLine="567"/>
        <w:jc w:val="both"/>
        <w:rPr>
          <w:rFonts w:ascii="GHEA Grapalat" w:hAnsi="GHEA Grapalat"/>
          <w:sz w:val="20"/>
          <w:szCs w:val="20"/>
          <w:lang w:val="hy-AM" w:eastAsia="ru-RU"/>
        </w:rPr>
      </w:pPr>
      <w:r w:rsidRPr="00AE2768">
        <w:rPr>
          <w:rFonts w:ascii="GHEA Grapalat" w:hAnsi="GHEA Grapalat"/>
          <w:sz w:val="20"/>
          <w:szCs w:val="20"/>
          <w:lang w:val="hy-AM" w:eastAsia="ru-RU"/>
        </w:rPr>
        <w:tab/>
        <w:t xml:space="preserve">8.15 </w:t>
      </w:r>
      <w:r w:rsidR="00DC567F" w:rsidRPr="00AE2768">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E2768">
        <w:rPr>
          <w:rFonts w:ascii="GHEA Grapalat" w:hAnsi="GHEA Grapalat"/>
          <w:sz w:val="20"/>
          <w:szCs w:val="20"/>
          <w:lang w:val="hy-AM" w:eastAsia="ru-RU"/>
        </w:rPr>
        <w:t>խ</w:t>
      </w:r>
      <w:r w:rsidR="00DC567F" w:rsidRPr="00AE2768">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Pr="00AE2768">
        <w:rPr>
          <w:rFonts w:ascii="GHEA Grapalat" w:hAnsi="GHEA Grapalat"/>
          <w:sz w:val="20"/>
          <w:szCs w:val="20"/>
          <w:lang w:val="hy-AM" w:eastAsia="ru-RU"/>
        </w:rPr>
        <w:t xml:space="preserve">Եթե </w:t>
      </w:r>
      <w:r w:rsidR="00DC567F" w:rsidRPr="00AE2768">
        <w:rPr>
          <w:rFonts w:ascii="GHEA Grapalat" w:hAnsi="GHEA Grapalat"/>
          <w:sz w:val="20"/>
          <w:szCs w:val="20"/>
          <w:lang w:val="hy-AM" w:eastAsia="ru-RU"/>
        </w:rPr>
        <w:t>պ</w:t>
      </w:r>
      <w:r w:rsidRPr="00AE2768">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9A1B95" w:rsidRPr="00AE2768">
        <w:rPr>
          <w:rFonts w:ascii="GHEA Grapalat" w:hAnsi="GHEA Grapalat"/>
          <w:sz w:val="20"/>
          <w:szCs w:val="20"/>
          <w:lang w:val="hy-AM" w:eastAsia="ru-RU"/>
        </w:rPr>
        <w:t>տասնապատիկը</w:t>
      </w:r>
      <w:r w:rsidRPr="00AE2768">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E2768">
        <w:rPr>
          <w:rFonts w:ascii="GHEA Grapalat" w:hAnsi="GHEA Grapalat"/>
          <w:sz w:val="20"/>
          <w:szCs w:val="20"/>
          <w:lang w:val="hy-AM" w:eastAsia="ru-RU"/>
        </w:rPr>
        <w:t xml:space="preserve">որակավորման և </w:t>
      </w:r>
      <w:r w:rsidR="00DC567F" w:rsidRPr="00AE2768">
        <w:rPr>
          <w:rFonts w:ascii="GHEA Grapalat" w:hAnsi="GHEA Grapalat"/>
          <w:sz w:val="20"/>
          <w:szCs w:val="20"/>
          <w:lang w:val="hy-AM" w:eastAsia="ru-RU"/>
        </w:rPr>
        <w:t xml:space="preserve">պայմանագրի </w:t>
      </w:r>
      <w:r w:rsidRPr="00AE2768">
        <w:rPr>
          <w:rFonts w:ascii="GHEA Grapalat" w:hAnsi="GHEA Grapalat"/>
          <w:sz w:val="20"/>
          <w:szCs w:val="20"/>
          <w:lang w:val="hy-AM" w:eastAsia="ru-RU"/>
        </w:rPr>
        <w:t>ապահովում</w:t>
      </w:r>
      <w:r w:rsidR="009A1B95" w:rsidRPr="00AE2768">
        <w:rPr>
          <w:rFonts w:ascii="GHEA Grapalat" w:hAnsi="GHEA Grapalat"/>
          <w:sz w:val="20"/>
          <w:szCs w:val="20"/>
          <w:lang w:val="hy-AM" w:eastAsia="ru-RU"/>
        </w:rPr>
        <w:t>ներ</w:t>
      </w:r>
      <w:r w:rsidRPr="00AE2768">
        <w:rPr>
          <w:rFonts w:ascii="GHEA Grapalat" w:hAnsi="GHEA Grapalat"/>
          <w:sz w:val="20"/>
          <w:szCs w:val="20"/>
          <w:lang w:val="hy-AM" w:eastAsia="ru-RU"/>
        </w:rPr>
        <w:t>ը` նախատեսված ֆինանսական միջոցների չափով, փոխարինվում է բանկային երաշխիքով կամ կանխիկ փողով</w:t>
      </w:r>
      <w:r w:rsidR="00920009" w:rsidRPr="00AE2768">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հաշվի առնելով </w:t>
      </w:r>
      <w:r w:rsidR="00920009" w:rsidRPr="00AE2768">
        <w:rPr>
          <w:rFonts w:ascii="GHEA Grapalat" w:hAnsi="GHEA Grapalat"/>
          <w:sz w:val="20"/>
          <w:szCs w:val="20"/>
          <w:lang w:val="hy-AM" w:eastAsia="ru-RU"/>
        </w:rPr>
        <w:t xml:space="preserve">ՀՀ կառավարության 2017 թվականի մայիսի 4-ի N 526-Ն որոշման N 1 հավելվածի </w:t>
      </w:r>
      <w:r w:rsidRPr="00AE2768">
        <w:rPr>
          <w:rFonts w:ascii="GHEA Grapalat" w:hAnsi="GHEA Grapalat"/>
          <w:sz w:val="20"/>
          <w:szCs w:val="20"/>
          <w:lang w:val="hy-AM" w:eastAsia="ru-RU"/>
        </w:rPr>
        <w:t xml:space="preserve">32-րդ կետի </w:t>
      </w:r>
      <w:r w:rsidR="009A1B95" w:rsidRPr="00AE2768">
        <w:rPr>
          <w:rFonts w:ascii="GHEA Grapalat" w:hAnsi="GHEA Grapalat"/>
          <w:sz w:val="20"/>
          <w:szCs w:val="20"/>
          <w:lang w:val="hy-AM" w:eastAsia="ru-RU"/>
        </w:rPr>
        <w:t>17</w:t>
      </w:r>
      <w:r w:rsidRPr="00AE2768">
        <w:rPr>
          <w:rFonts w:ascii="GHEA Grapalat" w:hAnsi="GHEA Grapalat"/>
          <w:sz w:val="20"/>
          <w:szCs w:val="20"/>
          <w:lang w:val="hy-AM" w:eastAsia="ru-RU"/>
        </w:rPr>
        <w:t>-րդ ենթակետի «բ» պարբերության պահանջները: Ընդ որում, Վաճառողը համաձայնագիրը կնքում, իսկ</w:t>
      </w:r>
      <w:r w:rsidR="008061D6" w:rsidRPr="00AE2768">
        <w:rPr>
          <w:rFonts w:ascii="GHEA Grapalat" w:hAnsi="GHEA Grapalat"/>
          <w:sz w:val="20"/>
          <w:szCs w:val="20"/>
          <w:lang w:val="hy-AM" w:eastAsia="ru-RU"/>
        </w:rPr>
        <w:t xml:space="preserve"> </w:t>
      </w:r>
      <w:r w:rsidRPr="00AE2768">
        <w:rPr>
          <w:rFonts w:ascii="GHEA Grapalat" w:hAnsi="GHEA Grapalat"/>
          <w:sz w:val="20"/>
          <w:szCs w:val="20"/>
          <w:lang w:val="hy-AM" w:eastAsia="ru-RU"/>
        </w:rPr>
        <w:t xml:space="preserve"> </w:t>
      </w:r>
      <w:r w:rsidR="00920009" w:rsidRPr="00AE2768">
        <w:rPr>
          <w:rFonts w:ascii="GHEA Grapalat" w:hAnsi="GHEA Grapalat"/>
          <w:sz w:val="20"/>
          <w:szCs w:val="20"/>
          <w:lang w:val="hy-AM" w:eastAsia="ru-RU"/>
        </w:rPr>
        <w:t xml:space="preserve">տուժանքի ձևով ներկայացված </w:t>
      </w:r>
      <w:r w:rsidR="00B84F37" w:rsidRPr="00AE2768">
        <w:rPr>
          <w:rFonts w:ascii="GHEA Grapalat" w:hAnsi="GHEA Grapalat"/>
          <w:sz w:val="20"/>
          <w:szCs w:val="20"/>
          <w:lang w:val="hy-AM" w:eastAsia="ru-RU"/>
        </w:rPr>
        <w:t xml:space="preserve">որակավորման և </w:t>
      </w:r>
      <w:r w:rsidR="00920009" w:rsidRPr="00AE2768">
        <w:rPr>
          <w:rFonts w:ascii="GHEA Grapalat" w:hAnsi="GHEA Grapalat"/>
          <w:sz w:val="20"/>
          <w:szCs w:val="20"/>
          <w:lang w:val="hy-AM" w:eastAsia="ru-RU"/>
        </w:rPr>
        <w:t xml:space="preserve">պայմանագրի </w:t>
      </w:r>
      <w:r w:rsidRPr="00AE2768">
        <w:rPr>
          <w:rFonts w:ascii="GHEA Grapalat" w:hAnsi="GHEA Grapalat"/>
          <w:sz w:val="20"/>
          <w:szCs w:val="20"/>
          <w:lang w:val="hy-AM" w:eastAsia="ru-RU"/>
        </w:rPr>
        <w:t>ապահով</w:t>
      </w:r>
      <w:r w:rsidR="00B84F37" w:rsidRPr="00AE2768">
        <w:rPr>
          <w:rFonts w:ascii="GHEA Grapalat" w:hAnsi="GHEA Grapalat"/>
          <w:sz w:val="20"/>
          <w:szCs w:val="20"/>
          <w:lang w:val="hy-AM" w:eastAsia="ru-RU"/>
        </w:rPr>
        <w:t>ումների</w:t>
      </w:r>
      <w:r w:rsidRPr="00AE2768">
        <w:rPr>
          <w:rFonts w:ascii="GHEA Grapalat" w:hAnsi="GHEA Grapalat"/>
          <w:sz w:val="20"/>
          <w:szCs w:val="20"/>
          <w:lang w:val="hy-AM" w:eastAsia="ru-RU"/>
        </w:rPr>
        <w:t xml:space="preserve"> փոխարինման դեպքում նաև նոր ապահով</w:t>
      </w:r>
      <w:r w:rsidR="00B84F37" w:rsidRPr="00AE2768">
        <w:rPr>
          <w:rFonts w:ascii="GHEA Grapalat" w:hAnsi="GHEA Grapalat"/>
          <w:sz w:val="20"/>
          <w:szCs w:val="20"/>
          <w:lang w:val="hy-AM" w:eastAsia="ru-RU"/>
        </w:rPr>
        <w:t>ներ</w:t>
      </w:r>
      <w:r w:rsidR="00FE2467" w:rsidRPr="000D08B4">
        <w:rPr>
          <w:rFonts w:ascii="GHEA Grapalat" w:hAnsi="GHEA Grapalat"/>
          <w:sz w:val="20"/>
          <w:szCs w:val="20"/>
          <w:lang w:val="hy-AM" w:eastAsia="ru-RU"/>
        </w:rPr>
        <w:t>ը</w:t>
      </w:r>
      <w:r w:rsidRPr="00AE2768">
        <w:rPr>
          <w:rFonts w:ascii="GHEA Grapalat" w:hAnsi="GHEA Grapalat"/>
          <w:sz w:val="20"/>
          <w:szCs w:val="20"/>
          <w:lang w:val="hy-AM" w:eastAsia="ru-RU"/>
        </w:rPr>
        <w:t xml:space="preserve"> Գնորդին ներկայացնում է համաձայնագիր կնքելու ծանուցումը ստանալու օրվանից տասնհինգ աշխատանքային օրվա ընթացքում։ Հակառակ դեպքում </w:t>
      </w:r>
      <w:r w:rsidR="005A1236" w:rsidRPr="00AE2768">
        <w:rPr>
          <w:rFonts w:ascii="GHEA Grapalat" w:hAnsi="GHEA Grapalat"/>
          <w:sz w:val="20"/>
          <w:szCs w:val="20"/>
          <w:lang w:val="hy-AM" w:eastAsia="ru-RU"/>
        </w:rPr>
        <w:t>պ</w:t>
      </w:r>
      <w:r w:rsidRPr="00AE2768">
        <w:rPr>
          <w:rFonts w:ascii="GHEA Grapalat" w:hAnsi="GHEA Grapalat"/>
          <w:sz w:val="20"/>
          <w:szCs w:val="20"/>
          <w:lang w:val="hy-AM" w:eastAsia="ru-RU"/>
        </w:rPr>
        <w:t>այմանագիրը Գնորդի կողմից միակողմանիորեն լուծվում է:</w:t>
      </w:r>
      <w:r w:rsidR="00383BC3" w:rsidRPr="004E5FBB">
        <w:rPr>
          <w:rFonts w:ascii="GHEA Grapalat" w:hAnsi="GHEA Grapalat"/>
          <w:sz w:val="20"/>
          <w:szCs w:val="20"/>
          <w:vertAlign w:val="superscript"/>
          <w:lang w:val="hy-AM" w:eastAsia="ru-RU"/>
        </w:rPr>
        <w:t>24</w:t>
      </w:r>
      <w:r w:rsidR="004D28BA" w:rsidRPr="00AE2768">
        <w:rPr>
          <w:rStyle w:val="af6"/>
          <w:rFonts w:ascii="GHEA Grapalat" w:hAnsi="GHEA Grapalat"/>
          <w:color w:val="FFFFFF"/>
          <w:sz w:val="20"/>
          <w:szCs w:val="20"/>
          <w:lang w:val="hy-AM" w:eastAsia="ru-RU"/>
        </w:rPr>
        <w:footnoteReference w:id="14"/>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b/>
          <w:sz w:val="20"/>
          <w:lang w:val="hy-AM"/>
        </w:rPr>
      </w:pPr>
      <w:r w:rsidRPr="00AE2768">
        <w:rPr>
          <w:rFonts w:ascii="GHEA Grapalat" w:hAnsi="GHEA Grapalat"/>
          <w:b/>
          <w:sz w:val="20"/>
          <w:lang w:val="hy-AM"/>
        </w:rPr>
        <w:t>10. Կողմերի հասցեները, բանկային վավերապայմանները և ստորագրությունները</w:t>
      </w:r>
    </w:p>
    <w:p w:rsidR="00071D1C" w:rsidRPr="00AE2768" w:rsidRDefault="00071D1C" w:rsidP="00EF3662">
      <w:pPr>
        <w:ind w:firstLine="709"/>
        <w:jc w:val="both"/>
        <w:rPr>
          <w:rFonts w:ascii="GHEA Grapalat" w:hAnsi="GHEA Grapalat"/>
          <w:sz w:val="20"/>
          <w:lang w:val="hy-AM"/>
        </w:rPr>
      </w:pPr>
      <w:r w:rsidRPr="00AE2768">
        <w:rPr>
          <w:rFonts w:ascii="GHEA Grapalat" w:hAnsi="GHEA Grapalat"/>
          <w:sz w:val="20"/>
          <w:lang w:val="hy-AM"/>
        </w:rPr>
        <w:t xml:space="preserve"> </w:t>
      </w:r>
    </w:p>
    <w:p w:rsidR="00071D1C" w:rsidRPr="00AE2768" w:rsidRDefault="00071D1C" w:rsidP="00EF3662">
      <w:pPr>
        <w:ind w:firstLine="709"/>
        <w:jc w:val="both"/>
        <w:rPr>
          <w:rFonts w:ascii="GHEA Grapalat" w:hAnsi="GHEA Grapalat"/>
          <w:sz w:val="20"/>
          <w:lang w:val="hy-AM"/>
        </w:rPr>
      </w:pPr>
    </w:p>
    <w:p w:rsidR="00071D1C" w:rsidRPr="00AE2768" w:rsidRDefault="00071D1C" w:rsidP="00EF3662">
      <w:pPr>
        <w:ind w:firstLine="709"/>
        <w:jc w:val="both"/>
        <w:rPr>
          <w:rFonts w:ascii="GHEA Grapalat" w:hAnsi="GHEA Grapalat"/>
          <w:sz w:val="20"/>
          <w:lang w:val="hy-AM"/>
        </w:rPr>
      </w:pPr>
    </w:p>
    <w:tbl>
      <w:tblPr>
        <w:tblW w:w="10189" w:type="dxa"/>
        <w:tblInd w:w="409" w:type="dxa"/>
        <w:tblLayout w:type="fixed"/>
        <w:tblLook w:val="0000" w:firstRow="0" w:lastRow="0" w:firstColumn="0" w:lastColumn="0" w:noHBand="0" w:noVBand="0"/>
      </w:tblPr>
      <w:tblGrid>
        <w:gridCol w:w="5086"/>
        <w:gridCol w:w="760"/>
        <w:gridCol w:w="4343"/>
      </w:tblGrid>
      <w:tr w:rsidR="00071D1C" w:rsidRPr="00AE2768" w:rsidTr="00ED75FE">
        <w:tc>
          <w:tcPr>
            <w:tcW w:w="508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Քասախի «Արուսյակ»</w:t>
            </w:r>
            <w:r w:rsidRPr="00D14969">
              <w:rPr>
                <w:rFonts w:ascii="GHEA Grapalat" w:hAnsi="GHEA Grapalat"/>
                <w:color w:val="0070C0"/>
                <w:sz w:val="22"/>
                <w:szCs w:val="22"/>
                <w:lang w:val="hy-AM"/>
              </w:rPr>
              <w:t xml:space="preserve"> </w:t>
            </w:r>
            <w:r w:rsidRPr="00A32B72">
              <w:rPr>
                <w:rFonts w:ascii="GHEA Grapalat" w:hAnsi="GHEA Grapalat"/>
                <w:color w:val="0070C0"/>
                <w:sz w:val="22"/>
                <w:szCs w:val="22"/>
                <w:lang w:val="hy-AM"/>
              </w:rPr>
              <w:t>մանկապարտեզ ՀՈԱԿ</w:t>
            </w:r>
          </w:p>
          <w:p w:rsidR="00ED75FE" w:rsidRPr="00A32B72" w:rsidRDefault="00ED75FE"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Կոտայքի մարզ, գ. Քասախ Գ. Նժդեհի 2</w:t>
            </w:r>
          </w:p>
          <w:p w:rsidR="00ED75FE" w:rsidRPr="00D14969" w:rsidRDefault="00ED75FE" w:rsidP="00EF3662">
            <w:pPr>
              <w:jc w:val="center"/>
              <w:rPr>
                <w:rFonts w:ascii="GHEA Grapalat" w:hAnsi="GHEA Grapalat" w:cs="Arial"/>
                <w:color w:val="0070C0"/>
                <w:sz w:val="20"/>
                <w:szCs w:val="20"/>
                <w:lang w:val="hy-AM"/>
              </w:rPr>
            </w:pPr>
            <w:r w:rsidRPr="00D14969">
              <w:rPr>
                <w:rFonts w:ascii="GHEA Grapalat" w:hAnsi="GHEA Grapalat"/>
                <w:color w:val="0070C0"/>
                <w:sz w:val="22"/>
                <w:szCs w:val="22"/>
                <w:lang w:val="hy-AM"/>
              </w:rPr>
              <w:t xml:space="preserve">ՀՀ՝ </w:t>
            </w:r>
            <w:r w:rsidRPr="00D14969">
              <w:rPr>
                <w:rFonts w:ascii="GHEA Grapalat" w:hAnsi="GHEA Grapalat" w:cs="Arial"/>
                <w:color w:val="0070C0"/>
                <w:sz w:val="20"/>
                <w:szCs w:val="20"/>
                <w:lang w:val="hy-AM"/>
              </w:rPr>
              <w:t>2473700433140010</w:t>
            </w:r>
          </w:p>
          <w:p w:rsidR="00ED75FE" w:rsidRPr="00D14969" w:rsidRDefault="00ED75FE" w:rsidP="00EF3662">
            <w:pPr>
              <w:jc w:val="center"/>
              <w:rPr>
                <w:rFonts w:ascii="GHEA Grapalat" w:hAnsi="GHEA Grapalat" w:cs="Arial"/>
                <w:color w:val="0070C0"/>
                <w:sz w:val="20"/>
                <w:szCs w:val="20"/>
                <w:lang w:val="hy-AM"/>
              </w:rPr>
            </w:pPr>
            <w:r w:rsidRPr="00D14969">
              <w:rPr>
                <w:rFonts w:ascii="GHEA Grapalat" w:hAnsi="GHEA Grapalat" w:cs="Arial"/>
                <w:color w:val="0070C0"/>
                <w:sz w:val="20"/>
                <w:szCs w:val="20"/>
                <w:lang w:val="hy-AM"/>
              </w:rPr>
              <w:t>Բանկ՝ «Արդշինբանկ» ՓԲԸ Նաիրիի մ/ճ</w:t>
            </w:r>
          </w:p>
          <w:p w:rsidR="00ED75FE" w:rsidRPr="00A32B72" w:rsidRDefault="00ED75FE" w:rsidP="00EF3662">
            <w:pPr>
              <w:jc w:val="center"/>
              <w:rPr>
                <w:rFonts w:ascii="GHEA Grapalat" w:hAnsi="GHEA Grapalat"/>
                <w:color w:val="0070C0"/>
                <w:sz w:val="22"/>
                <w:szCs w:val="22"/>
              </w:rPr>
            </w:pPr>
            <w:r w:rsidRPr="00A32B72">
              <w:rPr>
                <w:rFonts w:ascii="GHEA Grapalat" w:hAnsi="GHEA Grapalat" w:cs="Arial"/>
                <w:color w:val="0070C0"/>
                <w:sz w:val="20"/>
                <w:szCs w:val="20"/>
              </w:rPr>
              <w:t>ՀՎՀՀ՝ 03300819</w:t>
            </w:r>
          </w:p>
          <w:p w:rsidR="00071D1C" w:rsidRPr="00A32B72" w:rsidRDefault="00071D1C" w:rsidP="00EF3662">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 </w:t>
            </w:r>
          </w:p>
          <w:p w:rsidR="00071D1C" w:rsidRPr="00AE2768" w:rsidRDefault="00071D1C" w:rsidP="00EF3662">
            <w:pP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ED75FE" w:rsidRDefault="00071D1C" w:rsidP="00EF3662">
            <w:pPr>
              <w:jc w:val="center"/>
              <w:rPr>
                <w:rFonts w:ascii="GHEA Grapalat" w:hAnsi="GHEA Grapalat"/>
                <w:sz w:val="18"/>
                <w:szCs w:val="18"/>
                <w:lang w:val="hy-AM"/>
              </w:rPr>
            </w:pPr>
            <w:r w:rsidRPr="00ED75FE">
              <w:rPr>
                <w:rFonts w:ascii="GHEA Grapalat" w:hAnsi="GHEA Grapalat"/>
                <w:sz w:val="18"/>
                <w:szCs w:val="18"/>
                <w:lang w:val="hy-AM"/>
              </w:rPr>
              <w:t>/</w:t>
            </w:r>
            <w:r w:rsidRPr="00AE2768">
              <w:rPr>
                <w:rFonts w:ascii="GHEA Grapalat" w:hAnsi="GHEA Grapalat" w:cs="Sylfaen"/>
                <w:sz w:val="18"/>
                <w:szCs w:val="18"/>
                <w:lang w:val="hy-AM"/>
              </w:rPr>
              <w:t>ստորագրություն</w:t>
            </w:r>
            <w:r w:rsidRPr="00ED75FE">
              <w:rPr>
                <w:rFonts w:ascii="GHEA Grapalat" w:hAnsi="GHEA Grapalat"/>
                <w:sz w:val="18"/>
                <w:szCs w:val="18"/>
                <w:lang w:val="hy-AM"/>
              </w:rPr>
              <w:t>/</w:t>
            </w:r>
          </w:p>
          <w:p w:rsidR="00071D1C" w:rsidRPr="00AE2768" w:rsidRDefault="00071D1C" w:rsidP="00EF3662">
            <w:pPr>
              <w:jc w:val="center"/>
              <w:rPr>
                <w:rFonts w:ascii="GHEA Grapalat" w:hAnsi="GHEA Grapalat"/>
                <w:sz w:val="18"/>
                <w:szCs w:val="18"/>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c>
          <w:tcPr>
            <w:tcW w:w="760" w:type="dxa"/>
          </w:tcPr>
          <w:p w:rsidR="00071D1C" w:rsidRPr="00AE2768" w:rsidRDefault="00071D1C" w:rsidP="00EF3662">
            <w:pPr>
              <w:jc w:val="center"/>
              <w:rPr>
                <w:rFonts w:ascii="GHEA Grapalat" w:hAnsi="GHEA Grapalat"/>
                <w:lang w:val="hy-AM"/>
              </w:rPr>
            </w:pPr>
          </w:p>
        </w:tc>
        <w:tc>
          <w:tcPr>
            <w:tcW w:w="4343" w:type="dxa"/>
          </w:tcPr>
          <w:p w:rsidR="00071D1C" w:rsidRPr="00AE2768" w:rsidRDefault="00071D1C" w:rsidP="00EF3662">
            <w:pPr>
              <w:jc w:val="center"/>
              <w:rPr>
                <w:rFonts w:ascii="GHEA Grapalat" w:hAnsi="GHEA Grapalat" w:cs="Sylfaen"/>
                <w:b/>
                <w:bCs/>
                <w:lang w:val="hy-AM"/>
              </w:rPr>
            </w:pPr>
            <w:r w:rsidRPr="00AE2768">
              <w:rPr>
                <w:rFonts w:ascii="GHEA Grapalat" w:hAnsi="GHEA Grapalat" w:cs="Sylfaen"/>
                <w:b/>
                <w:bCs/>
                <w:lang w:val="hy-AM"/>
              </w:rPr>
              <w:t>ՎԱՃԱՌՈՂ</w:t>
            </w: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p>
          <w:p w:rsidR="00071D1C" w:rsidRPr="00AE2768" w:rsidRDefault="00071D1C" w:rsidP="00EF3662">
            <w:pPr>
              <w:jc w:val="center"/>
              <w:rPr>
                <w:rFonts w:ascii="GHEA Grapalat" w:hAnsi="GHEA Grapalat"/>
                <w:lang w:val="hy-AM"/>
              </w:rPr>
            </w:pPr>
            <w:r w:rsidRPr="00AE2768">
              <w:rPr>
                <w:rFonts w:ascii="GHEA Grapalat" w:hAnsi="GHEA Grapalat"/>
                <w:lang w:val="hy-AM"/>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hy-AM"/>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hy-AM"/>
              </w:rPr>
            </w:pPr>
            <w:r w:rsidRPr="00AE2768">
              <w:rPr>
                <w:rFonts w:ascii="GHEA Grapalat" w:hAnsi="GHEA Grapalat" w:cs="Sylfaen"/>
                <w:sz w:val="18"/>
                <w:szCs w:val="18"/>
                <w:lang w:val="hy-AM"/>
              </w:rPr>
              <w:t>Կ</w:t>
            </w:r>
            <w:r w:rsidRPr="00AE2768">
              <w:rPr>
                <w:rFonts w:ascii="GHEA Grapalat" w:hAnsi="GHEA Grapalat"/>
                <w:sz w:val="18"/>
                <w:szCs w:val="18"/>
                <w:lang w:val="hy-AM"/>
              </w:rPr>
              <w:t>.</w:t>
            </w:r>
            <w:r w:rsidRPr="00AE2768">
              <w:rPr>
                <w:rFonts w:ascii="GHEA Grapalat" w:hAnsi="GHEA Grapalat" w:cs="Sylfaen"/>
                <w:sz w:val="18"/>
                <w:szCs w:val="18"/>
                <w:lang w:val="hy-AM"/>
              </w:rPr>
              <w:t>Տ</w:t>
            </w:r>
          </w:p>
        </w:tc>
      </w:tr>
    </w:tbl>
    <w:p w:rsidR="00071D1C" w:rsidRPr="00AE2768" w:rsidRDefault="00071D1C" w:rsidP="00EF3662">
      <w:pPr>
        <w:rPr>
          <w:rFonts w:ascii="GHEA Grapalat" w:hAnsi="GHEA Grapalat"/>
          <w:sz w:val="20"/>
          <w:lang w:val="hy-AM"/>
        </w:rPr>
      </w:pPr>
    </w:p>
    <w:p w:rsidR="00071D1C" w:rsidRPr="00AE2768" w:rsidRDefault="00071D1C" w:rsidP="00EF3662">
      <w:pPr>
        <w:ind w:firstLine="720"/>
        <w:jc w:val="both"/>
        <w:rPr>
          <w:rFonts w:ascii="GHEA Grapalat" w:hAnsi="GHEA Grapalat"/>
          <w:sz w:val="20"/>
          <w:lang w:val="hy-AM"/>
        </w:rPr>
      </w:pPr>
      <w:r w:rsidRPr="00AE2768">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AE2768" w:rsidRDefault="00071D1C" w:rsidP="00EF3662">
      <w:pPr>
        <w:tabs>
          <w:tab w:val="left" w:pos="1276"/>
        </w:tabs>
        <w:ind w:firstLine="720"/>
        <w:jc w:val="both"/>
        <w:rPr>
          <w:rFonts w:ascii="GHEA Grapalat" w:hAnsi="GHEA Grapalat" w:cs="Sylfaen"/>
          <w:sz w:val="20"/>
          <w:u w:val="single"/>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rPr>
          <w:rFonts w:ascii="GHEA Grapalat" w:hAnsi="GHEA Grapalat"/>
          <w:sz w:val="20"/>
          <w:lang w:val="hy-AM"/>
        </w:rPr>
      </w:pPr>
    </w:p>
    <w:p w:rsidR="00071D1C" w:rsidRPr="00AE2768" w:rsidRDefault="00071D1C" w:rsidP="00EF3662">
      <w:pPr>
        <w:jc w:val="right"/>
        <w:rPr>
          <w:rFonts w:ascii="GHEA Grapalat" w:hAnsi="GHEA Grapalat"/>
          <w:sz w:val="20"/>
          <w:lang w:val="hy-AM"/>
        </w:rPr>
        <w:sectPr w:rsidR="00071D1C" w:rsidRPr="00AE2768" w:rsidSect="00536BFB">
          <w:pgSz w:w="11906" w:h="16838" w:code="9"/>
          <w:pgMar w:top="720" w:right="662" w:bottom="533" w:left="1138" w:header="562" w:footer="562" w:gutter="0"/>
          <w:cols w:space="720"/>
        </w:sectPr>
      </w:pP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lastRenderedPageBreak/>
        <w:t>Հավելված N 1</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jc w:val="center"/>
        <w:rPr>
          <w:rFonts w:ascii="GHEA Grapalat" w:hAnsi="GHEA Grapalat"/>
          <w:sz w:val="18"/>
          <w:lang w:val="hy-AM"/>
        </w:rPr>
      </w:pPr>
    </w:p>
    <w:p w:rsidR="00071D1C" w:rsidRPr="00AE2768" w:rsidRDefault="00071D1C" w:rsidP="00EF3662">
      <w:pPr>
        <w:jc w:val="center"/>
        <w:rPr>
          <w:rFonts w:ascii="GHEA Grapalat" w:hAnsi="GHEA Grapalat"/>
          <w:sz w:val="20"/>
          <w:lang w:val="hy-AM"/>
        </w:rPr>
      </w:pP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rsidR="00071D1C" w:rsidRPr="00AE2768" w:rsidRDefault="00071D1C" w:rsidP="00EF3662">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tbl>
      <w:tblPr>
        <w:tblW w:w="15748"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569"/>
        <w:gridCol w:w="2126"/>
        <w:gridCol w:w="793"/>
        <w:gridCol w:w="924"/>
        <w:gridCol w:w="1395"/>
        <w:gridCol w:w="7"/>
        <w:gridCol w:w="850"/>
        <w:gridCol w:w="2268"/>
        <w:gridCol w:w="709"/>
        <w:gridCol w:w="2126"/>
      </w:tblGrid>
      <w:tr w:rsidR="00071D1C" w:rsidRPr="00AE2768" w:rsidTr="00E43B0D">
        <w:tc>
          <w:tcPr>
            <w:tcW w:w="15748" w:type="dxa"/>
            <w:gridSpan w:val="12"/>
          </w:tcPr>
          <w:p w:rsidR="00071D1C" w:rsidRPr="00AE2768" w:rsidRDefault="00071D1C" w:rsidP="00EF3662">
            <w:pPr>
              <w:jc w:val="center"/>
              <w:rPr>
                <w:rFonts w:ascii="GHEA Grapalat" w:hAnsi="GHEA Grapalat"/>
                <w:sz w:val="18"/>
              </w:rPr>
            </w:pPr>
            <w:r w:rsidRPr="00AE2768">
              <w:rPr>
                <w:rFonts w:ascii="GHEA Grapalat" w:hAnsi="GHEA Grapalat"/>
                <w:sz w:val="18"/>
              </w:rPr>
              <w:t>Ապրանքի</w:t>
            </w:r>
          </w:p>
        </w:tc>
      </w:tr>
      <w:tr w:rsidR="00E43B0D" w:rsidRPr="00AE2768" w:rsidTr="00E43B0D">
        <w:trPr>
          <w:trHeight w:val="219"/>
        </w:trPr>
        <w:tc>
          <w:tcPr>
            <w:tcW w:w="1451"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հրավերով նախատեսված չափաբաժնի համարը</w:t>
            </w:r>
          </w:p>
        </w:tc>
        <w:tc>
          <w:tcPr>
            <w:tcW w:w="153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գնումների պլանով նախատեսված միջանցիկ ծածկագիրը` ըստ ԳՄԱ դասակարգման (CPV)</w:t>
            </w:r>
          </w:p>
        </w:tc>
        <w:tc>
          <w:tcPr>
            <w:tcW w:w="1569"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 xml:space="preserve">անվանումը </w:t>
            </w:r>
          </w:p>
        </w:tc>
        <w:tc>
          <w:tcPr>
            <w:tcW w:w="2126"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տեխնիկական բնութագիրը</w:t>
            </w:r>
          </w:p>
        </w:tc>
        <w:tc>
          <w:tcPr>
            <w:tcW w:w="793"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չափման միավորը</w:t>
            </w:r>
          </w:p>
        </w:tc>
        <w:tc>
          <w:tcPr>
            <w:tcW w:w="924"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միավոր գինը/ՀՀ դրամ</w:t>
            </w:r>
          </w:p>
        </w:tc>
        <w:tc>
          <w:tcPr>
            <w:tcW w:w="1402" w:type="dxa"/>
            <w:gridSpan w:val="2"/>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գինը/ՀՀ դրամ</w:t>
            </w:r>
          </w:p>
        </w:tc>
        <w:tc>
          <w:tcPr>
            <w:tcW w:w="850" w:type="dxa"/>
            <w:vMerge w:val="restart"/>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ընդհանուր քանակը</w:t>
            </w:r>
          </w:p>
        </w:tc>
        <w:tc>
          <w:tcPr>
            <w:tcW w:w="5103" w:type="dxa"/>
            <w:gridSpan w:val="3"/>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մատակարարման</w:t>
            </w:r>
          </w:p>
        </w:tc>
      </w:tr>
      <w:tr w:rsidR="00E43B0D" w:rsidRPr="00AE2768" w:rsidTr="00E43B0D">
        <w:trPr>
          <w:trHeight w:val="445"/>
        </w:trPr>
        <w:tc>
          <w:tcPr>
            <w:tcW w:w="1451" w:type="dxa"/>
            <w:vMerge/>
            <w:vAlign w:val="center"/>
          </w:tcPr>
          <w:p w:rsidR="00E43B0D" w:rsidRPr="00AE2768" w:rsidRDefault="00E43B0D" w:rsidP="00EF3662">
            <w:pPr>
              <w:jc w:val="center"/>
              <w:rPr>
                <w:rFonts w:ascii="GHEA Grapalat" w:hAnsi="GHEA Grapalat"/>
                <w:sz w:val="18"/>
              </w:rPr>
            </w:pPr>
          </w:p>
        </w:tc>
        <w:tc>
          <w:tcPr>
            <w:tcW w:w="1530" w:type="dxa"/>
            <w:vMerge/>
            <w:vAlign w:val="center"/>
          </w:tcPr>
          <w:p w:rsidR="00E43B0D" w:rsidRPr="00AE2768" w:rsidRDefault="00E43B0D" w:rsidP="00EF3662">
            <w:pPr>
              <w:jc w:val="center"/>
              <w:rPr>
                <w:rFonts w:ascii="GHEA Grapalat" w:hAnsi="GHEA Grapalat"/>
                <w:sz w:val="18"/>
              </w:rPr>
            </w:pPr>
          </w:p>
        </w:tc>
        <w:tc>
          <w:tcPr>
            <w:tcW w:w="1569" w:type="dxa"/>
            <w:vMerge/>
            <w:vAlign w:val="center"/>
          </w:tcPr>
          <w:p w:rsidR="00E43B0D" w:rsidRPr="00AE2768" w:rsidRDefault="00E43B0D" w:rsidP="00EF3662">
            <w:pPr>
              <w:jc w:val="center"/>
              <w:rPr>
                <w:rFonts w:ascii="GHEA Grapalat" w:hAnsi="GHEA Grapalat"/>
                <w:sz w:val="18"/>
              </w:rPr>
            </w:pPr>
          </w:p>
        </w:tc>
        <w:tc>
          <w:tcPr>
            <w:tcW w:w="2126" w:type="dxa"/>
            <w:vMerge/>
            <w:vAlign w:val="center"/>
          </w:tcPr>
          <w:p w:rsidR="00E43B0D" w:rsidRPr="00AE2768" w:rsidRDefault="00E43B0D" w:rsidP="00EF3662">
            <w:pPr>
              <w:jc w:val="center"/>
              <w:rPr>
                <w:rFonts w:ascii="GHEA Grapalat" w:hAnsi="GHEA Grapalat"/>
                <w:sz w:val="18"/>
              </w:rPr>
            </w:pPr>
          </w:p>
        </w:tc>
        <w:tc>
          <w:tcPr>
            <w:tcW w:w="793" w:type="dxa"/>
            <w:vMerge/>
            <w:vAlign w:val="center"/>
          </w:tcPr>
          <w:p w:rsidR="00E43B0D" w:rsidRPr="00AE2768" w:rsidRDefault="00E43B0D" w:rsidP="00EF3662">
            <w:pPr>
              <w:jc w:val="center"/>
              <w:rPr>
                <w:rFonts w:ascii="GHEA Grapalat" w:hAnsi="GHEA Grapalat"/>
                <w:sz w:val="18"/>
              </w:rPr>
            </w:pPr>
          </w:p>
        </w:tc>
        <w:tc>
          <w:tcPr>
            <w:tcW w:w="924" w:type="dxa"/>
            <w:vMerge/>
            <w:vAlign w:val="center"/>
          </w:tcPr>
          <w:p w:rsidR="00E43B0D" w:rsidRPr="00AE2768" w:rsidRDefault="00E43B0D" w:rsidP="00EF3662">
            <w:pPr>
              <w:jc w:val="center"/>
              <w:rPr>
                <w:rFonts w:ascii="GHEA Grapalat" w:hAnsi="GHEA Grapalat"/>
                <w:sz w:val="18"/>
              </w:rPr>
            </w:pPr>
          </w:p>
        </w:tc>
        <w:tc>
          <w:tcPr>
            <w:tcW w:w="1402" w:type="dxa"/>
            <w:gridSpan w:val="2"/>
            <w:vMerge/>
            <w:vAlign w:val="center"/>
          </w:tcPr>
          <w:p w:rsidR="00E43B0D" w:rsidRPr="00AE2768" w:rsidRDefault="00E43B0D" w:rsidP="00EF3662">
            <w:pPr>
              <w:jc w:val="center"/>
              <w:rPr>
                <w:rFonts w:ascii="GHEA Grapalat" w:hAnsi="GHEA Grapalat"/>
                <w:sz w:val="18"/>
              </w:rPr>
            </w:pPr>
          </w:p>
        </w:tc>
        <w:tc>
          <w:tcPr>
            <w:tcW w:w="850" w:type="dxa"/>
            <w:vMerge/>
            <w:vAlign w:val="center"/>
          </w:tcPr>
          <w:p w:rsidR="00E43B0D" w:rsidRPr="00AE2768" w:rsidRDefault="00E43B0D" w:rsidP="00EF3662">
            <w:pPr>
              <w:jc w:val="center"/>
              <w:rPr>
                <w:rFonts w:ascii="GHEA Grapalat" w:hAnsi="GHEA Grapalat"/>
                <w:sz w:val="18"/>
              </w:rPr>
            </w:pPr>
          </w:p>
        </w:tc>
        <w:tc>
          <w:tcPr>
            <w:tcW w:w="2268"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հասցեն</w:t>
            </w:r>
          </w:p>
        </w:tc>
        <w:tc>
          <w:tcPr>
            <w:tcW w:w="709"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ենթակա քանակը</w:t>
            </w:r>
          </w:p>
        </w:tc>
        <w:tc>
          <w:tcPr>
            <w:tcW w:w="2126" w:type="dxa"/>
            <w:vAlign w:val="center"/>
          </w:tcPr>
          <w:p w:rsidR="00E43B0D" w:rsidRPr="00AE2768" w:rsidRDefault="00E43B0D" w:rsidP="00EF3662">
            <w:pPr>
              <w:jc w:val="center"/>
              <w:rPr>
                <w:rFonts w:ascii="GHEA Grapalat" w:hAnsi="GHEA Grapalat"/>
                <w:sz w:val="18"/>
              </w:rPr>
            </w:pPr>
            <w:r w:rsidRPr="00AE2768">
              <w:rPr>
                <w:rFonts w:ascii="GHEA Grapalat" w:hAnsi="GHEA Grapalat"/>
                <w:sz w:val="18"/>
              </w:rPr>
              <w:t>Ժամկետը***</w:t>
            </w:r>
          </w:p>
          <w:p w:rsidR="00E43B0D" w:rsidRPr="00AE2768" w:rsidRDefault="00E43B0D" w:rsidP="00EF3662">
            <w:pPr>
              <w:jc w:val="center"/>
              <w:rPr>
                <w:rFonts w:ascii="GHEA Grapalat" w:hAnsi="GHEA Grapalat"/>
                <w:sz w:val="18"/>
              </w:rPr>
            </w:pPr>
          </w:p>
        </w:tc>
      </w:tr>
      <w:tr w:rsidR="00A32B72" w:rsidRPr="00A32B72" w:rsidTr="003A685C">
        <w:trPr>
          <w:trHeight w:val="246"/>
        </w:trPr>
        <w:tc>
          <w:tcPr>
            <w:tcW w:w="1451" w:type="dxa"/>
            <w:vAlign w:val="center"/>
          </w:tcPr>
          <w:p w:rsidR="00E43B0D" w:rsidRPr="00A32B72" w:rsidRDefault="00E43B0D" w:rsidP="00940960">
            <w:pPr>
              <w:jc w:val="center"/>
              <w:rPr>
                <w:rFonts w:ascii="GHEA Grapalat" w:hAnsi="GHEA Grapalat"/>
                <w:color w:val="0070C0"/>
                <w:sz w:val="20"/>
              </w:rPr>
            </w:pPr>
            <w:r w:rsidRPr="00A32B72">
              <w:rPr>
                <w:rFonts w:ascii="GHEA Grapalat" w:hAnsi="GHEA Grapalat"/>
                <w:color w:val="0070C0"/>
                <w:sz w:val="20"/>
              </w:rPr>
              <w:t>1</w:t>
            </w:r>
          </w:p>
        </w:tc>
        <w:tc>
          <w:tcPr>
            <w:tcW w:w="1530" w:type="dxa"/>
            <w:vAlign w:val="center"/>
          </w:tcPr>
          <w:p w:rsidR="00E43B0D" w:rsidRPr="00A32B72" w:rsidRDefault="000512C9" w:rsidP="003A685C">
            <w:pPr>
              <w:jc w:val="center"/>
              <w:rPr>
                <w:rFonts w:ascii="GHEA Grapalat" w:hAnsi="GHEA Grapalat"/>
                <w:color w:val="0070C0"/>
                <w:sz w:val="20"/>
              </w:rPr>
            </w:pPr>
            <w:r w:rsidRPr="00A32B72">
              <w:rPr>
                <w:rFonts w:ascii="GHEA Grapalat" w:hAnsi="GHEA Grapalat"/>
                <w:color w:val="0070C0"/>
                <w:sz w:val="20"/>
              </w:rPr>
              <w:t>39121100</w:t>
            </w:r>
          </w:p>
        </w:tc>
        <w:tc>
          <w:tcPr>
            <w:tcW w:w="1569" w:type="dxa"/>
            <w:vAlign w:val="center"/>
          </w:tcPr>
          <w:p w:rsidR="00E43B0D" w:rsidRPr="00A32B72" w:rsidRDefault="00E43B0D" w:rsidP="00E43B0D">
            <w:pPr>
              <w:pStyle w:val="23"/>
              <w:spacing w:line="240" w:lineRule="auto"/>
              <w:ind w:firstLine="0"/>
              <w:rPr>
                <w:rFonts w:ascii="GHEA Grapalat" w:hAnsi="GHEA Grapalat"/>
                <w:color w:val="0070C0"/>
                <w:vertAlign w:val="subscript"/>
              </w:rPr>
            </w:pPr>
            <w:r w:rsidRPr="00A32B72">
              <w:rPr>
                <w:rFonts w:ascii="GHEA Grapalat" w:hAnsi="GHEA Grapalat"/>
                <w:color w:val="0070C0"/>
              </w:rPr>
              <w:t>«</w:t>
            </w:r>
            <w:r w:rsidRPr="00A32B72">
              <w:rPr>
                <w:rFonts w:ascii="GHEA Grapalat" w:hAnsi="GHEA Grapalat"/>
                <w:i/>
                <w:color w:val="0070C0"/>
              </w:rPr>
              <w:t>Գրասեղան</w:t>
            </w:r>
            <w:r w:rsidRPr="00A32B72">
              <w:rPr>
                <w:rFonts w:ascii="GHEA Grapalat" w:hAnsi="GHEA Grapalat"/>
                <w:color w:val="0070C0"/>
              </w:rPr>
              <w:t>»</w:t>
            </w:r>
          </w:p>
        </w:tc>
        <w:tc>
          <w:tcPr>
            <w:tcW w:w="2126" w:type="dxa"/>
          </w:tcPr>
          <w:p w:rsidR="00E43B0D" w:rsidRPr="00A32B72" w:rsidRDefault="00E43B0D" w:rsidP="00EF3662">
            <w:pPr>
              <w:jc w:val="center"/>
              <w:rPr>
                <w:rFonts w:ascii="GHEA Grapalat" w:hAnsi="GHEA Grapalat"/>
                <w:color w:val="0070C0"/>
                <w:sz w:val="16"/>
                <w:szCs w:val="16"/>
                <w:lang w:val="af-ZA"/>
              </w:rPr>
            </w:pPr>
            <w:r w:rsidRPr="00A32B72">
              <w:rPr>
                <w:rFonts w:ascii="GHEA Grapalat" w:hAnsi="GHEA Grapalat"/>
                <w:color w:val="0070C0"/>
                <w:spacing w:val="-2"/>
                <w:sz w:val="16"/>
                <w:szCs w:val="16"/>
                <w:lang w:val="hy-AM"/>
              </w:rPr>
              <w:t>Սեղանի աշխատանքային հարթության համար</w:t>
            </w:r>
            <w:r w:rsidRPr="00A32B72">
              <w:rPr>
                <w:rFonts w:ascii="Courier New" w:hAnsi="Courier New" w:cs="Courier New"/>
                <w:color w:val="0070C0"/>
                <w:spacing w:val="-2"/>
                <w:sz w:val="16"/>
                <w:szCs w:val="16"/>
                <w:lang w:val="hy-AM"/>
              </w:rPr>
              <w:t> </w:t>
            </w:r>
            <w:r w:rsidRPr="00A32B72">
              <w:rPr>
                <w:rFonts w:ascii="GHEA Grapalat" w:hAnsi="GHEA Grapalat"/>
                <w:color w:val="0070C0"/>
                <w:spacing w:val="-2"/>
                <w:sz w:val="16"/>
                <w:szCs w:val="16"/>
                <w:lang w:val="hy-AM"/>
              </w:rPr>
              <w:t xml:space="preserve"> պետք է օգտագործվի լամինացված ՓՏՍ 18 մմ հաստությունից ոչ պակաս: Աշխատանքային հարթության եզրագծերը պետք է շրջափակվեն պլասմասե եզրակալով (PVC): Սեղանի աջ կամ ձախ կողմերում պետք է ունենա դարակ: Դարակի առջևի մասը պետք է պատրաստված լինի նույն նյութից որից պատրաստված է սեղանի աշխատանքային հարթությունը: Դարակի ներսի համար օգտագործված նյութը պետք է առաջարկվի մատակարարի կամ արտադրողի կողմից: Դարակը պետք է ունենա օվալաձև մետաղական բռնակ: Գույնը </w:t>
            </w:r>
            <w:r w:rsidRPr="00A32B72">
              <w:rPr>
                <w:rFonts w:ascii="GHEA Grapalat" w:hAnsi="GHEA Grapalat"/>
                <w:color w:val="0070C0"/>
                <w:spacing w:val="-2"/>
                <w:sz w:val="16"/>
                <w:szCs w:val="16"/>
                <w:lang w:val="hy-AM"/>
              </w:rPr>
              <w:lastRenderedPageBreak/>
              <w:t>համաձայնեցնել պատվիրատուի հետ:</w:t>
            </w:r>
          </w:p>
        </w:tc>
        <w:tc>
          <w:tcPr>
            <w:tcW w:w="793" w:type="dxa"/>
            <w:vAlign w:val="center"/>
          </w:tcPr>
          <w:p w:rsidR="00E43B0D" w:rsidRPr="00A32B72" w:rsidRDefault="00E43B0D" w:rsidP="00E43B0D">
            <w:pPr>
              <w:jc w:val="center"/>
              <w:rPr>
                <w:rFonts w:ascii="GHEA Grapalat" w:hAnsi="GHEA Grapalat"/>
                <w:color w:val="0070C0"/>
                <w:sz w:val="20"/>
              </w:rPr>
            </w:pPr>
            <w:r w:rsidRPr="00A32B72">
              <w:rPr>
                <w:rFonts w:ascii="GHEA Grapalat" w:hAnsi="GHEA Grapalat"/>
                <w:color w:val="0070C0"/>
                <w:sz w:val="20"/>
              </w:rPr>
              <w:lastRenderedPageBreak/>
              <w:t>հատ</w:t>
            </w:r>
          </w:p>
        </w:tc>
        <w:tc>
          <w:tcPr>
            <w:tcW w:w="924" w:type="dxa"/>
          </w:tcPr>
          <w:p w:rsidR="00E43B0D" w:rsidRPr="00A32B72" w:rsidRDefault="00E43B0D" w:rsidP="00EF3662">
            <w:pPr>
              <w:jc w:val="center"/>
              <w:rPr>
                <w:rFonts w:ascii="GHEA Grapalat" w:hAnsi="GHEA Grapalat"/>
                <w:color w:val="0070C0"/>
                <w:sz w:val="20"/>
              </w:rPr>
            </w:pPr>
          </w:p>
        </w:tc>
        <w:tc>
          <w:tcPr>
            <w:tcW w:w="1402" w:type="dxa"/>
            <w:gridSpan w:val="2"/>
            <w:vAlign w:val="center"/>
          </w:tcPr>
          <w:p w:rsidR="00E43B0D" w:rsidRPr="00A32B72" w:rsidRDefault="00E43B0D" w:rsidP="00F67581">
            <w:pPr>
              <w:jc w:val="center"/>
              <w:rPr>
                <w:rFonts w:ascii="GHEA Grapalat" w:hAnsi="GHEA Grapalat"/>
                <w:color w:val="0070C0"/>
                <w:sz w:val="20"/>
              </w:rPr>
            </w:pPr>
          </w:p>
        </w:tc>
        <w:tc>
          <w:tcPr>
            <w:tcW w:w="850" w:type="dxa"/>
            <w:vAlign w:val="center"/>
          </w:tcPr>
          <w:p w:rsidR="00E43B0D" w:rsidRPr="00A32B72" w:rsidRDefault="00940960" w:rsidP="00F67581">
            <w:pPr>
              <w:jc w:val="center"/>
              <w:rPr>
                <w:rFonts w:ascii="GHEA Grapalat" w:hAnsi="GHEA Grapalat"/>
                <w:color w:val="0070C0"/>
                <w:sz w:val="20"/>
              </w:rPr>
            </w:pPr>
            <w:r w:rsidRPr="00A32B72">
              <w:rPr>
                <w:rFonts w:ascii="GHEA Grapalat" w:hAnsi="GHEA Grapalat"/>
                <w:color w:val="0070C0"/>
                <w:sz w:val="20"/>
              </w:rPr>
              <w:t>6</w:t>
            </w:r>
          </w:p>
        </w:tc>
        <w:tc>
          <w:tcPr>
            <w:tcW w:w="2268" w:type="dxa"/>
            <w:vAlign w:val="center"/>
          </w:tcPr>
          <w:p w:rsidR="00E43B0D" w:rsidRPr="00A32B72" w:rsidRDefault="00E43B0D" w:rsidP="00F67581">
            <w:pPr>
              <w:jc w:val="center"/>
              <w:rPr>
                <w:rFonts w:ascii="GHEA Grapalat" w:hAnsi="GHEA Grapalat"/>
                <w:color w:val="0070C0"/>
                <w:sz w:val="16"/>
                <w:szCs w:val="16"/>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E43B0D" w:rsidRPr="00A32B72" w:rsidRDefault="00F67581" w:rsidP="00F67581">
            <w:pPr>
              <w:jc w:val="center"/>
              <w:rPr>
                <w:rFonts w:ascii="GHEA Grapalat" w:hAnsi="GHEA Grapalat"/>
                <w:color w:val="0070C0"/>
                <w:sz w:val="20"/>
              </w:rPr>
            </w:pPr>
            <w:r w:rsidRPr="00A32B72">
              <w:rPr>
                <w:rFonts w:ascii="GHEA Grapalat" w:hAnsi="GHEA Grapalat"/>
                <w:color w:val="0070C0"/>
                <w:sz w:val="20"/>
              </w:rPr>
              <w:t>6</w:t>
            </w:r>
          </w:p>
        </w:tc>
        <w:tc>
          <w:tcPr>
            <w:tcW w:w="2126" w:type="dxa"/>
            <w:vAlign w:val="center"/>
          </w:tcPr>
          <w:p w:rsidR="00E43B0D" w:rsidRPr="00A32B72" w:rsidRDefault="00E43B0D" w:rsidP="00F67581">
            <w:pPr>
              <w:jc w:val="center"/>
              <w:rPr>
                <w:rFonts w:ascii="GHEA Grapalat" w:hAnsi="GHEA Grapalat"/>
                <w:color w:val="0070C0"/>
                <w:sz w:val="2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lastRenderedPageBreak/>
              <w:t>2</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39111160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«Ուսուցչականաթոռ»</w:t>
            </w:r>
          </w:p>
        </w:tc>
        <w:tc>
          <w:tcPr>
            <w:tcW w:w="2126" w:type="dxa"/>
          </w:tcPr>
          <w:p w:rsidR="00940960" w:rsidRPr="00A32B72" w:rsidRDefault="00940960" w:rsidP="000512C9">
            <w:pPr>
              <w:spacing w:before="100" w:beforeAutospacing="1" w:after="100" w:afterAutospacing="1"/>
              <w:jc w:val="both"/>
              <w:rPr>
                <w:rFonts w:ascii="Arial" w:hAnsi="Arial" w:cs="Arial"/>
                <w:color w:val="0070C0"/>
                <w:sz w:val="23"/>
                <w:szCs w:val="23"/>
                <w:lang w:val="af-ZA"/>
              </w:rPr>
            </w:pPr>
            <w:r w:rsidRPr="00A32B72">
              <w:rPr>
                <w:rFonts w:ascii="GHEA Grapalat" w:hAnsi="GHEA Grapalat" w:cs="Arial"/>
                <w:color w:val="0070C0"/>
                <w:spacing w:val="-2"/>
                <w:sz w:val="16"/>
                <w:szCs w:val="16"/>
              </w:rPr>
              <w:t>Աթոռները</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պետք</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է</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լինեն</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կիսափափուկ</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Նստատ</w:t>
            </w:r>
            <w:r w:rsidRPr="00A32B72">
              <w:rPr>
                <w:rFonts w:ascii="GHEA Grapalat" w:hAnsi="GHEA Grapalat" w:cs="Arial"/>
                <w:color w:val="0070C0"/>
                <w:spacing w:val="-2"/>
                <w:sz w:val="16"/>
                <w:szCs w:val="16"/>
                <w:lang w:val="af-ZA"/>
              </w:rPr>
              <w:t>-</w:t>
            </w:r>
            <w:r w:rsidRPr="00A32B72">
              <w:rPr>
                <w:rFonts w:ascii="GHEA Grapalat" w:hAnsi="GHEA Grapalat" w:cs="Arial"/>
                <w:color w:val="0070C0"/>
                <w:spacing w:val="-2"/>
                <w:sz w:val="16"/>
                <w:szCs w:val="16"/>
              </w:rPr>
              <w:t>եղը</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և</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հենակը</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սպունգե</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պաստառա</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պատ</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ված</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փա</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փուկ</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դիմացկուն</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գործ</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ված</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քով</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Աթոռի</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կմախքը</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մետաղական</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և</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փոշե</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ներկ</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rPr>
              <w:t>ված</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Ոտքերը</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պետք</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է</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ունենան</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ռետինե</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rPr>
              <w:t>խցաններ</w:t>
            </w:r>
            <w:r w:rsidRPr="00A32B72">
              <w:rPr>
                <w:rFonts w:ascii="&amp;quot" w:hAnsi="&amp;quot" w:cs="Arial"/>
                <w:color w:val="0070C0"/>
                <w:spacing w:val="-2"/>
                <w:sz w:val="20"/>
                <w:szCs w:val="20"/>
                <w:lang w:val="af-ZA"/>
              </w:rPr>
              <w:t>:</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ED75FE">
            <w:pPr>
              <w:jc w:val="center"/>
              <w:rPr>
                <w:rFonts w:ascii="GHEA Grapalat" w:hAnsi="GHEA Grapalat"/>
                <w:color w:val="0070C0"/>
                <w:sz w:val="20"/>
              </w:rPr>
            </w:pPr>
            <w:r w:rsidRPr="00A32B72">
              <w:rPr>
                <w:rFonts w:ascii="GHEA Grapalat" w:hAnsi="GHEA Grapalat"/>
                <w:color w:val="0070C0"/>
                <w:sz w:val="20"/>
              </w:rPr>
              <w:t>1</w:t>
            </w:r>
            <w:r w:rsidR="00ED75FE" w:rsidRPr="00A32B72">
              <w:rPr>
                <w:rFonts w:ascii="GHEA Grapalat" w:hAnsi="GHEA Grapalat"/>
                <w:color w:val="0070C0"/>
                <w:sz w:val="20"/>
              </w:rPr>
              <w:t>0</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F67581" w:rsidP="00F67581">
            <w:pPr>
              <w:jc w:val="center"/>
              <w:rPr>
                <w:rFonts w:ascii="GHEA Grapalat" w:hAnsi="GHEA Grapalat"/>
                <w:color w:val="0070C0"/>
                <w:sz w:val="20"/>
              </w:rPr>
            </w:pPr>
            <w:r w:rsidRPr="00A32B72">
              <w:rPr>
                <w:rFonts w:ascii="GHEA Grapalat" w:hAnsi="GHEA Grapalat"/>
                <w:color w:val="0070C0"/>
                <w:sz w:val="20"/>
              </w:rPr>
              <w:t>1</w:t>
            </w:r>
            <w:r w:rsidR="00ED75FE" w:rsidRPr="00A32B72">
              <w:rPr>
                <w:rFonts w:ascii="GHEA Grapalat" w:hAnsi="GHEA Grapalat"/>
                <w:color w:val="0070C0"/>
                <w:sz w:val="20"/>
              </w:rPr>
              <w:t>0</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t>3</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39141240/2</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«Մահճակալ երկհարկանի»</w:t>
            </w:r>
          </w:p>
        </w:tc>
        <w:tc>
          <w:tcPr>
            <w:tcW w:w="2126" w:type="dxa"/>
          </w:tcPr>
          <w:p w:rsidR="00940960" w:rsidRPr="00A32B72" w:rsidRDefault="00940960" w:rsidP="00EF3662">
            <w:pPr>
              <w:jc w:val="center"/>
              <w:rPr>
                <w:rFonts w:ascii="GHEA Grapalat" w:hAnsi="GHEA Grapalat"/>
                <w:color w:val="0070C0"/>
                <w:sz w:val="16"/>
                <w:szCs w:val="16"/>
                <w:lang w:val="af-ZA"/>
              </w:rPr>
            </w:pPr>
            <w:r w:rsidRPr="00A32B72">
              <w:rPr>
                <w:rFonts w:ascii="GHEA Grapalat" w:hAnsi="GHEA Grapalat"/>
                <w:color w:val="0070C0"/>
                <w:spacing w:val="-2"/>
                <w:sz w:val="16"/>
                <w:szCs w:val="16"/>
                <w:shd w:val="clear" w:color="auto" w:fill="FFFFFF"/>
              </w:rPr>
              <w:t>Մահճակալը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պատրաստված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լամինացված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18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հաստությունից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Մահճակալը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ներքնակներ</w:t>
            </w:r>
            <w:r w:rsidRPr="00A32B72">
              <w:rPr>
                <w:rFonts w:ascii="GHEA Grapalat" w:hAnsi="GHEA Grapalat"/>
                <w:color w:val="0070C0"/>
                <w:spacing w:val="-2"/>
                <w:sz w:val="16"/>
                <w:szCs w:val="16"/>
                <w:shd w:val="clear" w:color="auto" w:fill="FFFFFF"/>
                <w:lang w:val="af-ZA"/>
              </w:rPr>
              <w:t xml:space="preserve"> 15 </w:t>
            </w:r>
            <w:r w:rsidRPr="00A32B72">
              <w:rPr>
                <w:rFonts w:ascii="GHEA Grapalat" w:hAnsi="GHEA Grapalat"/>
                <w:color w:val="0070C0"/>
                <w:spacing w:val="-2"/>
                <w:sz w:val="16"/>
                <w:szCs w:val="16"/>
                <w:shd w:val="clear" w:color="auto" w:fill="FFFFFF"/>
              </w:rPr>
              <w:t>սմ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0014120A" w:rsidRPr="00A32B72">
              <w:rPr>
                <w:rFonts w:ascii="GHEA Grapalat" w:hAnsi="GHEA Grapalat"/>
                <w:color w:val="0070C0"/>
                <w:spacing w:val="-2"/>
                <w:sz w:val="16"/>
                <w:szCs w:val="16"/>
                <w:shd w:val="clear" w:color="auto" w:fill="FFFFFF"/>
                <w:lang w:val="af-ZA"/>
              </w:rPr>
              <w:t xml:space="preserve">: </w:t>
            </w:r>
            <w:r w:rsidR="0014120A" w:rsidRPr="00A32B72">
              <w:rPr>
                <w:rFonts w:ascii="GHEA Grapalat" w:hAnsi="GHEA Grapalat"/>
                <w:color w:val="0070C0"/>
                <w:spacing w:val="-2"/>
                <w:sz w:val="16"/>
                <w:szCs w:val="16"/>
                <w:shd w:val="clear" w:color="auto" w:fill="FFFFFF"/>
                <w:lang w:val="hy-AM"/>
              </w:rPr>
              <w:t>(</w:t>
            </w:r>
            <w:r w:rsidR="0014120A" w:rsidRPr="00A32B72">
              <w:rPr>
                <w:rFonts w:ascii="GHEA Grapalat" w:hAnsi="GHEA Grapalat" w:cs="Sylfaen"/>
                <w:color w:val="0070C0"/>
                <w:sz w:val="16"/>
                <w:szCs w:val="16"/>
              </w:rPr>
              <w:t>մգդակված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շախմատաձև</w:t>
            </w:r>
            <w:r w:rsidR="0014120A" w:rsidRPr="00A32B72">
              <w:rPr>
                <w:rFonts w:ascii="GHEA Grapalat" w:hAnsi="GHEA Grapalat" w:cs="Times Armenian"/>
                <w:color w:val="0070C0"/>
                <w:sz w:val="16"/>
                <w:szCs w:val="16"/>
                <w:lang w:val="af-ZA"/>
              </w:rPr>
              <w:t xml:space="preserve"> ( 10x10 ) </w:t>
            </w:r>
            <w:r w:rsidR="0014120A" w:rsidRPr="00A32B72">
              <w:rPr>
                <w:rFonts w:ascii="GHEA Grapalat" w:hAnsi="GHEA Grapalat" w:cs="Sylfaen"/>
                <w:color w:val="0070C0"/>
                <w:sz w:val="16"/>
                <w:szCs w:val="16"/>
              </w:rPr>
              <w:t>սմ</w:t>
            </w:r>
            <w:r w:rsidR="0014120A" w:rsidRPr="00A32B72">
              <w:rPr>
                <w:rFonts w:ascii="GHEA Grapalat" w:hAnsi="GHEA Grapalat" w:cs="Times Armenian"/>
                <w:color w:val="0070C0"/>
                <w:sz w:val="16"/>
                <w:szCs w:val="16"/>
                <w:lang w:val="af-ZA"/>
              </w:rPr>
              <w:t xml:space="preserve">,1 </w:t>
            </w:r>
            <w:r w:rsidR="0014120A" w:rsidRPr="00A32B72">
              <w:rPr>
                <w:rFonts w:ascii="GHEA Grapalat" w:hAnsi="GHEA Grapalat" w:cs="Sylfaen"/>
                <w:color w:val="0070C0"/>
                <w:sz w:val="16"/>
                <w:szCs w:val="16"/>
              </w:rPr>
              <w:t>մ</w:t>
            </w:r>
            <w:r w:rsidR="0014120A" w:rsidRPr="00A32B72">
              <w:rPr>
                <w:rFonts w:ascii="GHEA Grapalat" w:hAnsi="GHEA Grapalat"/>
                <w:color w:val="0070C0"/>
                <w:sz w:val="16"/>
                <w:szCs w:val="16"/>
                <w:vertAlign w:val="superscript"/>
                <w:lang w:val="af-ZA"/>
              </w:rPr>
              <w:t>2</w:t>
            </w:r>
            <w:r w:rsidR="0014120A" w:rsidRPr="00A32B72">
              <w:rPr>
                <w:rFonts w:ascii="GHEA Grapalat" w:hAnsi="GHEA Grapalat"/>
                <w:color w:val="0070C0"/>
                <w:sz w:val="16"/>
                <w:szCs w:val="16"/>
                <w:lang w:val="af-ZA"/>
              </w:rPr>
              <w:t xml:space="preserve">  </w:t>
            </w:r>
            <w:r w:rsidR="0014120A" w:rsidRPr="00A32B72">
              <w:rPr>
                <w:rFonts w:ascii="GHEA Grapalat" w:hAnsi="GHEA Grapalat" w:cs="Sylfaen"/>
                <w:color w:val="0070C0"/>
                <w:sz w:val="16"/>
                <w:szCs w:val="16"/>
              </w:rPr>
              <w:t>մակերեսային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խտությունը</w:t>
            </w:r>
            <w:r w:rsidR="0014120A" w:rsidRPr="00A32B72">
              <w:rPr>
                <w:rFonts w:ascii="GHEA Grapalat" w:hAnsi="GHEA Grapalat" w:cs="Times Armenian"/>
                <w:color w:val="0070C0"/>
                <w:sz w:val="16"/>
                <w:szCs w:val="16"/>
                <w:lang w:val="af-ZA"/>
              </w:rPr>
              <w:t xml:space="preserve"> 140 </w:t>
            </w:r>
            <w:r w:rsidR="0014120A" w:rsidRPr="00A32B72">
              <w:rPr>
                <w:rFonts w:ascii="GHEA Grapalat" w:hAnsi="GHEA Grapalat" w:cs="Sylfaen"/>
                <w:color w:val="0070C0"/>
                <w:sz w:val="16"/>
                <w:szCs w:val="16"/>
              </w:rPr>
              <w:t>գրամ</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ներքնակը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պետք</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է</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լցոնված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լինի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սինթեպոնով</w:t>
            </w:r>
            <w:r w:rsidR="0014120A" w:rsidRPr="00A32B72">
              <w:rPr>
                <w:rFonts w:ascii="GHEA Grapalat" w:hAnsi="GHEA Grapalat" w:cs="Times Armenian"/>
                <w:color w:val="0070C0"/>
                <w:sz w:val="16"/>
                <w:szCs w:val="16"/>
                <w:lang w:val="af-ZA"/>
              </w:rPr>
              <w:t>:</w:t>
            </w:r>
            <w:r w:rsidR="0014120A" w:rsidRPr="00A32B72">
              <w:rPr>
                <w:rFonts w:ascii="GHEA Grapalat" w:hAnsi="GHEA Grapalat" w:cs="Sylfaen"/>
                <w:color w:val="0070C0"/>
                <w:sz w:val="16"/>
                <w:szCs w:val="16"/>
              </w:rPr>
              <w:t>Արտաքին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տեսկը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համաձայն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հաստատված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նմուշի</w:t>
            </w:r>
            <w:r w:rsidR="0014120A" w:rsidRPr="00A32B72">
              <w:rPr>
                <w:rFonts w:ascii="GHEA Grapalat" w:hAnsi="GHEA Grapalat" w:cs="Times Armenian"/>
                <w:color w:val="0070C0"/>
                <w:sz w:val="16"/>
                <w:szCs w:val="16"/>
                <w:lang w:val="af-ZA"/>
              </w:rPr>
              <w:t>:</w:t>
            </w:r>
            <w:r w:rsidR="0014120A" w:rsidRPr="00A32B72">
              <w:rPr>
                <w:rFonts w:ascii="GHEA Grapalat" w:hAnsi="GHEA Grapalat" w:cs="Sylfaen"/>
                <w:color w:val="0070C0"/>
                <w:sz w:val="16"/>
                <w:szCs w:val="16"/>
              </w:rPr>
              <w:t>Ներքնակի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անկյուններից</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մեկում</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պետք</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է</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կարված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լինի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պիտակ</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պիտակի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վրա</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պետք</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է</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նշված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լինի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տեսականու</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անվանումը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չափսը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արտադրող</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կազմակերպության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անվանումը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արտադրման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ամիսն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ու</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տարեթիվը</w:t>
            </w:r>
            <w:r w:rsidR="0014120A" w:rsidRPr="00A32B72">
              <w:rPr>
                <w:rFonts w:ascii="GHEA Grapalat" w:hAnsi="GHEA Grapalat"/>
                <w:color w:val="0070C0"/>
                <w:sz w:val="16"/>
                <w:szCs w:val="16"/>
                <w:lang w:val="af-ZA"/>
              </w:rPr>
              <w:t>:</w:t>
            </w:r>
            <w:r w:rsidR="0014120A" w:rsidRPr="00A32B72">
              <w:rPr>
                <w:rFonts w:ascii="GHEA Grapalat" w:hAnsi="GHEA Grapalat"/>
                <w:color w:val="0070C0"/>
                <w:spacing w:val="-2"/>
                <w:sz w:val="16"/>
                <w:szCs w:val="16"/>
                <w:shd w:val="clear" w:color="auto" w:fill="FFFFFF"/>
                <w:lang w:val="hy-AM"/>
              </w:rPr>
              <w:t>)</w:t>
            </w:r>
            <w:r w:rsidR="0014120A"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Մահճակալը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քրոմապատ</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մետաղական</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աստիճանավանդակ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կողերով</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Մահճակալի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և</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lastRenderedPageBreak/>
              <w:t>աստիճանավանդակի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ոտքերը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ունենան</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պլաստիկ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հենակներ</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Գույնը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համաձայնեցնել</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պատվիրատուի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հետ</w:t>
            </w:r>
            <w:r w:rsidRPr="00A32B72">
              <w:rPr>
                <w:rFonts w:ascii="GHEA Grapalat" w:hAnsi="GHEA Grapalat"/>
                <w:color w:val="0070C0"/>
                <w:spacing w:val="-2"/>
                <w:sz w:val="16"/>
                <w:szCs w:val="16"/>
                <w:shd w:val="clear" w:color="auto" w:fill="FFFFFF"/>
                <w:lang w:val="af-ZA"/>
              </w:rPr>
              <w:t>:</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lastRenderedPageBreak/>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color w:val="0070C0"/>
                <w:sz w:val="20"/>
              </w:rPr>
              <w:t>50</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F67581" w:rsidP="00F67581">
            <w:pPr>
              <w:jc w:val="center"/>
              <w:rPr>
                <w:rFonts w:ascii="GHEA Grapalat" w:hAnsi="GHEA Grapalat"/>
                <w:color w:val="0070C0"/>
                <w:sz w:val="20"/>
              </w:rPr>
            </w:pPr>
            <w:r w:rsidRPr="00A32B72">
              <w:rPr>
                <w:rFonts w:ascii="GHEA Grapalat" w:hAnsi="GHEA Grapalat"/>
                <w:color w:val="0070C0"/>
                <w:sz w:val="20"/>
              </w:rPr>
              <w:t>50</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lastRenderedPageBreak/>
              <w:t>4</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39141240/1</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«Մահճակալ մեկհարկանի»</w:t>
            </w:r>
          </w:p>
        </w:tc>
        <w:tc>
          <w:tcPr>
            <w:tcW w:w="2126" w:type="dxa"/>
          </w:tcPr>
          <w:p w:rsidR="00940960" w:rsidRPr="00A32B72" w:rsidRDefault="00940960" w:rsidP="00EF3662">
            <w:pPr>
              <w:jc w:val="center"/>
              <w:rPr>
                <w:rFonts w:ascii="GHEA Grapalat" w:hAnsi="GHEA Grapalat"/>
                <w:color w:val="0070C0"/>
                <w:sz w:val="16"/>
                <w:szCs w:val="16"/>
                <w:lang w:val="af-ZA"/>
              </w:rPr>
            </w:pPr>
            <w:r w:rsidRPr="00A32B72">
              <w:rPr>
                <w:rFonts w:ascii="GHEA Grapalat" w:hAnsi="GHEA Grapalat"/>
                <w:color w:val="0070C0"/>
                <w:spacing w:val="-2"/>
                <w:sz w:val="16"/>
                <w:szCs w:val="16"/>
                <w:shd w:val="clear" w:color="auto" w:fill="FFFFFF"/>
              </w:rPr>
              <w:t>Մահճակալը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պատրաստված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լամինացված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18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հաստությունից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Մահճակալը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ներքնակ</w:t>
            </w:r>
            <w:r w:rsidRPr="00A32B72">
              <w:rPr>
                <w:rFonts w:ascii="GHEA Grapalat" w:hAnsi="GHEA Grapalat"/>
                <w:color w:val="0070C0"/>
                <w:spacing w:val="-2"/>
                <w:sz w:val="16"/>
                <w:szCs w:val="16"/>
                <w:shd w:val="clear" w:color="auto" w:fill="FFFFFF"/>
                <w:lang w:val="af-ZA"/>
              </w:rPr>
              <w:t xml:space="preserve"> 15 </w:t>
            </w:r>
            <w:r w:rsidRPr="00A32B72">
              <w:rPr>
                <w:rFonts w:ascii="GHEA Grapalat" w:hAnsi="GHEA Grapalat"/>
                <w:color w:val="0070C0"/>
                <w:spacing w:val="-2"/>
                <w:sz w:val="16"/>
                <w:szCs w:val="16"/>
                <w:shd w:val="clear" w:color="auto" w:fill="FFFFFF"/>
              </w:rPr>
              <w:t>սմ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0014120A" w:rsidRPr="00A32B72">
              <w:rPr>
                <w:rFonts w:ascii="GHEA Grapalat" w:hAnsi="GHEA Grapalat"/>
                <w:color w:val="0070C0"/>
                <w:spacing w:val="-2"/>
                <w:sz w:val="16"/>
                <w:szCs w:val="16"/>
                <w:shd w:val="clear" w:color="auto" w:fill="FFFFFF"/>
                <w:lang w:val="af-ZA"/>
              </w:rPr>
              <w:t xml:space="preserve"> </w:t>
            </w:r>
            <w:r w:rsidR="0014120A" w:rsidRPr="00A32B72">
              <w:rPr>
                <w:rFonts w:ascii="GHEA Grapalat" w:hAnsi="GHEA Grapalat"/>
                <w:color w:val="0070C0"/>
                <w:spacing w:val="-2"/>
                <w:sz w:val="16"/>
                <w:szCs w:val="16"/>
                <w:shd w:val="clear" w:color="auto" w:fill="FFFFFF"/>
                <w:lang w:val="hy-AM"/>
              </w:rPr>
              <w:t>(</w:t>
            </w:r>
            <w:r w:rsidR="0014120A" w:rsidRPr="00A32B72">
              <w:rPr>
                <w:rFonts w:ascii="GHEA Grapalat" w:hAnsi="GHEA Grapalat" w:cs="Sylfaen"/>
                <w:color w:val="0070C0"/>
                <w:sz w:val="16"/>
                <w:szCs w:val="16"/>
              </w:rPr>
              <w:t>մգդակված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շախմատաձև</w:t>
            </w:r>
            <w:r w:rsidR="0014120A" w:rsidRPr="00A32B72">
              <w:rPr>
                <w:rFonts w:ascii="GHEA Grapalat" w:hAnsi="GHEA Grapalat" w:cs="Times Armenian"/>
                <w:color w:val="0070C0"/>
                <w:sz w:val="16"/>
                <w:szCs w:val="16"/>
                <w:lang w:val="af-ZA"/>
              </w:rPr>
              <w:t xml:space="preserve"> ( 10x10 ) </w:t>
            </w:r>
            <w:r w:rsidR="0014120A" w:rsidRPr="00A32B72">
              <w:rPr>
                <w:rFonts w:ascii="GHEA Grapalat" w:hAnsi="GHEA Grapalat" w:cs="Sylfaen"/>
                <w:color w:val="0070C0"/>
                <w:sz w:val="16"/>
                <w:szCs w:val="16"/>
              </w:rPr>
              <w:t>սմ</w:t>
            </w:r>
            <w:r w:rsidR="0014120A" w:rsidRPr="00A32B72">
              <w:rPr>
                <w:rFonts w:ascii="GHEA Grapalat" w:hAnsi="GHEA Grapalat" w:cs="Times Armenian"/>
                <w:color w:val="0070C0"/>
                <w:sz w:val="16"/>
                <w:szCs w:val="16"/>
                <w:lang w:val="af-ZA"/>
              </w:rPr>
              <w:t xml:space="preserve">,1 </w:t>
            </w:r>
            <w:r w:rsidR="0014120A" w:rsidRPr="00A32B72">
              <w:rPr>
                <w:rFonts w:ascii="GHEA Grapalat" w:hAnsi="GHEA Grapalat" w:cs="Sylfaen"/>
                <w:color w:val="0070C0"/>
                <w:sz w:val="16"/>
                <w:szCs w:val="16"/>
              </w:rPr>
              <w:t>մ</w:t>
            </w:r>
            <w:r w:rsidR="0014120A" w:rsidRPr="00A32B72">
              <w:rPr>
                <w:rFonts w:ascii="GHEA Grapalat" w:hAnsi="GHEA Grapalat"/>
                <w:color w:val="0070C0"/>
                <w:sz w:val="16"/>
                <w:szCs w:val="16"/>
                <w:vertAlign w:val="superscript"/>
                <w:lang w:val="af-ZA"/>
              </w:rPr>
              <w:t>2</w:t>
            </w:r>
            <w:r w:rsidR="0014120A" w:rsidRPr="00A32B72">
              <w:rPr>
                <w:rFonts w:ascii="GHEA Grapalat" w:hAnsi="GHEA Grapalat"/>
                <w:color w:val="0070C0"/>
                <w:sz w:val="16"/>
                <w:szCs w:val="16"/>
                <w:lang w:val="af-ZA"/>
              </w:rPr>
              <w:t xml:space="preserve">  </w:t>
            </w:r>
            <w:r w:rsidR="0014120A" w:rsidRPr="00A32B72">
              <w:rPr>
                <w:rFonts w:ascii="GHEA Grapalat" w:hAnsi="GHEA Grapalat" w:cs="Sylfaen"/>
                <w:color w:val="0070C0"/>
                <w:sz w:val="16"/>
                <w:szCs w:val="16"/>
              </w:rPr>
              <w:t>մակերեսային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խտությունը</w:t>
            </w:r>
            <w:r w:rsidR="0014120A" w:rsidRPr="00A32B72">
              <w:rPr>
                <w:rFonts w:ascii="GHEA Grapalat" w:hAnsi="GHEA Grapalat" w:cs="Times Armenian"/>
                <w:color w:val="0070C0"/>
                <w:sz w:val="16"/>
                <w:szCs w:val="16"/>
                <w:lang w:val="af-ZA"/>
              </w:rPr>
              <w:t xml:space="preserve"> 140 </w:t>
            </w:r>
            <w:r w:rsidR="0014120A" w:rsidRPr="00A32B72">
              <w:rPr>
                <w:rFonts w:ascii="GHEA Grapalat" w:hAnsi="GHEA Grapalat" w:cs="Sylfaen"/>
                <w:color w:val="0070C0"/>
                <w:sz w:val="16"/>
                <w:szCs w:val="16"/>
              </w:rPr>
              <w:t>գրամ</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ներքնակը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պետք</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է</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լցոնված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լինի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սինթեպոնով</w:t>
            </w:r>
            <w:r w:rsidR="0014120A" w:rsidRPr="00A32B72">
              <w:rPr>
                <w:rFonts w:ascii="GHEA Grapalat" w:hAnsi="GHEA Grapalat" w:cs="Times Armenian"/>
                <w:color w:val="0070C0"/>
                <w:sz w:val="16"/>
                <w:szCs w:val="16"/>
                <w:lang w:val="af-ZA"/>
              </w:rPr>
              <w:t>:</w:t>
            </w:r>
            <w:r w:rsidR="0014120A" w:rsidRPr="00A32B72">
              <w:rPr>
                <w:rFonts w:ascii="GHEA Grapalat" w:hAnsi="GHEA Grapalat" w:cs="Sylfaen"/>
                <w:color w:val="0070C0"/>
                <w:sz w:val="16"/>
                <w:szCs w:val="16"/>
              </w:rPr>
              <w:t>Արտաքին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տեսկը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համաձայն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հաստատված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նմուշի</w:t>
            </w:r>
            <w:r w:rsidR="0014120A" w:rsidRPr="00A32B72">
              <w:rPr>
                <w:rFonts w:ascii="GHEA Grapalat" w:hAnsi="GHEA Grapalat" w:cs="Times Armenian"/>
                <w:color w:val="0070C0"/>
                <w:sz w:val="16"/>
                <w:szCs w:val="16"/>
                <w:lang w:val="af-ZA"/>
              </w:rPr>
              <w:t>:</w:t>
            </w:r>
            <w:r w:rsidR="0014120A" w:rsidRPr="00A32B72">
              <w:rPr>
                <w:rFonts w:ascii="GHEA Grapalat" w:hAnsi="GHEA Grapalat" w:cs="Sylfaen"/>
                <w:color w:val="0070C0"/>
                <w:sz w:val="16"/>
                <w:szCs w:val="16"/>
              </w:rPr>
              <w:t>Ներքնակի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անկյուններից</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մեկում</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պետք</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է</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կարված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լինի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պիտակ</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պիտակի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վրա</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պետք</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է</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նշված</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լինի</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տեսականու</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անվանումը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չափսը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արտադրող</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կազմակերպության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անվանումը</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արտադրման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ամիսն</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ու</w:t>
            </w:r>
            <w:r w:rsidR="0014120A" w:rsidRPr="00A32B72">
              <w:rPr>
                <w:rFonts w:ascii="GHEA Grapalat" w:hAnsi="GHEA Grapalat" w:cs="Times Armenian"/>
                <w:color w:val="0070C0"/>
                <w:sz w:val="16"/>
                <w:szCs w:val="16"/>
                <w:lang w:val="af-ZA"/>
              </w:rPr>
              <w:t xml:space="preserve"> </w:t>
            </w:r>
            <w:r w:rsidR="0014120A" w:rsidRPr="00A32B72">
              <w:rPr>
                <w:rFonts w:ascii="GHEA Grapalat" w:hAnsi="GHEA Grapalat" w:cs="Sylfaen"/>
                <w:color w:val="0070C0"/>
                <w:sz w:val="16"/>
                <w:szCs w:val="16"/>
              </w:rPr>
              <w:t>տարեթիվը</w:t>
            </w:r>
            <w:r w:rsidR="0014120A" w:rsidRPr="00A32B72">
              <w:rPr>
                <w:rFonts w:ascii="GHEA Grapalat" w:hAnsi="GHEA Grapalat"/>
                <w:color w:val="0070C0"/>
                <w:sz w:val="16"/>
                <w:szCs w:val="16"/>
                <w:lang w:val="af-ZA"/>
              </w:rPr>
              <w:t>:</w:t>
            </w:r>
            <w:r w:rsidR="0014120A" w:rsidRPr="00A32B72">
              <w:rPr>
                <w:rFonts w:ascii="GHEA Grapalat" w:hAnsi="GHEA Grapalat"/>
                <w:color w:val="0070C0"/>
                <w:spacing w:val="-2"/>
                <w:sz w:val="16"/>
                <w:szCs w:val="16"/>
                <w:shd w:val="clear" w:color="auto" w:fill="FFFFFF"/>
                <w:lang w:val="hy-AM"/>
              </w:rPr>
              <w:t>)</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Ոտքերը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ունենան</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պլաստիկ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հենակներ</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Գույնը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համաձայնեցնել</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պատվիրատուի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հետ</w:t>
            </w:r>
            <w:r w:rsidRPr="00A32B72">
              <w:rPr>
                <w:rFonts w:ascii="GHEA Grapalat" w:hAnsi="GHEA Grapalat"/>
                <w:color w:val="0070C0"/>
                <w:spacing w:val="-2"/>
                <w:sz w:val="16"/>
                <w:szCs w:val="16"/>
                <w:shd w:val="clear" w:color="auto" w:fill="FFFFFF"/>
                <w:lang w:val="af-ZA"/>
              </w:rPr>
              <w:t>:</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65</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65</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t>5</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39132170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«Խաղալիքների պահարան»</w:t>
            </w:r>
          </w:p>
        </w:tc>
        <w:tc>
          <w:tcPr>
            <w:tcW w:w="2126" w:type="dxa"/>
          </w:tcPr>
          <w:p w:rsidR="00940960" w:rsidRPr="00A32B72" w:rsidRDefault="00940960" w:rsidP="00EF3662">
            <w:pPr>
              <w:jc w:val="center"/>
              <w:rPr>
                <w:rFonts w:ascii="GHEA Grapalat" w:hAnsi="GHEA Grapalat"/>
                <w:color w:val="0070C0"/>
                <w:sz w:val="16"/>
                <w:szCs w:val="16"/>
                <w:lang w:val="af-ZA"/>
              </w:rPr>
            </w:pPr>
            <w:r w:rsidRPr="00A32B72">
              <w:rPr>
                <w:rFonts w:ascii="GHEA Grapalat" w:hAnsi="GHEA Grapalat"/>
                <w:color w:val="0070C0"/>
                <w:spacing w:val="-2"/>
                <w:sz w:val="16"/>
                <w:szCs w:val="16"/>
                <w:shd w:val="clear" w:color="auto" w:fill="FFFFFF"/>
              </w:rPr>
              <w:t>Խաղալիքների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պահարանի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շրջանակը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պատրաստված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լամինացված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և</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առջևի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դռների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հաստությունը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Courier New" w:hAnsi="Courier New" w:cs="Courier New"/>
                <w:color w:val="0070C0"/>
                <w:spacing w:val="-2"/>
                <w:sz w:val="16"/>
                <w:szCs w:val="16"/>
                <w:shd w:val="clear" w:color="auto" w:fill="FFFFFF"/>
                <w:lang w:val="af-ZA"/>
              </w:rPr>
              <w:t> </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16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և</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լաքապատ</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իսկ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դարակները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lastRenderedPageBreak/>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16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noBreakHyphen/>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Հետևի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հաստությունը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2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Պահարանի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ներքևի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անվակներ</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Գույնը</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համաձայնեցնել</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պատվիրատուի</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հետ</w:t>
            </w:r>
            <w:r w:rsidRPr="00A32B72">
              <w:rPr>
                <w:rFonts w:ascii="GHEA Grapalat" w:hAnsi="GHEA Grapalat"/>
                <w:color w:val="0070C0"/>
                <w:spacing w:val="-2"/>
                <w:sz w:val="16"/>
                <w:szCs w:val="16"/>
                <w:lang w:val="af-ZA"/>
              </w:rPr>
              <w:t>:</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lastRenderedPageBreak/>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3</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3</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lastRenderedPageBreak/>
              <w:t>6</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39141260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«Զգեստապահարան 5 տեղանոց»</w:t>
            </w:r>
          </w:p>
        </w:tc>
        <w:tc>
          <w:tcPr>
            <w:tcW w:w="2126" w:type="dxa"/>
          </w:tcPr>
          <w:p w:rsidR="00940960" w:rsidRPr="00A32B72" w:rsidRDefault="00940960" w:rsidP="00EF3662">
            <w:pPr>
              <w:jc w:val="center"/>
              <w:rPr>
                <w:rFonts w:ascii="GHEA Grapalat" w:hAnsi="GHEA Grapalat"/>
                <w:color w:val="0070C0"/>
                <w:sz w:val="16"/>
                <w:szCs w:val="16"/>
                <w:lang w:val="af-ZA"/>
              </w:rPr>
            </w:pPr>
            <w:r w:rsidRPr="00A32B72">
              <w:rPr>
                <w:rFonts w:ascii="GHEA Grapalat" w:hAnsi="GHEA Grapalat"/>
                <w:color w:val="0070C0"/>
                <w:spacing w:val="-2"/>
                <w:sz w:val="16"/>
                <w:szCs w:val="16"/>
                <w:shd w:val="clear" w:color="auto" w:fill="FFFFFF"/>
              </w:rPr>
              <w:t>Զգեստապահարանի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շրջանակը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պատրաստված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լամինացված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w:t>
            </w:r>
            <w:r w:rsidRPr="00A32B72">
              <w:rPr>
                <w:rFonts w:ascii="Courier New" w:hAnsi="Courier New" w:cs="Courier New"/>
                <w:color w:val="0070C0"/>
                <w:spacing w:val="-2"/>
                <w:sz w:val="16"/>
                <w:szCs w:val="16"/>
                <w:shd w:val="clear" w:color="auto" w:fill="FFFFFF"/>
                <w:lang w:val="af-ZA"/>
              </w:rPr>
              <w:t>  </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Դարակների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դռների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հաստությունը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18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լամինացված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noBreakHyphen/>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փայտյա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բռնակներով</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իսկ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հետևի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պատինը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2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rPr>
              <w:t>Գույնը</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համաձայնեցնել</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պատվիրատուի</w:t>
            </w:r>
            <w:r w:rsidRPr="00A32B72">
              <w:rPr>
                <w:rFonts w:ascii="GHEA Grapalat" w:hAnsi="GHEA Grapalat"/>
                <w:color w:val="0070C0"/>
                <w:spacing w:val="-2"/>
                <w:sz w:val="16"/>
                <w:szCs w:val="16"/>
                <w:lang w:val="af-ZA"/>
              </w:rPr>
              <w:t xml:space="preserve"> </w:t>
            </w:r>
            <w:r w:rsidRPr="00A32B72">
              <w:rPr>
                <w:rFonts w:ascii="GHEA Grapalat" w:hAnsi="GHEA Grapalat"/>
                <w:color w:val="0070C0"/>
                <w:spacing w:val="-2"/>
                <w:sz w:val="16"/>
                <w:szCs w:val="16"/>
              </w:rPr>
              <w:t>հետ</w:t>
            </w:r>
            <w:r w:rsidRPr="00A32B72">
              <w:rPr>
                <w:rFonts w:ascii="GHEA Grapalat" w:hAnsi="GHEA Grapalat"/>
                <w:color w:val="0070C0"/>
                <w:spacing w:val="-2"/>
                <w:sz w:val="16"/>
                <w:szCs w:val="16"/>
                <w:lang w:val="af-ZA"/>
              </w:rPr>
              <w:t>:</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20</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20</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t>7</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39121470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«Մանկական սեղան»</w:t>
            </w:r>
          </w:p>
        </w:tc>
        <w:tc>
          <w:tcPr>
            <w:tcW w:w="2126" w:type="dxa"/>
          </w:tcPr>
          <w:p w:rsidR="00940960" w:rsidRPr="00A32B72" w:rsidRDefault="00940960" w:rsidP="00EF3662">
            <w:pPr>
              <w:jc w:val="center"/>
              <w:rPr>
                <w:rFonts w:ascii="GHEA Grapalat" w:hAnsi="GHEA Grapalat"/>
                <w:color w:val="0070C0"/>
                <w:sz w:val="16"/>
                <w:szCs w:val="16"/>
                <w:lang w:val="hy-AM"/>
              </w:rPr>
            </w:pPr>
            <w:r w:rsidRPr="00A32B72">
              <w:rPr>
                <w:rFonts w:ascii="GHEA Grapalat" w:hAnsi="GHEA Grapalat"/>
                <w:color w:val="0070C0"/>
                <w:spacing w:val="-2"/>
                <w:sz w:val="16"/>
                <w:szCs w:val="16"/>
                <w:lang w:val="hy-AM"/>
              </w:rPr>
              <w:t>Սեղանի աշխատանքային հարթությունը և ոտքերը պետք է պատրաստված լինեն լամինացված ՓՏՍ-ից, 18 մմ հաստությունից ոչ պակաս: Ոտքերը պետք է ունենան պլաստիկ հենակներ։ Սեղանը պետք է ունենա պլաստիկ եզրակալ (PVC): Գույնը համաձայնեցնել պատվիրատուի հետ:</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color w:val="0070C0"/>
                <w:sz w:val="20"/>
              </w:rPr>
              <w:t>30</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F67581" w:rsidP="00F67581">
            <w:pPr>
              <w:jc w:val="center"/>
              <w:rPr>
                <w:rFonts w:ascii="GHEA Grapalat" w:hAnsi="GHEA Grapalat"/>
                <w:color w:val="0070C0"/>
                <w:sz w:val="20"/>
              </w:rPr>
            </w:pPr>
            <w:r w:rsidRPr="00A32B72">
              <w:rPr>
                <w:rFonts w:ascii="GHEA Grapalat" w:hAnsi="GHEA Grapalat"/>
                <w:color w:val="0070C0"/>
                <w:sz w:val="20"/>
              </w:rPr>
              <w:t>30</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t>8</w:t>
            </w:r>
          </w:p>
        </w:tc>
        <w:tc>
          <w:tcPr>
            <w:tcW w:w="1530" w:type="dxa"/>
            <w:vAlign w:val="center"/>
          </w:tcPr>
          <w:p w:rsidR="00940960" w:rsidRPr="00A32B72" w:rsidRDefault="003A685C" w:rsidP="003A685C">
            <w:pPr>
              <w:jc w:val="center"/>
              <w:rPr>
                <w:rFonts w:ascii="GHEA Grapalat" w:hAnsi="GHEA Grapalat"/>
                <w:color w:val="0070C0"/>
                <w:sz w:val="20"/>
              </w:rPr>
            </w:pPr>
            <w:r w:rsidRPr="00A32B72">
              <w:rPr>
                <w:rFonts w:ascii="GHEA Grapalat" w:hAnsi="GHEA Grapalat"/>
                <w:color w:val="0070C0"/>
                <w:sz w:val="20"/>
              </w:rPr>
              <w:t>39111280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«Մանկական աթոռ»</w:t>
            </w:r>
          </w:p>
        </w:tc>
        <w:tc>
          <w:tcPr>
            <w:tcW w:w="2126" w:type="dxa"/>
          </w:tcPr>
          <w:p w:rsidR="00940960" w:rsidRPr="00A32B72" w:rsidRDefault="00940960" w:rsidP="00EF3662">
            <w:pPr>
              <w:jc w:val="center"/>
              <w:rPr>
                <w:rFonts w:ascii="GHEA Grapalat" w:hAnsi="GHEA Grapalat"/>
                <w:color w:val="0070C0"/>
                <w:sz w:val="16"/>
                <w:szCs w:val="16"/>
              </w:rPr>
            </w:pPr>
            <w:r w:rsidRPr="00A32B72">
              <w:rPr>
                <w:rFonts w:ascii="GHEA Grapalat" w:hAnsi="GHEA Grapalat"/>
                <w:color w:val="0070C0"/>
                <w:spacing w:val="-2"/>
                <w:sz w:val="16"/>
                <w:szCs w:val="16"/>
                <w:lang w:val="hy-AM"/>
              </w:rPr>
              <w:t>Աթոռը պետք է պատրաստված լինի լամինացված ՓՏՍ-ից, 18 մմ հաստությունից ոչ պակաս, ունենա պլաստիկ հենակ և պլաստիկ եզրակալ (PVC)։ Գույնը համաձայնեցնել պատվիրատուի հետ:</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t>հատ</w:t>
            </w:r>
          </w:p>
        </w:tc>
        <w:tc>
          <w:tcPr>
            <w:tcW w:w="924" w:type="dxa"/>
          </w:tcPr>
          <w:p w:rsidR="00940960" w:rsidRPr="00A32B72" w:rsidRDefault="00940960" w:rsidP="00EF3662">
            <w:pPr>
              <w:jc w:val="center"/>
              <w:rPr>
                <w:rFonts w:ascii="GHEA Grapalat" w:hAnsi="GHEA Grapalat"/>
                <w:color w:val="0070C0"/>
                <w:sz w:val="20"/>
              </w:rPr>
            </w:pPr>
          </w:p>
        </w:tc>
        <w:tc>
          <w:tcPr>
            <w:tcW w:w="1402" w:type="dxa"/>
            <w:gridSpan w:val="2"/>
            <w:vAlign w:val="center"/>
          </w:tcPr>
          <w:p w:rsidR="00940960" w:rsidRPr="00A32B72" w:rsidRDefault="00940960" w:rsidP="00F67581">
            <w:pPr>
              <w:jc w:val="center"/>
              <w:rPr>
                <w:rFonts w:ascii="GHEA Grapalat" w:hAnsi="GHEA Grapalat"/>
                <w:color w:val="0070C0"/>
                <w:sz w:val="20"/>
              </w:rPr>
            </w:pPr>
          </w:p>
        </w:tc>
        <w:tc>
          <w:tcPr>
            <w:tcW w:w="850"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90</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ED75FE" w:rsidP="00F67581">
            <w:pPr>
              <w:jc w:val="center"/>
              <w:rPr>
                <w:rFonts w:ascii="GHEA Grapalat" w:hAnsi="GHEA Grapalat"/>
                <w:color w:val="0070C0"/>
                <w:sz w:val="20"/>
              </w:rPr>
            </w:pPr>
            <w:r w:rsidRPr="00A32B72">
              <w:rPr>
                <w:rFonts w:ascii="GHEA Grapalat" w:hAnsi="GHEA Grapalat"/>
                <w:color w:val="0070C0"/>
                <w:sz w:val="20"/>
              </w:rPr>
              <w:t>90</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lastRenderedPageBreak/>
              <w:t>9</w:t>
            </w:r>
          </w:p>
        </w:tc>
        <w:tc>
          <w:tcPr>
            <w:tcW w:w="1530" w:type="dxa"/>
            <w:vAlign w:val="center"/>
          </w:tcPr>
          <w:p w:rsidR="00940960" w:rsidRPr="00A32B72" w:rsidRDefault="003A685C" w:rsidP="003A685C">
            <w:pPr>
              <w:jc w:val="center"/>
              <w:rPr>
                <w:rFonts w:ascii="GHEA Grapalat" w:hAnsi="GHEA Grapalat"/>
                <w:color w:val="0070C0"/>
                <w:sz w:val="20"/>
              </w:rPr>
            </w:pPr>
            <w:r w:rsidRPr="00A32B72">
              <w:rPr>
                <w:rFonts w:ascii="GHEA Grapalat" w:hAnsi="GHEA Grapalat"/>
                <w:color w:val="0070C0"/>
                <w:sz w:val="20"/>
              </w:rPr>
              <w:t>39138100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«Դահլիճային աթոռ»</w:t>
            </w:r>
          </w:p>
        </w:tc>
        <w:tc>
          <w:tcPr>
            <w:tcW w:w="2126" w:type="dxa"/>
          </w:tcPr>
          <w:p w:rsidR="00940960" w:rsidRPr="00A32B72" w:rsidRDefault="00940960" w:rsidP="006636DA">
            <w:pPr>
              <w:pStyle w:val="msolistparagraphcxspfirstmailrucssattributepostfix"/>
              <w:jc w:val="both"/>
              <w:rPr>
                <w:rFonts w:ascii="GHEA Grapalat" w:hAnsi="GHEA Grapalat" w:cs="Arial"/>
                <w:color w:val="0070C0"/>
                <w:sz w:val="16"/>
                <w:szCs w:val="16"/>
                <w:lang w:val="af-ZA"/>
              </w:rPr>
            </w:pPr>
            <w:r w:rsidRPr="00A32B72">
              <w:rPr>
                <w:rFonts w:ascii="GHEA Grapalat" w:hAnsi="GHEA Grapalat" w:cs="Arial"/>
                <w:color w:val="0070C0"/>
                <w:spacing w:val="-2"/>
                <w:sz w:val="16"/>
                <w:szCs w:val="16"/>
                <w:lang w:val="hy-AM"/>
              </w:rPr>
              <w:t>Աթոռի նստատեղը և հենակը պետք է լինի պլասմասե` մեկ ամբողջա</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կան, առնվազն 4 մմ հաս</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տու</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թյամբ</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lang w:val="hy-AM"/>
              </w:rPr>
              <w:t>Աթոռի ոտքերը մետաղա</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կան և փոշեներ</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կ</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ված,</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lang w:val="hy-AM"/>
              </w:rPr>
              <w:t>Ոտքերը պետք է ունենան պլասմասե խցան</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ներ:</w:t>
            </w:r>
            <w:r w:rsidRPr="00A32B72">
              <w:rPr>
                <w:rFonts w:ascii="GHEA Grapalat" w:hAnsi="GHEA Grapalat" w:cs="Arial"/>
                <w:color w:val="0070C0"/>
                <w:spacing w:val="-2"/>
                <w:sz w:val="16"/>
                <w:szCs w:val="16"/>
                <w:lang w:val="af-ZA"/>
              </w:rPr>
              <w:t xml:space="preserve"> </w:t>
            </w:r>
            <w:r w:rsidRPr="00A32B72">
              <w:rPr>
                <w:rFonts w:ascii="GHEA Grapalat" w:hAnsi="GHEA Grapalat" w:cs="Arial"/>
                <w:color w:val="0070C0"/>
                <w:spacing w:val="-2"/>
                <w:sz w:val="16"/>
                <w:szCs w:val="16"/>
                <w:lang w:val="hy-AM"/>
              </w:rPr>
              <w:t>Աթոռները պետք է ունենան հեշտո</w:t>
            </w:r>
            <w:r w:rsidRPr="00A32B72">
              <w:rPr>
                <w:rFonts w:ascii="GHEA Grapalat" w:hAnsi="GHEA Grapalat" w:cs="Arial"/>
                <w:color w:val="0070C0"/>
                <w:spacing w:val="-2"/>
                <w:sz w:val="16"/>
                <w:szCs w:val="16"/>
                <w:lang w:val="af-ZA"/>
              </w:rPr>
              <w:softHyphen/>
            </w:r>
            <w:r w:rsidRPr="00A32B72">
              <w:rPr>
                <w:rFonts w:ascii="GHEA Grapalat" w:hAnsi="GHEA Grapalat" w:cs="Arial"/>
                <w:color w:val="0070C0"/>
                <w:spacing w:val="-2"/>
                <w:sz w:val="16"/>
                <w:szCs w:val="16"/>
                <w:lang w:val="hy-AM"/>
              </w:rPr>
              <w:t>ւթյամբ իրար միանալու դետալներ:</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t>հատ</w:t>
            </w:r>
          </w:p>
        </w:tc>
        <w:tc>
          <w:tcPr>
            <w:tcW w:w="924" w:type="dxa"/>
          </w:tcPr>
          <w:p w:rsidR="00940960" w:rsidRPr="00A32B72" w:rsidRDefault="00940960" w:rsidP="00EF3662">
            <w:pPr>
              <w:jc w:val="center"/>
              <w:rPr>
                <w:rFonts w:ascii="GHEA Grapalat" w:hAnsi="GHEA Grapalat"/>
                <w:color w:val="0070C0"/>
                <w:sz w:val="20"/>
              </w:rPr>
            </w:pPr>
          </w:p>
        </w:tc>
        <w:tc>
          <w:tcPr>
            <w:tcW w:w="1395" w:type="dxa"/>
          </w:tcPr>
          <w:p w:rsidR="00940960" w:rsidRPr="00A32B72" w:rsidRDefault="00940960" w:rsidP="00EF3662">
            <w:pPr>
              <w:jc w:val="center"/>
              <w:rPr>
                <w:rFonts w:ascii="GHEA Grapalat" w:hAnsi="GHEA Grapalat"/>
                <w:color w:val="0070C0"/>
                <w:sz w:val="20"/>
              </w:rPr>
            </w:pPr>
          </w:p>
        </w:tc>
        <w:tc>
          <w:tcPr>
            <w:tcW w:w="857" w:type="dxa"/>
            <w:gridSpan w:val="2"/>
            <w:vAlign w:val="center"/>
          </w:tcPr>
          <w:p w:rsidR="00940960" w:rsidRPr="00A32B72" w:rsidRDefault="008601CA" w:rsidP="00F67581">
            <w:pPr>
              <w:jc w:val="center"/>
              <w:rPr>
                <w:rFonts w:ascii="GHEA Grapalat" w:hAnsi="GHEA Grapalat"/>
                <w:color w:val="0070C0"/>
                <w:sz w:val="20"/>
              </w:rPr>
            </w:pPr>
            <w:r w:rsidRPr="00A32B72">
              <w:rPr>
                <w:rFonts w:ascii="GHEA Grapalat" w:hAnsi="GHEA Grapalat"/>
                <w:color w:val="0070C0"/>
                <w:sz w:val="20"/>
              </w:rPr>
              <w:t>20</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8601CA" w:rsidP="00F67581">
            <w:pPr>
              <w:jc w:val="center"/>
              <w:rPr>
                <w:rFonts w:ascii="GHEA Grapalat" w:hAnsi="GHEA Grapalat"/>
                <w:color w:val="0070C0"/>
                <w:sz w:val="20"/>
              </w:rPr>
            </w:pPr>
            <w:r w:rsidRPr="00A32B72">
              <w:rPr>
                <w:rFonts w:ascii="GHEA Grapalat" w:hAnsi="GHEA Grapalat"/>
                <w:color w:val="0070C0"/>
                <w:sz w:val="20"/>
              </w:rPr>
              <w:t>20</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14120A" w:rsidRPr="00A32B72" w:rsidRDefault="0014120A" w:rsidP="0014120A">
            <w:pPr>
              <w:jc w:val="center"/>
              <w:rPr>
                <w:rFonts w:ascii="GHEA Grapalat" w:hAnsi="GHEA Grapalat"/>
                <w:color w:val="0070C0"/>
                <w:sz w:val="20"/>
              </w:rPr>
            </w:pPr>
            <w:r w:rsidRPr="00A32B72">
              <w:rPr>
                <w:rFonts w:ascii="GHEA Grapalat" w:hAnsi="GHEA Grapalat"/>
                <w:color w:val="0070C0"/>
                <w:sz w:val="20"/>
              </w:rPr>
              <w:t>10</w:t>
            </w:r>
          </w:p>
        </w:tc>
        <w:tc>
          <w:tcPr>
            <w:tcW w:w="1530" w:type="dxa"/>
            <w:vAlign w:val="center"/>
          </w:tcPr>
          <w:p w:rsidR="0014120A" w:rsidRPr="00A32B72" w:rsidRDefault="003A685C" w:rsidP="003A685C">
            <w:pPr>
              <w:jc w:val="center"/>
              <w:rPr>
                <w:rFonts w:ascii="GHEA Grapalat" w:hAnsi="GHEA Grapalat"/>
                <w:color w:val="0070C0"/>
                <w:sz w:val="20"/>
              </w:rPr>
            </w:pPr>
            <w:r w:rsidRPr="00A32B72">
              <w:rPr>
                <w:rFonts w:ascii="GHEA Grapalat" w:hAnsi="GHEA Grapalat"/>
                <w:color w:val="0070C0"/>
                <w:sz w:val="20"/>
              </w:rPr>
              <w:t>39516121</w:t>
            </w:r>
          </w:p>
        </w:tc>
        <w:tc>
          <w:tcPr>
            <w:tcW w:w="1569" w:type="dxa"/>
            <w:vAlign w:val="center"/>
          </w:tcPr>
          <w:p w:rsidR="0014120A" w:rsidRPr="00A32B72" w:rsidRDefault="0014120A" w:rsidP="0014120A">
            <w:pPr>
              <w:pStyle w:val="23"/>
              <w:spacing w:line="240" w:lineRule="auto"/>
              <w:ind w:firstLine="0"/>
              <w:rPr>
                <w:rFonts w:ascii="GHEA Grapalat" w:hAnsi="GHEA Grapalat"/>
                <w:color w:val="0070C0"/>
              </w:rPr>
            </w:pPr>
            <w:r w:rsidRPr="00A32B72">
              <w:rPr>
                <w:rFonts w:ascii="GHEA Grapalat" w:hAnsi="GHEA Grapalat"/>
                <w:color w:val="0070C0"/>
              </w:rPr>
              <w:t>«Բարձ»</w:t>
            </w:r>
          </w:p>
        </w:tc>
        <w:tc>
          <w:tcPr>
            <w:tcW w:w="2126" w:type="dxa"/>
          </w:tcPr>
          <w:p w:rsidR="0014120A" w:rsidRPr="00A32B72" w:rsidRDefault="0014120A" w:rsidP="0014120A">
            <w:pPr>
              <w:jc w:val="center"/>
              <w:rPr>
                <w:rFonts w:ascii="GHEA Grapalat" w:hAnsi="GHEA Grapalat"/>
                <w:color w:val="0070C0"/>
                <w:spacing w:val="-2"/>
                <w:sz w:val="16"/>
                <w:szCs w:val="16"/>
                <w:shd w:val="clear" w:color="auto" w:fill="FFFFFF"/>
                <w:lang w:val="af-ZA"/>
              </w:rPr>
            </w:pPr>
            <w:r w:rsidRPr="00A32B72">
              <w:rPr>
                <w:rFonts w:ascii="GHEA Grapalat" w:hAnsi="GHEA Grapalat" w:cs="Sylfaen"/>
                <w:color w:val="0070C0"/>
                <w:sz w:val="16"/>
                <w:szCs w:val="16"/>
              </w:rPr>
              <w:t>Պատրաստի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արտադրանքի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չափսերը</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լայնությունը</w:t>
            </w:r>
            <w:r w:rsidRPr="00A32B72">
              <w:rPr>
                <w:rFonts w:ascii="GHEA Grapalat" w:hAnsi="GHEA Grapalat" w:cs="Times Armenian"/>
                <w:color w:val="0070C0"/>
                <w:sz w:val="16"/>
                <w:szCs w:val="16"/>
                <w:lang w:val="af-ZA"/>
              </w:rPr>
              <w:t>` 40-60</w:t>
            </w:r>
            <w:r w:rsidRPr="00A32B72">
              <w:rPr>
                <w:rFonts w:ascii="GHEA Grapalat" w:hAnsi="GHEA Grapalat" w:cs="Sylfaen"/>
                <w:color w:val="0070C0"/>
                <w:sz w:val="16"/>
                <w:szCs w:val="16"/>
              </w:rPr>
              <w:t>սմ</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երկարությունը</w:t>
            </w:r>
            <w:r w:rsidRPr="00A32B72">
              <w:rPr>
                <w:rFonts w:ascii="GHEA Grapalat" w:hAnsi="GHEA Grapalat" w:cs="Times Armenian"/>
                <w:color w:val="0070C0"/>
                <w:sz w:val="16"/>
                <w:szCs w:val="16"/>
                <w:lang w:val="af-ZA"/>
              </w:rPr>
              <w:t>` 55-70</w:t>
            </w:r>
            <w:r w:rsidRPr="00A32B72">
              <w:rPr>
                <w:rFonts w:ascii="GHEA Grapalat" w:hAnsi="GHEA Grapalat" w:cs="Sylfaen"/>
                <w:color w:val="0070C0"/>
                <w:sz w:val="16"/>
                <w:szCs w:val="16"/>
              </w:rPr>
              <w:t>սմ</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լցոնված</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է</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սինտեպոնով</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քաշը</w:t>
            </w:r>
            <w:r w:rsidRPr="00A32B72">
              <w:rPr>
                <w:rFonts w:ascii="GHEA Grapalat" w:hAnsi="GHEA Grapalat" w:cs="Times Armenian"/>
                <w:color w:val="0070C0"/>
                <w:sz w:val="16"/>
                <w:szCs w:val="16"/>
                <w:lang w:val="af-ZA"/>
              </w:rPr>
              <w:t xml:space="preserve">` 1,2-1,5 </w:t>
            </w:r>
            <w:r w:rsidRPr="00A32B72">
              <w:rPr>
                <w:rFonts w:ascii="GHEA Grapalat" w:hAnsi="GHEA Grapalat" w:cs="Sylfaen"/>
                <w:color w:val="0070C0"/>
                <w:sz w:val="16"/>
                <w:szCs w:val="16"/>
              </w:rPr>
              <w:t>կգ</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ներքին</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երեսացուն</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անջրաթափանց</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կտորից</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տարբեր</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գույների</w:t>
            </w:r>
            <w:r w:rsidRPr="00A32B72">
              <w:rPr>
                <w:rFonts w:ascii="GHEA Grapalat" w:hAnsi="GHEA Grapalat" w:cs="Times Armenian"/>
                <w:color w:val="0070C0"/>
                <w:sz w:val="16"/>
                <w:szCs w:val="16"/>
                <w:lang w:val="af-ZA"/>
              </w:rPr>
              <w:t>:</w:t>
            </w:r>
            <w:r w:rsidRPr="00A32B72">
              <w:rPr>
                <w:rFonts w:ascii="GHEA Grapalat" w:hAnsi="GHEA Grapalat" w:cs="Sylfaen"/>
                <w:color w:val="0070C0"/>
                <w:sz w:val="16"/>
                <w:szCs w:val="16"/>
              </w:rPr>
              <w:t>Բարձի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վրա</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լրացուցիչ</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պետք</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է</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լինի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բամբակյա</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կտորից</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հանովի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երեսացու</w:t>
            </w:r>
            <w:r w:rsidRPr="00A32B72">
              <w:rPr>
                <w:rFonts w:ascii="GHEA Grapalat" w:hAnsi="GHEA Grapalat" w:cs="Times Armenian"/>
                <w:color w:val="0070C0"/>
                <w:sz w:val="16"/>
                <w:szCs w:val="16"/>
                <w:lang w:val="af-ZA"/>
              </w:rPr>
              <w:t>, 1</w:t>
            </w:r>
            <w:r w:rsidRPr="00A32B72">
              <w:rPr>
                <w:rFonts w:ascii="GHEA Grapalat" w:hAnsi="GHEA Grapalat" w:cs="Sylfaen"/>
                <w:color w:val="0070C0"/>
                <w:sz w:val="16"/>
                <w:szCs w:val="16"/>
              </w:rPr>
              <w:t>մ</w:t>
            </w:r>
            <w:r w:rsidRPr="00A32B72">
              <w:rPr>
                <w:rFonts w:ascii="GHEA Grapalat" w:hAnsi="GHEA Grapalat" w:cs="Times Armenian"/>
                <w:color w:val="0070C0"/>
                <w:sz w:val="16"/>
                <w:szCs w:val="16"/>
                <w:vertAlign w:val="superscript"/>
                <w:lang w:val="af-ZA"/>
              </w:rPr>
              <w:t>2</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կտորի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խտությունը</w:t>
            </w:r>
            <w:r w:rsidRPr="00A32B72">
              <w:rPr>
                <w:rFonts w:ascii="GHEA Grapalat" w:hAnsi="GHEA Grapalat" w:cs="Times Armenian"/>
                <w:color w:val="0070C0"/>
                <w:sz w:val="16"/>
                <w:szCs w:val="16"/>
                <w:lang w:val="af-ZA"/>
              </w:rPr>
              <w:t xml:space="preserve"> 140 </w:t>
            </w:r>
            <w:r w:rsidRPr="00A32B72">
              <w:rPr>
                <w:rFonts w:ascii="GHEA Grapalat" w:hAnsi="GHEA Grapalat" w:cs="Sylfaen"/>
                <w:color w:val="0070C0"/>
                <w:sz w:val="16"/>
                <w:szCs w:val="16"/>
              </w:rPr>
              <w:t>գրամ</w:t>
            </w:r>
            <w:r w:rsidRPr="00A32B72">
              <w:rPr>
                <w:rFonts w:ascii="GHEA Grapalat" w:hAnsi="GHEA Grapalat" w:cs="Times Armenian"/>
                <w:color w:val="0070C0"/>
                <w:sz w:val="16"/>
                <w:szCs w:val="16"/>
                <w:lang w:val="af-ZA"/>
              </w:rPr>
              <w:t>:</w:t>
            </w:r>
            <w:r w:rsidRPr="00A32B72">
              <w:rPr>
                <w:rFonts w:ascii="GHEA Grapalat" w:hAnsi="GHEA Grapalat" w:cs="Sylfaen"/>
                <w:color w:val="0070C0"/>
                <w:sz w:val="16"/>
                <w:szCs w:val="16"/>
              </w:rPr>
              <w:t>Արտաքին</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տեսքը</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համաձայնեցնել</w:t>
            </w:r>
            <w:r w:rsidRPr="00A32B72">
              <w:rPr>
                <w:rFonts w:ascii="GHEA Grapalat" w:hAnsi="GHEA Grapalat" w:cs="Sylfaen"/>
                <w:color w:val="0070C0"/>
                <w:sz w:val="16"/>
                <w:szCs w:val="16"/>
                <w:lang w:val="af-ZA"/>
              </w:rPr>
              <w:t xml:space="preserve"> </w:t>
            </w:r>
            <w:r w:rsidRPr="00A32B72">
              <w:rPr>
                <w:rFonts w:ascii="GHEA Grapalat" w:hAnsi="GHEA Grapalat" w:cs="Sylfaen"/>
                <w:color w:val="0070C0"/>
                <w:sz w:val="16"/>
                <w:szCs w:val="16"/>
              </w:rPr>
              <w:t>պատվիրատուի</w:t>
            </w:r>
            <w:r w:rsidRPr="00A32B72">
              <w:rPr>
                <w:rFonts w:ascii="GHEA Grapalat" w:hAnsi="GHEA Grapalat" w:cs="Sylfaen"/>
                <w:color w:val="0070C0"/>
                <w:sz w:val="16"/>
                <w:szCs w:val="16"/>
                <w:lang w:val="af-ZA"/>
              </w:rPr>
              <w:t xml:space="preserve"> </w:t>
            </w:r>
            <w:r w:rsidRPr="00A32B72">
              <w:rPr>
                <w:rFonts w:ascii="GHEA Grapalat" w:hAnsi="GHEA Grapalat" w:cs="Sylfaen"/>
                <w:color w:val="0070C0"/>
                <w:sz w:val="16"/>
                <w:szCs w:val="16"/>
              </w:rPr>
              <w:t>հետ</w:t>
            </w:r>
            <w:r w:rsidRPr="00A32B72">
              <w:rPr>
                <w:rFonts w:ascii="GHEA Grapalat" w:hAnsi="GHEA Grapalat" w:cs="Times Armenian"/>
                <w:color w:val="0070C0"/>
                <w:sz w:val="16"/>
                <w:szCs w:val="16"/>
                <w:lang w:val="af-ZA"/>
              </w:rPr>
              <w:t>:</w:t>
            </w:r>
            <w:r w:rsidRPr="00A32B72">
              <w:rPr>
                <w:rFonts w:ascii="GHEA Grapalat" w:hAnsi="GHEA Grapalat" w:cs="Sylfaen"/>
                <w:color w:val="0070C0"/>
                <w:sz w:val="16"/>
                <w:szCs w:val="16"/>
              </w:rPr>
              <w:t>Բարձի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անկյունների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մեկում</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պետք</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է</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կարված</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լինի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պիտակ</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պիտակի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վրա</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պետք</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է</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նշված</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լինի</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տեսականու</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անվանումը</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չափսը</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արտադրող</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կազմակերպության</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անվանումը</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արտադրման</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ամիսն</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ու</w:t>
            </w:r>
            <w:r w:rsidRPr="00A32B72">
              <w:rPr>
                <w:rFonts w:ascii="GHEA Grapalat" w:hAnsi="GHEA Grapalat" w:cs="Times Armenian"/>
                <w:color w:val="0070C0"/>
                <w:sz w:val="16"/>
                <w:szCs w:val="16"/>
                <w:lang w:val="af-ZA"/>
              </w:rPr>
              <w:t xml:space="preserve"> </w:t>
            </w:r>
            <w:r w:rsidRPr="00A32B72">
              <w:rPr>
                <w:rFonts w:ascii="GHEA Grapalat" w:hAnsi="GHEA Grapalat" w:cs="Sylfaen"/>
                <w:color w:val="0070C0"/>
                <w:sz w:val="16"/>
                <w:szCs w:val="16"/>
              </w:rPr>
              <w:t>տարեթիվը</w:t>
            </w:r>
            <w:r w:rsidRPr="00A32B72">
              <w:rPr>
                <w:rFonts w:ascii="GHEA Grapalat" w:hAnsi="GHEA Grapalat" w:cs="Times Armenian"/>
                <w:color w:val="0070C0"/>
                <w:sz w:val="16"/>
                <w:szCs w:val="16"/>
                <w:lang w:val="af-ZA"/>
              </w:rPr>
              <w:t>:</w:t>
            </w:r>
          </w:p>
        </w:tc>
        <w:tc>
          <w:tcPr>
            <w:tcW w:w="793" w:type="dxa"/>
            <w:vAlign w:val="center"/>
          </w:tcPr>
          <w:p w:rsidR="0014120A" w:rsidRPr="00A32B72" w:rsidRDefault="0014120A" w:rsidP="0014120A">
            <w:pPr>
              <w:jc w:val="center"/>
              <w:rPr>
                <w:color w:val="0070C0"/>
              </w:rPr>
            </w:pPr>
            <w:r w:rsidRPr="00A32B72">
              <w:rPr>
                <w:rFonts w:ascii="GHEA Grapalat" w:hAnsi="GHEA Grapalat"/>
                <w:color w:val="0070C0"/>
                <w:sz w:val="20"/>
              </w:rPr>
              <w:t>հատ</w:t>
            </w:r>
          </w:p>
        </w:tc>
        <w:tc>
          <w:tcPr>
            <w:tcW w:w="924" w:type="dxa"/>
          </w:tcPr>
          <w:p w:rsidR="0014120A" w:rsidRPr="00A32B72" w:rsidRDefault="0014120A" w:rsidP="0014120A">
            <w:pPr>
              <w:jc w:val="center"/>
              <w:rPr>
                <w:rFonts w:ascii="GHEA Grapalat" w:hAnsi="GHEA Grapalat"/>
                <w:color w:val="0070C0"/>
                <w:sz w:val="20"/>
              </w:rPr>
            </w:pPr>
          </w:p>
        </w:tc>
        <w:tc>
          <w:tcPr>
            <w:tcW w:w="1395" w:type="dxa"/>
          </w:tcPr>
          <w:p w:rsidR="0014120A" w:rsidRPr="00A32B72" w:rsidRDefault="0014120A" w:rsidP="0014120A">
            <w:pPr>
              <w:jc w:val="center"/>
              <w:rPr>
                <w:rFonts w:ascii="GHEA Grapalat" w:hAnsi="GHEA Grapalat"/>
                <w:color w:val="0070C0"/>
                <w:sz w:val="20"/>
              </w:rPr>
            </w:pPr>
          </w:p>
        </w:tc>
        <w:tc>
          <w:tcPr>
            <w:tcW w:w="857" w:type="dxa"/>
            <w:gridSpan w:val="2"/>
            <w:vAlign w:val="center"/>
          </w:tcPr>
          <w:p w:rsidR="0014120A" w:rsidRPr="00A32B72" w:rsidRDefault="0014120A" w:rsidP="0014120A">
            <w:pPr>
              <w:jc w:val="center"/>
              <w:rPr>
                <w:rFonts w:ascii="GHEA Grapalat" w:hAnsi="GHEA Grapalat"/>
                <w:color w:val="0070C0"/>
                <w:sz w:val="20"/>
              </w:rPr>
            </w:pPr>
            <w:r w:rsidRPr="00A32B72">
              <w:rPr>
                <w:rFonts w:ascii="GHEA Grapalat" w:hAnsi="GHEA Grapalat"/>
                <w:color w:val="0070C0"/>
                <w:sz w:val="20"/>
              </w:rPr>
              <w:t>165</w:t>
            </w:r>
          </w:p>
        </w:tc>
        <w:tc>
          <w:tcPr>
            <w:tcW w:w="2268" w:type="dxa"/>
            <w:vAlign w:val="center"/>
          </w:tcPr>
          <w:p w:rsidR="0014120A" w:rsidRPr="00A32B72" w:rsidRDefault="0014120A" w:rsidP="0014120A">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14120A" w:rsidRPr="00A32B72" w:rsidRDefault="0014120A" w:rsidP="0014120A">
            <w:pPr>
              <w:jc w:val="center"/>
              <w:rPr>
                <w:rFonts w:ascii="GHEA Grapalat" w:hAnsi="GHEA Grapalat"/>
                <w:color w:val="0070C0"/>
                <w:sz w:val="20"/>
              </w:rPr>
            </w:pPr>
            <w:r w:rsidRPr="00A32B72">
              <w:rPr>
                <w:rFonts w:ascii="GHEA Grapalat" w:hAnsi="GHEA Grapalat"/>
                <w:color w:val="0070C0"/>
                <w:sz w:val="20"/>
              </w:rPr>
              <w:t>165</w:t>
            </w:r>
          </w:p>
        </w:tc>
        <w:tc>
          <w:tcPr>
            <w:tcW w:w="2126" w:type="dxa"/>
            <w:vAlign w:val="center"/>
          </w:tcPr>
          <w:p w:rsidR="0014120A" w:rsidRPr="00A32B72" w:rsidRDefault="0014120A" w:rsidP="0014120A">
            <w:pPr>
              <w:jc w:val="center"/>
              <w:rPr>
                <w:color w:val="0070C0"/>
              </w:rPr>
            </w:pPr>
            <w:r w:rsidRPr="00A32B72">
              <w:rPr>
                <w:rFonts w:ascii="GHEA Grapalat" w:hAnsi="GHEA Grapalat"/>
                <w:color w:val="0070C0"/>
                <w:sz w:val="20"/>
              </w:rPr>
              <w:t>Պայմանագիր կնքելու օրվանից 30 օրացուցային օր</w:t>
            </w:r>
          </w:p>
        </w:tc>
      </w:tr>
      <w:tr w:rsidR="00A32B72" w:rsidRPr="00A32B72" w:rsidTr="003A685C">
        <w:tc>
          <w:tcPr>
            <w:tcW w:w="1451" w:type="dxa"/>
            <w:vAlign w:val="center"/>
          </w:tcPr>
          <w:p w:rsidR="00940960" w:rsidRPr="00A32B72" w:rsidRDefault="00940960" w:rsidP="00940960">
            <w:pPr>
              <w:jc w:val="center"/>
              <w:rPr>
                <w:rFonts w:ascii="GHEA Grapalat" w:hAnsi="GHEA Grapalat"/>
                <w:color w:val="0070C0"/>
                <w:sz w:val="20"/>
              </w:rPr>
            </w:pPr>
            <w:r w:rsidRPr="00A32B72">
              <w:rPr>
                <w:rFonts w:ascii="GHEA Grapalat" w:hAnsi="GHEA Grapalat"/>
                <w:color w:val="0070C0"/>
                <w:sz w:val="20"/>
              </w:rPr>
              <w:t>11</w:t>
            </w:r>
          </w:p>
        </w:tc>
        <w:tc>
          <w:tcPr>
            <w:tcW w:w="1530" w:type="dxa"/>
            <w:vAlign w:val="center"/>
          </w:tcPr>
          <w:p w:rsidR="00940960" w:rsidRPr="00A32B72" w:rsidRDefault="000512C9" w:rsidP="003A685C">
            <w:pPr>
              <w:jc w:val="center"/>
              <w:rPr>
                <w:rFonts w:ascii="GHEA Grapalat" w:hAnsi="GHEA Grapalat"/>
                <w:color w:val="0070C0"/>
                <w:sz w:val="20"/>
              </w:rPr>
            </w:pPr>
            <w:r w:rsidRPr="00A32B72">
              <w:rPr>
                <w:rFonts w:ascii="GHEA Grapalat" w:hAnsi="GHEA Grapalat"/>
                <w:color w:val="0070C0"/>
                <w:sz w:val="20"/>
              </w:rPr>
              <w:t>39121520</w:t>
            </w:r>
          </w:p>
        </w:tc>
        <w:tc>
          <w:tcPr>
            <w:tcW w:w="1569" w:type="dxa"/>
            <w:vAlign w:val="center"/>
          </w:tcPr>
          <w:p w:rsidR="00940960" w:rsidRPr="00A32B72" w:rsidRDefault="00940960" w:rsidP="00E43B0D">
            <w:pPr>
              <w:pStyle w:val="23"/>
              <w:spacing w:line="240" w:lineRule="auto"/>
              <w:ind w:firstLine="0"/>
              <w:rPr>
                <w:rFonts w:ascii="GHEA Grapalat" w:hAnsi="GHEA Grapalat"/>
                <w:color w:val="0070C0"/>
              </w:rPr>
            </w:pPr>
            <w:r w:rsidRPr="00A32B72">
              <w:rPr>
                <w:rFonts w:ascii="GHEA Grapalat" w:hAnsi="GHEA Grapalat"/>
                <w:color w:val="0070C0"/>
              </w:rPr>
              <w:t>«Գրապահարան»</w:t>
            </w:r>
          </w:p>
        </w:tc>
        <w:tc>
          <w:tcPr>
            <w:tcW w:w="2126" w:type="dxa"/>
          </w:tcPr>
          <w:p w:rsidR="00940960" w:rsidRPr="00A32B72" w:rsidRDefault="00940960" w:rsidP="00EF3662">
            <w:pPr>
              <w:jc w:val="center"/>
              <w:rPr>
                <w:rFonts w:ascii="GHEA Grapalat" w:hAnsi="GHEA Grapalat"/>
                <w:color w:val="0070C0"/>
                <w:sz w:val="16"/>
                <w:szCs w:val="16"/>
                <w:lang w:val="af-ZA"/>
              </w:rPr>
            </w:pPr>
            <w:r w:rsidRPr="00A32B72">
              <w:rPr>
                <w:rFonts w:ascii="GHEA Grapalat" w:hAnsi="GHEA Grapalat"/>
                <w:color w:val="0070C0"/>
                <w:spacing w:val="-2"/>
                <w:sz w:val="16"/>
                <w:szCs w:val="16"/>
                <w:shd w:val="clear" w:color="auto" w:fill="FFFFFF"/>
              </w:rPr>
              <w:t>Գրապահարանը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պատրաստված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լամինացված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ՓՏՍ</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Երկու</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կողմերի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ներքևի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դարակների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և</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առջևի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դռների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հաստությունը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Courier New" w:hAnsi="Courier New" w:cs="Courier New"/>
                <w:color w:val="0070C0"/>
                <w:spacing w:val="-2"/>
                <w:sz w:val="16"/>
                <w:szCs w:val="16"/>
                <w:shd w:val="clear" w:color="auto" w:fill="FFFFFF"/>
                <w:lang w:val="af-ZA"/>
              </w:rPr>
              <w:t> </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lang w:val="af-ZA"/>
              </w:rPr>
              <w:lastRenderedPageBreak/>
              <w:t xml:space="preserve">18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w:t>
            </w:r>
            <w:r w:rsidRPr="00A32B72">
              <w:rPr>
                <w:rFonts w:ascii="GHEA Grapalat" w:hAnsi="GHEA Grapalat"/>
                <w:color w:val="0070C0"/>
                <w:spacing w:val="-2"/>
                <w:sz w:val="16"/>
                <w:szCs w:val="16"/>
                <w:shd w:val="clear" w:color="auto" w:fill="FFFFFF"/>
              </w:rPr>
              <w:t>ից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դարակները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լինի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18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իսկ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հետևի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պատինը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ոչ</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պակաս</w:t>
            </w:r>
            <w:r w:rsidRPr="00A32B72">
              <w:rPr>
                <w:rFonts w:ascii="GHEA Grapalat" w:hAnsi="GHEA Grapalat"/>
                <w:color w:val="0070C0"/>
                <w:spacing w:val="-2"/>
                <w:sz w:val="16"/>
                <w:szCs w:val="16"/>
                <w:shd w:val="clear" w:color="auto" w:fill="FFFFFF"/>
                <w:lang w:val="af-ZA"/>
              </w:rPr>
              <w:t xml:space="preserve"> 2 </w:t>
            </w:r>
            <w:r w:rsidRPr="00A32B72">
              <w:rPr>
                <w:rFonts w:ascii="GHEA Grapalat" w:hAnsi="GHEA Grapalat"/>
                <w:color w:val="0070C0"/>
                <w:spacing w:val="-2"/>
                <w:sz w:val="16"/>
                <w:szCs w:val="16"/>
                <w:shd w:val="clear" w:color="auto" w:fill="FFFFFF"/>
              </w:rPr>
              <w:t>մմ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հաստությամբ</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Գրապահարանը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վերևում</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ունենա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երեք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բաց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Ներքևի</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դարակները</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պետք</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է</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փակվեն</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դռներով</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որոնց</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վրա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ամրացված</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են</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օվալաձև</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մետաղյա</w:t>
            </w:r>
            <w:r w:rsidRPr="00A32B72">
              <w:rPr>
                <w:rFonts w:ascii="GHEA Grapalat" w:hAnsi="GHEA Grapalat"/>
                <w:color w:val="0070C0"/>
                <w:spacing w:val="-2"/>
                <w:sz w:val="16"/>
                <w:szCs w:val="16"/>
                <w:shd w:val="clear" w:color="auto" w:fill="FFFFFF"/>
                <w:lang w:val="af-ZA"/>
              </w:rPr>
              <w:t xml:space="preserve"> </w:t>
            </w:r>
            <w:r w:rsidRPr="00A32B72">
              <w:rPr>
                <w:rFonts w:ascii="GHEA Grapalat" w:hAnsi="GHEA Grapalat"/>
                <w:color w:val="0070C0"/>
                <w:spacing w:val="-2"/>
                <w:sz w:val="16"/>
                <w:szCs w:val="16"/>
                <w:shd w:val="clear" w:color="auto" w:fill="FFFFFF"/>
              </w:rPr>
              <w:t>բռնակներ</w:t>
            </w:r>
            <w:r w:rsidRPr="00A32B72">
              <w:rPr>
                <w:rFonts w:ascii="GHEA Grapalat" w:hAnsi="GHEA Grapalat"/>
                <w:color w:val="0070C0"/>
                <w:spacing w:val="-2"/>
                <w:sz w:val="16"/>
                <w:szCs w:val="16"/>
                <w:shd w:val="clear" w:color="auto" w:fill="FFFFFF"/>
                <w:lang w:val="af-ZA"/>
              </w:rPr>
              <w:t>:</w:t>
            </w:r>
          </w:p>
        </w:tc>
        <w:tc>
          <w:tcPr>
            <w:tcW w:w="793" w:type="dxa"/>
            <w:vAlign w:val="center"/>
          </w:tcPr>
          <w:p w:rsidR="00940960" w:rsidRPr="00A32B72" w:rsidRDefault="00940960" w:rsidP="00E43B0D">
            <w:pPr>
              <w:jc w:val="center"/>
              <w:rPr>
                <w:color w:val="0070C0"/>
              </w:rPr>
            </w:pPr>
            <w:r w:rsidRPr="00A32B72">
              <w:rPr>
                <w:rFonts w:ascii="GHEA Grapalat" w:hAnsi="GHEA Grapalat"/>
                <w:color w:val="0070C0"/>
                <w:sz w:val="20"/>
              </w:rPr>
              <w:lastRenderedPageBreak/>
              <w:t>հատ</w:t>
            </w:r>
          </w:p>
        </w:tc>
        <w:tc>
          <w:tcPr>
            <w:tcW w:w="924" w:type="dxa"/>
          </w:tcPr>
          <w:p w:rsidR="00940960" w:rsidRPr="00A32B72" w:rsidRDefault="00940960" w:rsidP="00EF3662">
            <w:pPr>
              <w:jc w:val="center"/>
              <w:rPr>
                <w:rFonts w:ascii="GHEA Grapalat" w:hAnsi="GHEA Grapalat"/>
                <w:color w:val="0070C0"/>
                <w:sz w:val="20"/>
              </w:rPr>
            </w:pPr>
          </w:p>
        </w:tc>
        <w:tc>
          <w:tcPr>
            <w:tcW w:w="1395" w:type="dxa"/>
          </w:tcPr>
          <w:p w:rsidR="00940960" w:rsidRPr="00A32B72" w:rsidRDefault="00940960" w:rsidP="00EF3662">
            <w:pPr>
              <w:jc w:val="center"/>
              <w:rPr>
                <w:rFonts w:ascii="GHEA Grapalat" w:hAnsi="GHEA Grapalat"/>
                <w:color w:val="0070C0"/>
                <w:sz w:val="20"/>
              </w:rPr>
            </w:pPr>
          </w:p>
        </w:tc>
        <w:tc>
          <w:tcPr>
            <w:tcW w:w="857" w:type="dxa"/>
            <w:gridSpan w:val="2"/>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color w:val="0070C0"/>
                <w:sz w:val="20"/>
              </w:rPr>
              <w:t>4</w:t>
            </w:r>
          </w:p>
        </w:tc>
        <w:tc>
          <w:tcPr>
            <w:tcW w:w="2268" w:type="dxa"/>
            <w:vAlign w:val="center"/>
          </w:tcPr>
          <w:p w:rsidR="00940960" w:rsidRPr="00A32B72" w:rsidRDefault="00940960" w:rsidP="00F67581">
            <w:pPr>
              <w:jc w:val="center"/>
              <w:rPr>
                <w:rFonts w:ascii="GHEA Grapalat" w:hAnsi="GHEA Grapalat"/>
                <w:color w:val="0070C0"/>
                <w:sz w:val="20"/>
              </w:rPr>
            </w:pPr>
            <w:r w:rsidRPr="00A32B72">
              <w:rPr>
                <w:rFonts w:ascii="GHEA Grapalat" w:hAnsi="GHEA Grapalat"/>
                <w:i/>
                <w:color w:val="0070C0"/>
                <w:sz w:val="16"/>
                <w:szCs w:val="16"/>
                <w:lang w:val="af-ZA"/>
              </w:rPr>
              <w:t>ՀՀ Կոտայքի մարզ, գ. Քասախ Գ. Նժդեհի 2</w:t>
            </w:r>
          </w:p>
        </w:tc>
        <w:tc>
          <w:tcPr>
            <w:tcW w:w="709" w:type="dxa"/>
            <w:vAlign w:val="center"/>
          </w:tcPr>
          <w:p w:rsidR="00940960" w:rsidRPr="00A32B72" w:rsidRDefault="00F67581" w:rsidP="00F67581">
            <w:pPr>
              <w:jc w:val="center"/>
              <w:rPr>
                <w:rFonts w:ascii="GHEA Grapalat" w:hAnsi="GHEA Grapalat"/>
                <w:color w:val="0070C0"/>
                <w:sz w:val="20"/>
              </w:rPr>
            </w:pPr>
            <w:r w:rsidRPr="00A32B72">
              <w:rPr>
                <w:rFonts w:ascii="GHEA Grapalat" w:hAnsi="GHEA Grapalat"/>
                <w:color w:val="0070C0"/>
                <w:sz w:val="20"/>
              </w:rPr>
              <w:t>4</w:t>
            </w:r>
          </w:p>
        </w:tc>
        <w:tc>
          <w:tcPr>
            <w:tcW w:w="2126" w:type="dxa"/>
            <w:vAlign w:val="center"/>
          </w:tcPr>
          <w:p w:rsidR="00940960" w:rsidRPr="00A32B72" w:rsidRDefault="00940960" w:rsidP="00F67581">
            <w:pPr>
              <w:jc w:val="center"/>
              <w:rPr>
                <w:color w:val="0070C0"/>
              </w:rPr>
            </w:pPr>
            <w:r w:rsidRPr="00A32B72">
              <w:rPr>
                <w:rFonts w:ascii="GHEA Grapalat" w:hAnsi="GHEA Grapalat"/>
                <w:color w:val="0070C0"/>
                <w:sz w:val="20"/>
              </w:rPr>
              <w:t>Պայմանագիր կնքելու օրվանից 30 օրացուցային օր</w:t>
            </w:r>
          </w:p>
        </w:tc>
      </w:tr>
    </w:tbl>
    <w:p w:rsidR="00D10B0C" w:rsidRPr="00A32B72" w:rsidRDefault="00D10B0C" w:rsidP="00EF3662">
      <w:pPr>
        <w:jc w:val="both"/>
        <w:rPr>
          <w:rFonts w:ascii="GHEA Grapalat" w:hAnsi="GHEA Grapalat"/>
          <w:color w:val="0070C0"/>
          <w:sz w:val="20"/>
        </w:rPr>
      </w:pPr>
    </w:p>
    <w:p w:rsidR="00E43B0D" w:rsidRPr="00A32B72" w:rsidRDefault="00071D1C" w:rsidP="00E43B0D">
      <w:pPr>
        <w:numPr>
          <w:ilvl w:val="0"/>
          <w:numId w:val="28"/>
        </w:numPr>
        <w:spacing w:before="100" w:beforeAutospacing="1" w:after="120"/>
        <w:rPr>
          <w:rFonts w:ascii="Arial" w:hAnsi="Arial" w:cs="Arial"/>
          <w:color w:val="0070C0"/>
          <w:sz w:val="23"/>
          <w:szCs w:val="23"/>
        </w:rPr>
      </w:pPr>
      <w:r w:rsidRPr="00A32B72">
        <w:rPr>
          <w:rFonts w:ascii="GHEA Grapalat" w:hAnsi="GHEA Grapalat"/>
          <w:color w:val="0070C0"/>
          <w:sz w:val="20"/>
        </w:rPr>
        <w:t xml:space="preserve"> * </w:t>
      </w:r>
      <w:r w:rsidR="00E43B0D" w:rsidRPr="00A32B72">
        <w:rPr>
          <w:rFonts w:ascii="&amp;quot" w:hAnsi="&amp;quot" w:cs="Arial"/>
          <w:i/>
          <w:iCs/>
          <w:color w:val="0070C0"/>
          <w:sz w:val="22"/>
          <w:szCs w:val="22"/>
          <w:lang w:val="hy-AM"/>
        </w:rPr>
        <w:t>Բոլոր ապրանքները և այն նյութերը, որոնք օգտագործված են լինելու կահույքի համար պետք է լինեն նոր, չօգտագործված, ներկայումս օգտագործվող վերջին մակնիշների:</w:t>
      </w:r>
    </w:p>
    <w:p w:rsidR="00E43B0D" w:rsidRPr="00A32B72" w:rsidRDefault="00E43B0D" w:rsidP="00E43B0D">
      <w:pPr>
        <w:numPr>
          <w:ilvl w:val="0"/>
          <w:numId w:val="28"/>
        </w:numPr>
        <w:spacing w:before="100" w:beforeAutospacing="1" w:after="120"/>
        <w:rPr>
          <w:rFonts w:ascii="Arial" w:hAnsi="Arial" w:cs="Arial"/>
          <w:color w:val="0070C0"/>
          <w:sz w:val="23"/>
          <w:szCs w:val="23"/>
        </w:rPr>
      </w:pPr>
      <w:r w:rsidRPr="00A32B72">
        <w:rPr>
          <w:rFonts w:ascii="&amp;quot" w:hAnsi="&amp;quot" w:cs="Arial"/>
          <w:i/>
          <w:iCs/>
          <w:color w:val="0070C0"/>
          <w:sz w:val="22"/>
          <w:szCs w:val="22"/>
          <w:lang w:val="hy-AM"/>
        </w:rPr>
        <w:t>Հիմնական չափերը ներկայացված են գծագրերում: Չափերի ընդունելի շեղումները կազնում են +/- 2 տոկոս:</w:t>
      </w:r>
    </w:p>
    <w:p w:rsidR="00E43B0D" w:rsidRPr="00A32B72" w:rsidRDefault="00E43B0D" w:rsidP="00E43B0D">
      <w:pPr>
        <w:numPr>
          <w:ilvl w:val="0"/>
          <w:numId w:val="28"/>
        </w:numPr>
        <w:spacing w:before="100" w:beforeAutospacing="1" w:after="120"/>
        <w:rPr>
          <w:rFonts w:ascii="Arial" w:hAnsi="Arial" w:cs="Arial"/>
          <w:color w:val="0070C0"/>
          <w:sz w:val="23"/>
          <w:szCs w:val="23"/>
        </w:rPr>
      </w:pPr>
      <w:r w:rsidRPr="00A32B72">
        <w:rPr>
          <w:rFonts w:ascii="&amp;quot" w:hAnsi="&amp;quot" w:cs="Arial"/>
          <w:i/>
          <w:iCs/>
          <w:color w:val="0070C0"/>
          <w:sz w:val="22"/>
          <w:szCs w:val="22"/>
        </w:rPr>
        <w:t>Տեխնիկական մասնագրի ամփոփում</w:t>
      </w:r>
    </w:p>
    <w:p w:rsidR="00071D1C" w:rsidRPr="00A32B72" w:rsidRDefault="00071D1C" w:rsidP="00E43B0D">
      <w:pPr>
        <w:jc w:val="both"/>
        <w:rPr>
          <w:rFonts w:ascii="GHEA Grapalat" w:hAnsi="GHEA Grapalat"/>
          <w:color w:val="0070C0"/>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32B72" w:rsidTr="00E22E51">
        <w:trPr>
          <w:jc w:val="center"/>
        </w:trPr>
        <w:tc>
          <w:tcPr>
            <w:tcW w:w="4536" w:type="dxa"/>
          </w:tcPr>
          <w:p w:rsidR="00071D1C" w:rsidRPr="00A32B72" w:rsidRDefault="00071D1C" w:rsidP="00EF3662">
            <w:pPr>
              <w:jc w:val="center"/>
              <w:rPr>
                <w:rFonts w:ascii="GHEA Grapalat" w:hAnsi="GHEA Grapalat" w:cs="Sylfaen"/>
                <w:b/>
                <w:bCs/>
                <w:color w:val="0070C0"/>
                <w:lang w:val="nb-NO"/>
              </w:rPr>
            </w:pPr>
            <w:r w:rsidRPr="00A32B72">
              <w:rPr>
                <w:rFonts w:ascii="GHEA Grapalat" w:hAnsi="GHEA Grapalat" w:cs="Sylfaen"/>
                <w:b/>
                <w:bCs/>
                <w:color w:val="0070C0"/>
                <w:lang w:val="nb-NO"/>
              </w:rPr>
              <w:t>ԳՆՈՐԴ</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Քասախի «Արուսյակ»</w:t>
            </w:r>
            <w:r w:rsidRPr="00A32B72">
              <w:rPr>
                <w:rFonts w:ascii="GHEA Grapalat" w:hAnsi="GHEA Grapalat"/>
                <w:color w:val="0070C0"/>
                <w:sz w:val="22"/>
                <w:szCs w:val="22"/>
                <w:lang w:val="ru-RU"/>
              </w:rPr>
              <w:t xml:space="preserve"> </w:t>
            </w:r>
            <w:r w:rsidRPr="00A32B72">
              <w:rPr>
                <w:rFonts w:ascii="GHEA Grapalat" w:hAnsi="GHEA Grapalat"/>
                <w:color w:val="0070C0"/>
                <w:sz w:val="22"/>
                <w:szCs w:val="22"/>
                <w:lang w:val="hy-AM"/>
              </w:rPr>
              <w:t>մանկապարտեզ ՀՈԱԿ</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Կոտայքի մարզ, գ. Քասախ Գ. Նժդեհի 2</w:t>
            </w:r>
          </w:p>
          <w:p w:rsidR="003A685C" w:rsidRPr="00A32B72" w:rsidRDefault="003A685C" w:rsidP="003A685C">
            <w:pPr>
              <w:jc w:val="center"/>
              <w:rPr>
                <w:rFonts w:ascii="GHEA Grapalat" w:hAnsi="GHEA Grapalat" w:cs="Arial"/>
                <w:color w:val="0070C0"/>
                <w:sz w:val="20"/>
                <w:szCs w:val="20"/>
                <w:lang w:val="hy-AM"/>
              </w:rPr>
            </w:pPr>
            <w:r w:rsidRPr="00A32B72">
              <w:rPr>
                <w:rFonts w:ascii="GHEA Grapalat" w:hAnsi="GHEA Grapalat"/>
                <w:color w:val="0070C0"/>
                <w:sz w:val="22"/>
                <w:szCs w:val="22"/>
                <w:lang w:val="hy-AM"/>
              </w:rPr>
              <w:t xml:space="preserve">ՀՀ՝ </w:t>
            </w:r>
            <w:r w:rsidRPr="00A32B72">
              <w:rPr>
                <w:rFonts w:ascii="GHEA Grapalat" w:hAnsi="GHEA Grapalat" w:cs="Arial"/>
                <w:color w:val="0070C0"/>
                <w:sz w:val="20"/>
                <w:szCs w:val="20"/>
                <w:lang w:val="hy-AM"/>
              </w:rPr>
              <w:t>2473700433140010</w:t>
            </w:r>
          </w:p>
          <w:p w:rsidR="003A685C" w:rsidRPr="00A32B72" w:rsidRDefault="003A685C" w:rsidP="003A685C">
            <w:pPr>
              <w:jc w:val="center"/>
              <w:rPr>
                <w:rFonts w:ascii="GHEA Grapalat" w:hAnsi="GHEA Grapalat" w:cs="Arial"/>
                <w:color w:val="0070C0"/>
                <w:sz w:val="20"/>
                <w:szCs w:val="20"/>
                <w:lang w:val="hy-AM"/>
              </w:rPr>
            </w:pPr>
            <w:r w:rsidRPr="00A32B72">
              <w:rPr>
                <w:rFonts w:ascii="GHEA Grapalat" w:hAnsi="GHEA Grapalat" w:cs="Arial"/>
                <w:color w:val="0070C0"/>
                <w:sz w:val="20"/>
                <w:szCs w:val="20"/>
                <w:lang w:val="hy-AM"/>
              </w:rPr>
              <w:t>Բանկ՝ «Արդշինբանկ» ՓԲԸ Նաիրիի մ/ճ</w:t>
            </w:r>
          </w:p>
          <w:p w:rsidR="003A685C" w:rsidRPr="00A32B72" w:rsidRDefault="003A685C" w:rsidP="003A685C">
            <w:pPr>
              <w:jc w:val="center"/>
              <w:rPr>
                <w:rFonts w:ascii="GHEA Grapalat" w:hAnsi="GHEA Grapalat"/>
                <w:color w:val="0070C0"/>
                <w:sz w:val="22"/>
                <w:szCs w:val="22"/>
              </w:rPr>
            </w:pPr>
            <w:r w:rsidRPr="00A32B72">
              <w:rPr>
                <w:rFonts w:ascii="GHEA Grapalat" w:hAnsi="GHEA Grapalat" w:cs="Arial"/>
                <w:color w:val="0070C0"/>
                <w:sz w:val="20"/>
                <w:szCs w:val="20"/>
              </w:rPr>
              <w:t>ՀՎՀՀ՝ 03300819</w:t>
            </w:r>
          </w:p>
          <w:p w:rsidR="003A685C" w:rsidRPr="00A32B72" w:rsidRDefault="003A685C" w:rsidP="003A685C">
            <w:pPr>
              <w:jc w:val="center"/>
              <w:rPr>
                <w:rFonts w:ascii="GHEA Grapalat" w:hAnsi="GHEA Grapalat"/>
                <w:color w:val="0070C0"/>
                <w:sz w:val="22"/>
                <w:szCs w:val="22"/>
                <w:lang w:val="hy-AM"/>
              </w:rPr>
            </w:pPr>
            <w:r w:rsidRPr="00A32B72">
              <w:rPr>
                <w:rFonts w:ascii="GHEA Grapalat" w:hAnsi="GHEA Grapalat"/>
                <w:color w:val="0070C0"/>
                <w:sz w:val="22"/>
                <w:szCs w:val="22"/>
                <w:lang w:val="hy-AM"/>
              </w:rPr>
              <w:t xml:space="preserve"> </w:t>
            </w: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18"/>
                <w:szCs w:val="18"/>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c>
          <w:tcPr>
            <w:tcW w:w="760" w:type="dxa"/>
          </w:tcPr>
          <w:p w:rsidR="00071D1C" w:rsidRPr="00A32B72" w:rsidRDefault="00071D1C" w:rsidP="00EF3662">
            <w:pPr>
              <w:jc w:val="center"/>
              <w:rPr>
                <w:rFonts w:ascii="GHEA Grapalat" w:hAnsi="GHEA Grapalat"/>
                <w:color w:val="0070C0"/>
                <w:lang w:val="ru-RU"/>
              </w:rPr>
            </w:pPr>
          </w:p>
        </w:tc>
        <w:tc>
          <w:tcPr>
            <w:tcW w:w="4343" w:type="dxa"/>
          </w:tcPr>
          <w:p w:rsidR="00071D1C" w:rsidRPr="00A32B72" w:rsidRDefault="00071D1C" w:rsidP="00EF3662">
            <w:pPr>
              <w:jc w:val="center"/>
              <w:rPr>
                <w:rFonts w:ascii="GHEA Grapalat" w:hAnsi="GHEA Grapalat" w:cs="Sylfaen"/>
                <w:b/>
                <w:bCs/>
                <w:color w:val="0070C0"/>
                <w:lang w:val="ru-RU"/>
              </w:rPr>
            </w:pPr>
            <w:r w:rsidRPr="00A32B72">
              <w:rPr>
                <w:rFonts w:ascii="GHEA Grapalat" w:hAnsi="GHEA Grapalat" w:cs="Sylfaen"/>
                <w:b/>
                <w:bCs/>
                <w:color w:val="0070C0"/>
                <w:lang w:val="pt-BR"/>
              </w:rPr>
              <w:t>ՎԱՃԱՌՈՂ</w:t>
            </w: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p>
          <w:p w:rsidR="00071D1C" w:rsidRPr="00A32B72" w:rsidRDefault="00071D1C" w:rsidP="00EF3662">
            <w:pPr>
              <w:jc w:val="center"/>
              <w:rPr>
                <w:rFonts w:ascii="GHEA Grapalat" w:hAnsi="GHEA Grapalat"/>
                <w:color w:val="0070C0"/>
                <w:lang w:val="ru-RU"/>
              </w:rPr>
            </w:pPr>
            <w:r w:rsidRPr="00A32B72">
              <w:rPr>
                <w:rFonts w:ascii="GHEA Grapalat" w:hAnsi="GHEA Grapalat"/>
                <w:color w:val="0070C0"/>
                <w:lang w:val="ru-RU"/>
              </w:rPr>
              <w:t>---------------------------------</w:t>
            </w:r>
          </w:p>
          <w:p w:rsidR="00071D1C" w:rsidRPr="00A32B72" w:rsidRDefault="00071D1C" w:rsidP="00EF3662">
            <w:pPr>
              <w:jc w:val="center"/>
              <w:rPr>
                <w:rFonts w:ascii="GHEA Grapalat" w:hAnsi="GHEA Grapalat"/>
                <w:color w:val="0070C0"/>
                <w:sz w:val="18"/>
                <w:szCs w:val="18"/>
              </w:rPr>
            </w:pPr>
            <w:r w:rsidRPr="00A32B72">
              <w:rPr>
                <w:rFonts w:ascii="GHEA Grapalat" w:hAnsi="GHEA Grapalat"/>
                <w:color w:val="0070C0"/>
                <w:sz w:val="18"/>
                <w:szCs w:val="18"/>
              </w:rPr>
              <w:t>/</w:t>
            </w:r>
            <w:r w:rsidRPr="00A32B72">
              <w:rPr>
                <w:rFonts w:ascii="GHEA Grapalat" w:hAnsi="GHEA Grapalat" w:cs="Sylfaen"/>
                <w:color w:val="0070C0"/>
                <w:sz w:val="18"/>
                <w:szCs w:val="18"/>
                <w:lang w:val="ru-RU"/>
              </w:rPr>
              <w:t>ստորագրություն</w:t>
            </w:r>
            <w:r w:rsidRPr="00A32B72">
              <w:rPr>
                <w:rFonts w:ascii="GHEA Grapalat" w:hAnsi="GHEA Grapalat"/>
                <w:color w:val="0070C0"/>
                <w:sz w:val="18"/>
                <w:szCs w:val="18"/>
              </w:rPr>
              <w:t>/</w:t>
            </w:r>
          </w:p>
          <w:p w:rsidR="00071D1C" w:rsidRPr="00A32B72" w:rsidRDefault="00071D1C" w:rsidP="00EF3662">
            <w:pPr>
              <w:jc w:val="center"/>
              <w:rPr>
                <w:rFonts w:ascii="GHEA Grapalat" w:hAnsi="GHEA Grapalat"/>
                <w:color w:val="0070C0"/>
                <w:sz w:val="22"/>
                <w:szCs w:val="22"/>
                <w:lang w:val="ru-RU"/>
              </w:rPr>
            </w:pPr>
            <w:r w:rsidRPr="00A32B72">
              <w:rPr>
                <w:rFonts w:ascii="GHEA Grapalat" w:hAnsi="GHEA Grapalat" w:cs="Sylfaen"/>
                <w:color w:val="0070C0"/>
                <w:sz w:val="18"/>
                <w:szCs w:val="18"/>
                <w:lang w:val="ru-RU"/>
              </w:rPr>
              <w:t>Կ</w:t>
            </w:r>
            <w:r w:rsidRPr="00A32B72">
              <w:rPr>
                <w:rFonts w:ascii="GHEA Grapalat" w:hAnsi="GHEA Grapalat"/>
                <w:color w:val="0070C0"/>
                <w:sz w:val="18"/>
                <w:szCs w:val="18"/>
                <w:lang w:val="ru-RU"/>
              </w:rPr>
              <w:t>.</w:t>
            </w:r>
            <w:r w:rsidRPr="00A32B72">
              <w:rPr>
                <w:rFonts w:ascii="GHEA Grapalat" w:hAnsi="GHEA Grapalat" w:cs="Sylfaen"/>
                <w:color w:val="0070C0"/>
                <w:sz w:val="18"/>
                <w:szCs w:val="18"/>
                <w:lang w:val="ru-RU"/>
              </w:rPr>
              <w:t>Տ</w:t>
            </w:r>
          </w:p>
        </w:tc>
      </w:tr>
    </w:tbl>
    <w:p w:rsidR="00071D1C" w:rsidRPr="00AE2768" w:rsidRDefault="00071D1C" w:rsidP="00EF3662">
      <w:pPr>
        <w:jc w:val="center"/>
        <w:rPr>
          <w:rFonts w:ascii="GHEA Grapalat" w:hAnsi="GHEA Grapalat"/>
          <w:sz w:val="20"/>
        </w:rPr>
      </w:pPr>
      <w:r w:rsidRPr="00AE2768">
        <w:rPr>
          <w:rFonts w:ascii="GHEA Grapalat" w:hAnsi="GHEA Grapalat"/>
          <w:sz w:val="20"/>
        </w:rPr>
        <w:br w:type="page"/>
      </w:r>
    </w:p>
    <w:p w:rsidR="00071D1C" w:rsidRPr="00AE2768" w:rsidRDefault="00071D1C" w:rsidP="00EF3662">
      <w:pPr>
        <w:jc w:val="right"/>
        <w:rPr>
          <w:rFonts w:ascii="GHEA Grapalat" w:hAnsi="GHEA Grapalat"/>
          <w:sz w:val="20"/>
        </w:rPr>
      </w:pP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Հավելված N 2</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tabs>
          <w:tab w:val="left" w:pos="9540"/>
        </w:tabs>
        <w:rPr>
          <w:rFonts w:ascii="GHEA Grapalat" w:hAnsi="GHEA Grapalat"/>
          <w:sz w:val="20"/>
        </w:rPr>
      </w:pPr>
    </w:p>
    <w:p w:rsidR="00071D1C" w:rsidRPr="00AE2768" w:rsidRDefault="00071D1C" w:rsidP="00EF3662">
      <w:pPr>
        <w:tabs>
          <w:tab w:val="left" w:pos="9540"/>
        </w:tabs>
        <w:rPr>
          <w:rFonts w:ascii="GHEA Grapalat" w:hAnsi="GHEA Grapalat"/>
          <w:sz w:val="20"/>
        </w:rPr>
      </w:pPr>
    </w:p>
    <w:p w:rsidR="00071D1C" w:rsidRPr="00AE2768" w:rsidRDefault="00071D1C" w:rsidP="00EF3662">
      <w:pPr>
        <w:jc w:val="center"/>
        <w:rPr>
          <w:rFonts w:ascii="GHEA Grapalat" w:hAnsi="GHEA Grapalat"/>
          <w:sz w:val="20"/>
        </w:rPr>
      </w:pP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cs="Sylfaen"/>
          <w:b/>
          <w:sz w:val="22"/>
          <w:szCs w:val="22"/>
        </w:rPr>
        <w:softHyphen/>
      </w:r>
      <w:r w:rsidRPr="00AE2768">
        <w:rPr>
          <w:rFonts w:ascii="GHEA Grapalat" w:hAnsi="GHEA Grapalat"/>
          <w:sz w:val="20"/>
        </w:rPr>
        <w:t>ՎՃԱՐՄԱՆ ԺԱՄԱՆԱԿԱՑՈՒՅՑ*</w:t>
      </w:r>
    </w:p>
    <w:p w:rsidR="00071D1C" w:rsidRPr="00AE2768" w:rsidRDefault="00071D1C" w:rsidP="00EF3662">
      <w:pPr>
        <w:jc w:val="center"/>
        <w:rPr>
          <w:rFonts w:ascii="GHEA Grapalat" w:hAnsi="GHEA Grapalat"/>
          <w:sz w:val="20"/>
        </w:rPr>
      </w:pPr>
      <w:r w:rsidRPr="00AE2768">
        <w:rPr>
          <w:rFonts w:ascii="GHEA Grapalat" w:hAnsi="GHEA Grapalat"/>
          <w:sz w:val="20"/>
        </w:rPr>
        <w:t xml:space="preserve">                                                                                                                                                                                                            </w:t>
      </w:r>
      <w:r w:rsidRPr="00AE2768">
        <w:rPr>
          <w:rFonts w:ascii="GHEA Grapalat" w:hAnsi="GHEA Grapalat" w:cs="Sylfaen"/>
          <w:sz w:val="18"/>
        </w:rPr>
        <w:t>ՀՀ</w:t>
      </w:r>
      <w:r w:rsidRPr="00AE2768">
        <w:rPr>
          <w:rFonts w:ascii="GHEA Grapalat" w:hAnsi="GHEA Grapalat" w:cs="Sylfaen"/>
          <w:sz w:val="18"/>
          <w:lang w:val="es-ES"/>
        </w:rPr>
        <w:t xml:space="preserve"> </w:t>
      </w:r>
      <w:r w:rsidRPr="00AE2768">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26"/>
        <w:gridCol w:w="1951"/>
        <w:gridCol w:w="554"/>
        <w:gridCol w:w="686"/>
        <w:gridCol w:w="686"/>
        <w:gridCol w:w="919"/>
        <w:gridCol w:w="919"/>
        <w:gridCol w:w="919"/>
        <w:gridCol w:w="919"/>
        <w:gridCol w:w="919"/>
        <w:gridCol w:w="919"/>
        <w:gridCol w:w="919"/>
        <w:gridCol w:w="919"/>
        <w:gridCol w:w="919"/>
        <w:gridCol w:w="960"/>
      </w:tblGrid>
      <w:tr w:rsidR="00071D1C" w:rsidRPr="00AE2768" w:rsidTr="003A685C">
        <w:tc>
          <w:tcPr>
            <w:tcW w:w="15693" w:type="dxa"/>
            <w:gridSpan w:val="16"/>
          </w:tcPr>
          <w:p w:rsidR="00071D1C" w:rsidRPr="00AE2768" w:rsidRDefault="00071D1C" w:rsidP="003A685C">
            <w:pPr>
              <w:jc w:val="center"/>
              <w:rPr>
                <w:rFonts w:ascii="GHEA Grapalat" w:hAnsi="GHEA Grapalat"/>
                <w:sz w:val="18"/>
                <w:lang w:val="es-ES"/>
              </w:rPr>
            </w:pPr>
            <w:r w:rsidRPr="00AE2768">
              <w:rPr>
                <w:rFonts w:ascii="GHEA Grapalat" w:hAnsi="GHEA Grapalat"/>
                <w:sz w:val="18"/>
                <w:lang w:val="es-ES"/>
              </w:rPr>
              <w:t>Ապրանքի</w:t>
            </w:r>
          </w:p>
        </w:tc>
      </w:tr>
      <w:tr w:rsidR="00071D1C" w:rsidRPr="00D14969" w:rsidTr="003A685C">
        <w:tc>
          <w:tcPr>
            <w:tcW w:w="1259"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հրավերով նախատեսված չափաբաժնի համարը</w:t>
            </w:r>
          </w:p>
        </w:tc>
        <w:tc>
          <w:tcPr>
            <w:tcW w:w="1326"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գնումների</w:t>
            </w:r>
            <w:r w:rsidRPr="00AE2768">
              <w:rPr>
                <w:rFonts w:ascii="GHEA Grapalat" w:hAnsi="GHEA Grapalat"/>
                <w:sz w:val="18"/>
                <w:lang w:val="es-ES"/>
              </w:rPr>
              <w:t xml:space="preserve"> </w:t>
            </w:r>
            <w:r w:rsidRPr="00AE2768">
              <w:rPr>
                <w:rFonts w:ascii="GHEA Grapalat" w:hAnsi="GHEA Grapalat"/>
                <w:sz w:val="18"/>
              </w:rPr>
              <w:t>պլանով</w:t>
            </w:r>
            <w:r w:rsidRPr="00AE2768">
              <w:rPr>
                <w:rFonts w:ascii="GHEA Grapalat" w:hAnsi="GHEA Grapalat"/>
                <w:sz w:val="18"/>
                <w:lang w:val="es-ES"/>
              </w:rPr>
              <w:t xml:space="preserve"> </w:t>
            </w:r>
            <w:r w:rsidRPr="00AE2768">
              <w:rPr>
                <w:rFonts w:ascii="GHEA Grapalat" w:hAnsi="GHEA Grapalat"/>
                <w:sz w:val="18"/>
              </w:rPr>
              <w:t>նախատեսված</w:t>
            </w:r>
            <w:r w:rsidRPr="00AE2768">
              <w:rPr>
                <w:rFonts w:ascii="GHEA Grapalat" w:hAnsi="GHEA Grapalat"/>
                <w:sz w:val="18"/>
                <w:lang w:val="es-ES"/>
              </w:rPr>
              <w:t xml:space="preserve"> </w:t>
            </w:r>
            <w:r w:rsidRPr="00AE2768">
              <w:rPr>
                <w:rFonts w:ascii="GHEA Grapalat" w:hAnsi="GHEA Grapalat"/>
                <w:sz w:val="18"/>
              </w:rPr>
              <w:t>միջանցիկ</w:t>
            </w:r>
            <w:r w:rsidRPr="00AE2768">
              <w:rPr>
                <w:rFonts w:ascii="GHEA Grapalat" w:hAnsi="GHEA Grapalat"/>
                <w:sz w:val="18"/>
                <w:lang w:val="es-ES"/>
              </w:rPr>
              <w:t xml:space="preserve"> </w:t>
            </w:r>
            <w:r w:rsidRPr="00AE2768">
              <w:rPr>
                <w:rFonts w:ascii="GHEA Grapalat" w:hAnsi="GHEA Grapalat"/>
                <w:sz w:val="18"/>
              </w:rPr>
              <w:t>ծածկագիրը</w:t>
            </w:r>
            <w:r w:rsidRPr="00AE2768">
              <w:rPr>
                <w:rFonts w:ascii="GHEA Grapalat" w:hAnsi="GHEA Grapalat"/>
                <w:sz w:val="18"/>
                <w:lang w:val="es-ES"/>
              </w:rPr>
              <w:t xml:space="preserve">` </w:t>
            </w:r>
            <w:r w:rsidRPr="00AE2768">
              <w:rPr>
                <w:rFonts w:ascii="GHEA Grapalat" w:hAnsi="GHEA Grapalat"/>
                <w:sz w:val="18"/>
              </w:rPr>
              <w:t>ըստ</w:t>
            </w:r>
            <w:r w:rsidRPr="00AE2768">
              <w:rPr>
                <w:rFonts w:ascii="GHEA Grapalat" w:hAnsi="GHEA Grapalat"/>
                <w:sz w:val="18"/>
                <w:lang w:val="es-ES"/>
              </w:rPr>
              <w:t xml:space="preserve"> </w:t>
            </w:r>
            <w:r w:rsidRPr="00AE2768">
              <w:rPr>
                <w:rFonts w:ascii="GHEA Grapalat" w:hAnsi="GHEA Grapalat"/>
                <w:sz w:val="18"/>
              </w:rPr>
              <w:t>ԳՄԱ</w:t>
            </w:r>
            <w:r w:rsidRPr="00AE2768">
              <w:rPr>
                <w:rFonts w:ascii="GHEA Grapalat" w:hAnsi="GHEA Grapalat"/>
                <w:sz w:val="18"/>
                <w:lang w:val="es-ES"/>
              </w:rPr>
              <w:t xml:space="preserve"> </w:t>
            </w:r>
            <w:r w:rsidRPr="00AE2768">
              <w:rPr>
                <w:rFonts w:ascii="GHEA Grapalat" w:hAnsi="GHEA Grapalat"/>
                <w:sz w:val="18"/>
              </w:rPr>
              <w:t>դասակարգման</w:t>
            </w:r>
            <w:r w:rsidRPr="00AE2768">
              <w:rPr>
                <w:rFonts w:ascii="GHEA Grapalat" w:hAnsi="GHEA Grapalat"/>
                <w:sz w:val="18"/>
                <w:lang w:val="es-ES"/>
              </w:rPr>
              <w:t xml:space="preserve"> (CPV)</w:t>
            </w:r>
          </w:p>
        </w:tc>
        <w:tc>
          <w:tcPr>
            <w:tcW w:w="1951" w:type="dxa"/>
            <w:vAlign w:val="center"/>
          </w:tcPr>
          <w:p w:rsidR="00071D1C" w:rsidRPr="00AE2768" w:rsidRDefault="00071D1C" w:rsidP="003A685C">
            <w:pPr>
              <w:jc w:val="center"/>
              <w:rPr>
                <w:rFonts w:ascii="GHEA Grapalat" w:hAnsi="GHEA Grapalat"/>
                <w:sz w:val="18"/>
                <w:lang w:val="es-ES"/>
              </w:rPr>
            </w:pPr>
            <w:r w:rsidRPr="00AE2768">
              <w:rPr>
                <w:rFonts w:ascii="GHEA Grapalat" w:hAnsi="GHEA Grapalat"/>
                <w:sz w:val="18"/>
              </w:rPr>
              <w:t>անվանումը</w:t>
            </w:r>
          </w:p>
        </w:tc>
        <w:tc>
          <w:tcPr>
            <w:tcW w:w="11157" w:type="dxa"/>
            <w:gridSpan w:val="13"/>
            <w:vAlign w:val="center"/>
          </w:tcPr>
          <w:p w:rsidR="00071D1C" w:rsidRPr="00AE2768" w:rsidRDefault="00071D1C" w:rsidP="003A685C">
            <w:pPr>
              <w:jc w:val="both"/>
              <w:rPr>
                <w:rFonts w:ascii="GHEA Grapalat" w:hAnsi="GHEA Grapalat"/>
                <w:sz w:val="18"/>
                <w:lang w:val="es-ES"/>
              </w:rPr>
            </w:pPr>
            <w:r w:rsidRPr="00AE2768">
              <w:rPr>
                <w:rFonts w:ascii="GHEA Grapalat" w:hAnsi="GHEA Grapalat"/>
                <w:sz w:val="18"/>
                <w:lang w:val="es-ES"/>
              </w:rPr>
              <w:t>դիմաց վճարումները նախատեսվում է իրականացնել 20  թ-ին` ըստ ամիսների, այդ թվում**</w:t>
            </w:r>
          </w:p>
        </w:tc>
      </w:tr>
      <w:tr w:rsidR="003A685C" w:rsidRPr="00AE2768" w:rsidTr="003A685C">
        <w:trPr>
          <w:trHeight w:val="900"/>
        </w:trPr>
        <w:tc>
          <w:tcPr>
            <w:tcW w:w="1259" w:type="dxa"/>
            <w:vAlign w:val="center"/>
          </w:tcPr>
          <w:p w:rsidR="003A685C" w:rsidRPr="00D14969" w:rsidRDefault="003A685C" w:rsidP="003A685C">
            <w:pPr>
              <w:jc w:val="center"/>
              <w:rPr>
                <w:rFonts w:ascii="GHEA Grapalat" w:hAnsi="GHEA Grapalat"/>
                <w:sz w:val="20"/>
                <w:lang w:val="es-ES"/>
              </w:rPr>
            </w:pPr>
          </w:p>
        </w:tc>
        <w:tc>
          <w:tcPr>
            <w:tcW w:w="1326" w:type="dxa"/>
            <w:vAlign w:val="center"/>
          </w:tcPr>
          <w:p w:rsidR="003A685C" w:rsidRPr="00D14969" w:rsidRDefault="003A685C" w:rsidP="003A685C">
            <w:pPr>
              <w:jc w:val="center"/>
              <w:rPr>
                <w:rFonts w:ascii="GHEA Grapalat" w:hAnsi="GHEA Grapalat"/>
                <w:sz w:val="20"/>
                <w:lang w:val="es-ES"/>
              </w:rPr>
            </w:pPr>
          </w:p>
        </w:tc>
        <w:tc>
          <w:tcPr>
            <w:tcW w:w="1951" w:type="dxa"/>
            <w:vAlign w:val="center"/>
          </w:tcPr>
          <w:p w:rsidR="003A685C" w:rsidRPr="00E43B0D" w:rsidRDefault="003A685C" w:rsidP="003A685C">
            <w:pPr>
              <w:pStyle w:val="23"/>
              <w:spacing w:line="240" w:lineRule="auto"/>
              <w:ind w:firstLine="0"/>
              <w:rPr>
                <w:rFonts w:ascii="GHEA Grapalat" w:hAnsi="GHEA Grapalat"/>
                <w:vertAlign w:val="subscript"/>
              </w:rPr>
            </w:pPr>
          </w:p>
        </w:tc>
        <w:tc>
          <w:tcPr>
            <w:tcW w:w="554"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հունվար</w:t>
            </w:r>
          </w:p>
        </w:tc>
        <w:tc>
          <w:tcPr>
            <w:tcW w:w="686"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փետրվար</w:t>
            </w:r>
          </w:p>
        </w:tc>
        <w:tc>
          <w:tcPr>
            <w:tcW w:w="686"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մարտ</w:t>
            </w:r>
          </w:p>
        </w:tc>
        <w:tc>
          <w:tcPr>
            <w:tcW w:w="919" w:type="dxa"/>
            <w:textDirection w:val="btLr"/>
            <w:vAlign w:val="center"/>
          </w:tcPr>
          <w:p w:rsidR="003A685C" w:rsidRPr="00AE2768" w:rsidRDefault="003A685C" w:rsidP="003A685C">
            <w:pPr>
              <w:ind w:left="113" w:right="-7"/>
              <w:jc w:val="center"/>
              <w:rPr>
                <w:rFonts w:ascii="GHEA Grapalat" w:hAnsi="GHEA Grapalat" w:cs="Sylfaen"/>
                <w:sz w:val="18"/>
                <w:szCs w:val="22"/>
                <w:lang w:val="pt-BR"/>
              </w:rPr>
            </w:pPr>
            <w:r w:rsidRPr="00AE2768">
              <w:rPr>
                <w:rFonts w:ascii="GHEA Grapalat" w:hAnsi="GHEA Grapalat" w:cs="Sylfaen"/>
                <w:sz w:val="18"/>
                <w:szCs w:val="22"/>
                <w:lang w:val="pt-BR"/>
              </w:rPr>
              <w:t>ապրիլ</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մայիս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հունիս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հուլիս</w:t>
            </w:r>
            <w:r w:rsidRPr="00AE2768">
              <w:rPr>
                <w:rFonts w:ascii="GHEA Grapalat" w:hAnsi="GHEA Grapalat" w:cs="Times Armenian"/>
                <w:sz w:val="18"/>
                <w:szCs w:val="22"/>
                <w:lang w:val="pt-BR"/>
              </w:rPr>
              <w:t xml:space="preserve"> </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օգոստոս</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սեպտեմբեր</w:t>
            </w:r>
            <w:r w:rsidRPr="00AE2768">
              <w:rPr>
                <w:rFonts w:ascii="GHEA Grapalat" w:hAnsi="GHEA Grapalat" w:cs="Times Armenian"/>
                <w:sz w:val="18"/>
                <w:szCs w:val="22"/>
                <w:lang w:val="pt-BR"/>
              </w:rPr>
              <w:t xml:space="preserve"> </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հոկտեմբեր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sz w:val="18"/>
              </w:rPr>
              <w:t xml:space="preserve"> </w:t>
            </w:r>
            <w:r w:rsidRPr="00AE2768">
              <w:rPr>
                <w:rFonts w:ascii="GHEA Grapalat" w:hAnsi="GHEA Grapalat" w:cs="Sylfaen"/>
                <w:sz w:val="18"/>
                <w:szCs w:val="22"/>
                <w:lang w:val="pt-BR"/>
              </w:rPr>
              <w:t>նոյեմբեր</w:t>
            </w:r>
          </w:p>
        </w:tc>
        <w:tc>
          <w:tcPr>
            <w:tcW w:w="919" w:type="dxa"/>
            <w:textDirection w:val="btLr"/>
            <w:vAlign w:val="center"/>
          </w:tcPr>
          <w:p w:rsidR="003A685C" w:rsidRPr="00AE2768" w:rsidRDefault="003A685C" w:rsidP="003A685C">
            <w:pPr>
              <w:ind w:left="113" w:right="-7"/>
              <w:jc w:val="center"/>
              <w:rPr>
                <w:rFonts w:ascii="GHEA Grapalat" w:hAnsi="GHEA Grapalat"/>
                <w:sz w:val="18"/>
                <w:szCs w:val="22"/>
                <w:lang w:val="pt-BR"/>
              </w:rPr>
            </w:pPr>
            <w:r w:rsidRPr="00AE2768">
              <w:rPr>
                <w:rFonts w:ascii="GHEA Grapalat" w:hAnsi="GHEA Grapalat" w:cs="Sylfaen"/>
                <w:sz w:val="18"/>
                <w:szCs w:val="22"/>
                <w:lang w:val="pt-BR"/>
              </w:rPr>
              <w:t>դեկտեմբեր</w:t>
            </w:r>
          </w:p>
        </w:tc>
        <w:tc>
          <w:tcPr>
            <w:tcW w:w="960" w:type="dxa"/>
            <w:vAlign w:val="center"/>
          </w:tcPr>
          <w:p w:rsidR="003A685C" w:rsidRPr="00AE2768" w:rsidRDefault="003A685C" w:rsidP="003A685C">
            <w:pPr>
              <w:ind w:right="-1"/>
              <w:jc w:val="center"/>
              <w:rPr>
                <w:rFonts w:ascii="GHEA Grapalat" w:hAnsi="GHEA Grapalat"/>
                <w:sz w:val="18"/>
                <w:szCs w:val="22"/>
                <w:lang w:val="pt-BR"/>
              </w:rPr>
            </w:pPr>
            <w:r w:rsidRPr="00AE2768">
              <w:rPr>
                <w:rFonts w:ascii="GHEA Grapalat" w:hAnsi="GHEA Grapalat" w:cs="Sylfaen"/>
                <w:sz w:val="18"/>
                <w:szCs w:val="22"/>
                <w:lang w:val="pt-BR"/>
              </w:rPr>
              <w:t>Ընդամենը</w:t>
            </w:r>
          </w:p>
          <w:p w:rsidR="003A685C" w:rsidRPr="00AE2768" w:rsidRDefault="003A685C" w:rsidP="003A685C">
            <w:pPr>
              <w:jc w:val="center"/>
              <w:rPr>
                <w:rFonts w:ascii="GHEA Grapalat" w:hAnsi="GHEA Grapalat"/>
                <w:sz w:val="18"/>
                <w:lang w:val="es-ES"/>
              </w:rPr>
            </w:pPr>
          </w:p>
        </w:tc>
      </w:tr>
      <w:tr w:rsidR="003A685C" w:rsidRPr="00AE2768" w:rsidTr="003A685C">
        <w:trPr>
          <w:cantSplit/>
          <w:trHeight w:val="475"/>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1</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39121100</w:t>
            </w:r>
          </w:p>
        </w:tc>
        <w:tc>
          <w:tcPr>
            <w:tcW w:w="1951" w:type="dxa"/>
            <w:vAlign w:val="center"/>
          </w:tcPr>
          <w:p w:rsidR="003A685C" w:rsidRPr="00E43B0D" w:rsidRDefault="003A685C" w:rsidP="003A685C">
            <w:pPr>
              <w:pStyle w:val="23"/>
              <w:spacing w:line="240" w:lineRule="auto"/>
              <w:ind w:firstLine="0"/>
              <w:rPr>
                <w:rFonts w:ascii="GHEA Grapalat" w:hAnsi="GHEA Grapalat"/>
                <w:vertAlign w:val="subscript"/>
              </w:rPr>
            </w:pPr>
            <w:r w:rsidRPr="00E43B0D">
              <w:rPr>
                <w:rFonts w:ascii="GHEA Grapalat" w:hAnsi="GHEA Grapalat"/>
              </w:rPr>
              <w:t>«</w:t>
            </w:r>
            <w:r w:rsidRPr="00E43B0D">
              <w:rPr>
                <w:rFonts w:ascii="GHEA Grapalat" w:hAnsi="GHEA Grapalat"/>
                <w:i/>
              </w:rPr>
              <w:t>Գրասեղ</w:t>
            </w:r>
            <w:r>
              <w:rPr>
                <w:rFonts w:ascii="GHEA Grapalat" w:hAnsi="GHEA Grapalat"/>
                <w:i/>
              </w:rPr>
              <w:t>ան</w:t>
            </w:r>
            <w:r w:rsidRPr="00E43B0D">
              <w:rPr>
                <w:rFonts w:ascii="GHEA Grapalat" w:hAnsi="GHEA Grapalat"/>
              </w:rPr>
              <w:t>»</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397"/>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2</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39111160</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«Ուսուցչական աթոռ»</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278"/>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3</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39141240/2</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«Մահճակալ երկհարկանի»</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569"/>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4</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39141240/1</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«Մահճակալ մեկհարկանի»</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124"/>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5</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39132170</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«Խաղալիքների պահարան»</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511"/>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6</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39141260</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«Զգեստապահարան 5 տեղանոց»</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129"/>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7</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39121470</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«Մանկական սեղան»</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435"/>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8</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39111280</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«Մանկական աթոռ»</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428"/>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lastRenderedPageBreak/>
              <w:t>9</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39138100</w:t>
            </w:r>
          </w:p>
        </w:tc>
        <w:tc>
          <w:tcPr>
            <w:tcW w:w="1951" w:type="dxa"/>
            <w:vAlign w:val="center"/>
          </w:tcPr>
          <w:p w:rsidR="003A685C" w:rsidRPr="00AE2768" w:rsidRDefault="003A685C" w:rsidP="003A685C">
            <w:pPr>
              <w:pStyle w:val="23"/>
              <w:spacing w:line="240" w:lineRule="auto"/>
              <w:ind w:firstLine="0"/>
              <w:rPr>
                <w:rFonts w:ascii="GHEA Grapalat" w:hAnsi="GHEA Grapalat"/>
              </w:rPr>
            </w:pPr>
            <w:r>
              <w:rPr>
                <w:rFonts w:ascii="GHEA Grapalat" w:hAnsi="GHEA Grapalat"/>
              </w:rPr>
              <w:t>«Դահլիճային աթոռ»</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294"/>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10</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39516121</w:t>
            </w:r>
          </w:p>
        </w:tc>
        <w:tc>
          <w:tcPr>
            <w:tcW w:w="1951" w:type="dxa"/>
            <w:vAlign w:val="center"/>
          </w:tcPr>
          <w:p w:rsidR="003A685C" w:rsidRDefault="003A685C" w:rsidP="003A685C">
            <w:pPr>
              <w:pStyle w:val="23"/>
              <w:spacing w:line="240" w:lineRule="auto"/>
              <w:ind w:firstLine="0"/>
              <w:rPr>
                <w:rFonts w:ascii="GHEA Grapalat" w:hAnsi="GHEA Grapalat"/>
              </w:rPr>
            </w:pPr>
            <w:r>
              <w:rPr>
                <w:rFonts w:ascii="GHEA Grapalat" w:hAnsi="GHEA Grapalat"/>
              </w:rPr>
              <w:t>«Բարձ»</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r w:rsidR="003A685C" w:rsidRPr="00AE2768" w:rsidTr="003A685C">
        <w:trPr>
          <w:trHeight w:val="426"/>
        </w:trPr>
        <w:tc>
          <w:tcPr>
            <w:tcW w:w="1259" w:type="dxa"/>
            <w:vAlign w:val="center"/>
          </w:tcPr>
          <w:p w:rsidR="003A685C" w:rsidRPr="00AE2768" w:rsidRDefault="003A685C" w:rsidP="003A685C">
            <w:pPr>
              <w:jc w:val="center"/>
              <w:rPr>
                <w:rFonts w:ascii="GHEA Grapalat" w:hAnsi="GHEA Grapalat"/>
                <w:sz w:val="20"/>
              </w:rPr>
            </w:pPr>
            <w:r>
              <w:rPr>
                <w:rFonts w:ascii="GHEA Grapalat" w:hAnsi="GHEA Grapalat"/>
                <w:sz w:val="20"/>
              </w:rPr>
              <w:t>11</w:t>
            </w:r>
          </w:p>
        </w:tc>
        <w:tc>
          <w:tcPr>
            <w:tcW w:w="1326" w:type="dxa"/>
            <w:vAlign w:val="center"/>
          </w:tcPr>
          <w:p w:rsidR="003A685C" w:rsidRPr="00AE2768" w:rsidRDefault="003A685C" w:rsidP="003A685C">
            <w:pPr>
              <w:jc w:val="center"/>
              <w:rPr>
                <w:rFonts w:ascii="GHEA Grapalat" w:hAnsi="GHEA Grapalat"/>
                <w:sz w:val="20"/>
              </w:rPr>
            </w:pPr>
            <w:r>
              <w:rPr>
                <w:rFonts w:ascii="GHEA Grapalat" w:hAnsi="GHEA Grapalat"/>
                <w:sz w:val="20"/>
              </w:rPr>
              <w:t>39121520</w:t>
            </w:r>
          </w:p>
        </w:tc>
        <w:tc>
          <w:tcPr>
            <w:tcW w:w="1951" w:type="dxa"/>
            <w:vAlign w:val="center"/>
          </w:tcPr>
          <w:p w:rsidR="003A685C" w:rsidRDefault="003A685C" w:rsidP="003A685C">
            <w:pPr>
              <w:pStyle w:val="23"/>
              <w:spacing w:line="240" w:lineRule="auto"/>
              <w:ind w:firstLine="0"/>
              <w:rPr>
                <w:rFonts w:ascii="GHEA Grapalat" w:hAnsi="GHEA Grapalat"/>
              </w:rPr>
            </w:pPr>
            <w:r>
              <w:rPr>
                <w:rFonts w:ascii="GHEA Grapalat" w:hAnsi="GHEA Grapalat"/>
              </w:rPr>
              <w:t>«Գրապահարան»</w:t>
            </w:r>
          </w:p>
        </w:tc>
        <w:tc>
          <w:tcPr>
            <w:tcW w:w="554"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lang w:val="pt-BR"/>
              </w:rPr>
            </w:pPr>
            <w:r>
              <w:rPr>
                <w:rFonts w:ascii="GHEA Grapalat" w:hAnsi="GHEA Grapalat"/>
                <w:sz w:val="20"/>
                <w:lang w:val="pt-BR"/>
              </w:rPr>
              <w:t>0</w:t>
            </w:r>
            <w:r w:rsidRPr="00AE2768">
              <w:rPr>
                <w:rFonts w:ascii="GHEA Grapalat" w:hAnsi="GHEA Grapalat"/>
                <w:sz w:val="20"/>
                <w:lang w:val="pt-BR"/>
              </w:rPr>
              <w:t xml:space="preserve"> %</w:t>
            </w:r>
          </w:p>
        </w:tc>
        <w:tc>
          <w:tcPr>
            <w:tcW w:w="686" w:type="dxa"/>
            <w:vAlign w:val="center"/>
          </w:tcPr>
          <w:p w:rsidR="003A685C" w:rsidRPr="00AE2768" w:rsidRDefault="003A685C" w:rsidP="003A685C">
            <w:pPr>
              <w:jc w:val="center"/>
              <w:rPr>
                <w:rFonts w:ascii="GHEA Grapalat" w:hAnsi="GHEA Grapalat" w:cs="Arial"/>
                <w:sz w:val="18"/>
                <w:szCs w:val="18"/>
                <w:lang w:val="pt-BR"/>
              </w:rPr>
            </w:pPr>
            <w:r>
              <w:rPr>
                <w:rFonts w:ascii="GHEA Grapalat" w:hAnsi="GHEA Grapalat"/>
                <w:sz w:val="20"/>
                <w:lang w:val="pt-BR"/>
              </w:rPr>
              <w:t>50</w:t>
            </w:r>
            <w:r w:rsidRPr="00AE2768">
              <w:rPr>
                <w:rFonts w:ascii="GHEA Grapalat" w:hAnsi="GHEA Grapalat"/>
                <w:sz w:val="20"/>
                <w:lang w:val="pt-BR"/>
              </w:rPr>
              <w:t>%</w:t>
            </w:r>
          </w:p>
        </w:tc>
        <w:tc>
          <w:tcPr>
            <w:tcW w:w="919" w:type="dxa"/>
            <w:vAlign w:val="center"/>
          </w:tcPr>
          <w:p w:rsidR="003A685C" w:rsidRPr="003A685C" w:rsidRDefault="003A685C" w:rsidP="003A685C">
            <w:pPr>
              <w:jc w:val="center"/>
              <w:rPr>
                <w:rFonts w:ascii="GHEA Grapalat" w:hAnsi="GHEA Grapalat"/>
                <w:sz w:val="20"/>
                <w:lang w:val="pt-BR"/>
              </w:rPr>
            </w:pPr>
            <w:r>
              <w:rPr>
                <w:rFonts w:ascii="GHEA Grapalat" w:hAnsi="GHEA Grapalat"/>
                <w:sz w:val="20"/>
                <w:lang w:val="pt-BR"/>
              </w:rPr>
              <w:t>100</w:t>
            </w:r>
            <w:r w:rsidRPr="00AE2768">
              <w:rPr>
                <w:rFonts w:ascii="GHEA Grapalat" w:hAnsi="GHEA Grapalat"/>
                <w:sz w:val="20"/>
                <w:lang w:val="pt-BR"/>
              </w:rPr>
              <w:t xml:space="preserve">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19" w:type="dxa"/>
            <w:vAlign w:val="center"/>
          </w:tcPr>
          <w:p w:rsidR="003A685C" w:rsidRDefault="003A685C" w:rsidP="003A685C">
            <w:pPr>
              <w:jc w:val="center"/>
            </w:pPr>
            <w:r w:rsidRPr="00534873">
              <w:rPr>
                <w:rFonts w:ascii="GHEA Grapalat" w:hAnsi="GHEA Grapalat"/>
                <w:sz w:val="20"/>
                <w:lang w:val="pt-BR"/>
              </w:rPr>
              <w:t>100 %</w:t>
            </w:r>
          </w:p>
        </w:tc>
        <w:tc>
          <w:tcPr>
            <w:tcW w:w="960" w:type="dxa"/>
            <w:vAlign w:val="center"/>
          </w:tcPr>
          <w:p w:rsidR="003A685C" w:rsidRDefault="003A685C" w:rsidP="003A685C">
            <w:pPr>
              <w:jc w:val="center"/>
            </w:pPr>
            <w:r w:rsidRPr="00534873">
              <w:rPr>
                <w:rFonts w:ascii="GHEA Grapalat" w:hAnsi="GHEA Grapalat"/>
                <w:sz w:val="20"/>
                <w:lang w:val="pt-BR"/>
              </w:rPr>
              <w:t>100 %</w:t>
            </w:r>
          </w:p>
        </w:tc>
      </w:tr>
    </w:tbl>
    <w:p w:rsidR="003A685C" w:rsidRDefault="003A685C" w:rsidP="00EF3662">
      <w:pPr>
        <w:rPr>
          <w:rFonts w:ascii="GHEA Grapalat" w:hAnsi="GHEA Grapalat"/>
          <w:i/>
          <w:sz w:val="18"/>
          <w:szCs w:val="18"/>
        </w:rPr>
      </w:pPr>
    </w:p>
    <w:p w:rsidR="00071D1C" w:rsidRPr="00AE2768" w:rsidRDefault="00071D1C" w:rsidP="00EF3662">
      <w:pPr>
        <w:rPr>
          <w:rFonts w:ascii="GHEA Grapalat" w:hAnsi="GHEA Grapalat"/>
          <w:i/>
          <w:sz w:val="18"/>
          <w:szCs w:val="18"/>
        </w:rPr>
      </w:pPr>
    </w:p>
    <w:p w:rsidR="00071D1C" w:rsidRPr="00AE2768" w:rsidRDefault="00071D1C" w:rsidP="00EF3662">
      <w:pPr>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Վճարման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ենթակա</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գումարները</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ներկայացվում են աճողական</w:t>
      </w:r>
      <w:r w:rsidRPr="00AE2768">
        <w:rPr>
          <w:rFonts w:ascii="GHEA Grapalat" w:hAnsi="GHEA Grapalat" w:cs="Times Armenian"/>
          <w:i/>
          <w:sz w:val="18"/>
          <w:szCs w:val="18"/>
        </w:rPr>
        <w:t xml:space="preserve"> </w:t>
      </w:r>
      <w:r w:rsidRPr="00AE2768">
        <w:rPr>
          <w:rFonts w:ascii="GHEA Grapalat" w:hAnsi="GHEA Grapalat" w:cs="Sylfaen"/>
          <w:i/>
          <w:sz w:val="18"/>
          <w:szCs w:val="18"/>
          <w:lang w:val="pt-BR"/>
        </w:rPr>
        <w:t>կարգով</w:t>
      </w:r>
      <w:r w:rsidR="00700C81" w:rsidRPr="00AE2768">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E2768" w:rsidRDefault="00071D1C" w:rsidP="00EF3662">
      <w:pPr>
        <w:rPr>
          <w:rFonts w:ascii="GHEA Grapalat" w:hAnsi="GHEA Grapalat"/>
          <w:i/>
          <w:sz w:val="18"/>
          <w:szCs w:val="18"/>
          <w:lang w:val="pt-BR"/>
        </w:rPr>
      </w:pPr>
      <w:r w:rsidRPr="00AE2768">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E2768" w:rsidRDefault="00071D1C" w:rsidP="00EF3662">
      <w:pPr>
        <w:jc w:val="center"/>
        <w:rPr>
          <w:rFonts w:ascii="GHEA Grapalat" w:hAnsi="GHEA Grapalat"/>
          <w:sz w:val="20"/>
          <w:lang w:val="es-ES"/>
        </w:rPr>
      </w:pPr>
    </w:p>
    <w:p w:rsidR="00071D1C" w:rsidRPr="00AE2768"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E2768" w:rsidTr="00E22E51">
        <w:trPr>
          <w:jc w:val="center"/>
        </w:trPr>
        <w:tc>
          <w:tcPr>
            <w:tcW w:w="4536" w:type="dxa"/>
          </w:tcPr>
          <w:p w:rsidR="00071D1C" w:rsidRPr="00AE2768" w:rsidRDefault="00071D1C" w:rsidP="00EF3662">
            <w:pPr>
              <w:jc w:val="center"/>
              <w:rPr>
                <w:rFonts w:ascii="GHEA Grapalat" w:hAnsi="GHEA Grapalat" w:cs="Sylfaen"/>
                <w:b/>
                <w:bCs/>
                <w:lang w:val="nb-NO"/>
              </w:rPr>
            </w:pPr>
            <w:r w:rsidRPr="00AE2768">
              <w:rPr>
                <w:rFonts w:ascii="GHEA Grapalat" w:hAnsi="GHEA Grapalat" w:cs="Sylfaen"/>
                <w:b/>
                <w:bCs/>
                <w:lang w:val="nb-NO"/>
              </w:rPr>
              <w:t>ԳՆՈՐԴ</w:t>
            </w:r>
          </w:p>
          <w:p w:rsidR="003A685C" w:rsidRPr="003A685C" w:rsidRDefault="003A685C" w:rsidP="003A685C">
            <w:pPr>
              <w:jc w:val="center"/>
              <w:rPr>
                <w:rFonts w:ascii="GHEA Grapalat" w:hAnsi="GHEA Grapalat"/>
                <w:sz w:val="22"/>
                <w:szCs w:val="22"/>
                <w:lang w:val="hy-AM"/>
              </w:rPr>
            </w:pPr>
            <w:r w:rsidRPr="003A685C">
              <w:rPr>
                <w:rFonts w:ascii="GHEA Grapalat" w:hAnsi="GHEA Grapalat"/>
                <w:sz w:val="22"/>
                <w:szCs w:val="22"/>
                <w:lang w:val="hy-AM"/>
              </w:rPr>
              <w:t>Քասախի «Արուսյակ»</w:t>
            </w:r>
            <w:r w:rsidRPr="003A685C">
              <w:rPr>
                <w:rFonts w:ascii="GHEA Grapalat" w:hAnsi="GHEA Grapalat"/>
                <w:sz w:val="22"/>
                <w:szCs w:val="22"/>
                <w:lang w:val="es-ES"/>
              </w:rPr>
              <w:t xml:space="preserve"> </w:t>
            </w:r>
            <w:r w:rsidRPr="003A685C">
              <w:rPr>
                <w:rFonts w:ascii="GHEA Grapalat" w:hAnsi="GHEA Grapalat"/>
                <w:sz w:val="22"/>
                <w:szCs w:val="22"/>
                <w:lang w:val="hy-AM"/>
              </w:rPr>
              <w:t>մանկապարտեզ ՀՈԱԿ</w:t>
            </w:r>
          </w:p>
          <w:p w:rsidR="003A685C" w:rsidRPr="003A685C" w:rsidRDefault="003A685C" w:rsidP="003A685C">
            <w:pPr>
              <w:jc w:val="center"/>
              <w:rPr>
                <w:rFonts w:ascii="GHEA Grapalat" w:hAnsi="GHEA Grapalat"/>
                <w:sz w:val="22"/>
                <w:szCs w:val="22"/>
                <w:lang w:val="hy-AM"/>
              </w:rPr>
            </w:pPr>
            <w:r w:rsidRPr="003A685C">
              <w:rPr>
                <w:rFonts w:ascii="GHEA Grapalat" w:hAnsi="GHEA Grapalat"/>
                <w:sz w:val="22"/>
                <w:szCs w:val="22"/>
                <w:lang w:val="hy-AM"/>
              </w:rPr>
              <w:t>Կոտայքի մարզ, գ. Քասախ Գ. Նժդեհի 2</w:t>
            </w:r>
          </w:p>
          <w:p w:rsidR="003A685C" w:rsidRPr="003A685C" w:rsidRDefault="003A685C" w:rsidP="003A685C">
            <w:pPr>
              <w:jc w:val="center"/>
              <w:rPr>
                <w:rFonts w:ascii="GHEA Grapalat" w:hAnsi="GHEA Grapalat" w:cs="Arial"/>
                <w:sz w:val="20"/>
                <w:szCs w:val="20"/>
                <w:lang w:val="hy-AM"/>
              </w:rPr>
            </w:pPr>
            <w:r w:rsidRPr="003A685C">
              <w:rPr>
                <w:rFonts w:ascii="GHEA Grapalat" w:hAnsi="GHEA Grapalat"/>
                <w:sz w:val="22"/>
                <w:szCs w:val="22"/>
                <w:lang w:val="hy-AM"/>
              </w:rPr>
              <w:t xml:space="preserve">ՀՀ՝ </w:t>
            </w:r>
            <w:r w:rsidRPr="003A685C">
              <w:rPr>
                <w:rFonts w:ascii="GHEA Grapalat" w:hAnsi="GHEA Grapalat" w:cs="Arial"/>
                <w:sz w:val="20"/>
                <w:szCs w:val="20"/>
                <w:lang w:val="hy-AM"/>
              </w:rPr>
              <w:t>2473700433140010</w:t>
            </w:r>
          </w:p>
          <w:p w:rsidR="003A685C" w:rsidRPr="003A685C" w:rsidRDefault="003A685C" w:rsidP="003A685C">
            <w:pPr>
              <w:jc w:val="center"/>
              <w:rPr>
                <w:rFonts w:ascii="GHEA Grapalat" w:hAnsi="GHEA Grapalat" w:cs="Arial"/>
                <w:sz w:val="20"/>
                <w:szCs w:val="20"/>
                <w:lang w:val="hy-AM"/>
              </w:rPr>
            </w:pPr>
            <w:r w:rsidRPr="003A685C">
              <w:rPr>
                <w:rFonts w:ascii="GHEA Grapalat" w:hAnsi="GHEA Grapalat" w:cs="Arial"/>
                <w:sz w:val="20"/>
                <w:szCs w:val="20"/>
                <w:lang w:val="hy-AM"/>
              </w:rPr>
              <w:t>Բանկ՝ «Արդշինբանկ» ՓԲԸ Նաիրիի մ/ճ</w:t>
            </w:r>
          </w:p>
          <w:p w:rsidR="003A685C" w:rsidRPr="003A685C" w:rsidRDefault="003A685C" w:rsidP="003A685C">
            <w:pPr>
              <w:jc w:val="center"/>
              <w:rPr>
                <w:rFonts w:ascii="GHEA Grapalat" w:hAnsi="GHEA Grapalat"/>
                <w:sz w:val="22"/>
                <w:szCs w:val="22"/>
              </w:rPr>
            </w:pPr>
            <w:r w:rsidRPr="003A685C">
              <w:rPr>
                <w:rFonts w:ascii="GHEA Grapalat" w:hAnsi="GHEA Grapalat" w:cs="Arial"/>
                <w:sz w:val="20"/>
                <w:szCs w:val="20"/>
              </w:rPr>
              <w:t>ՀՎՀՀ՝ 03300819</w:t>
            </w:r>
          </w:p>
          <w:p w:rsidR="00071D1C" w:rsidRPr="00AE2768" w:rsidRDefault="00071D1C" w:rsidP="00EF3662">
            <w:pPr>
              <w:rPr>
                <w:rFonts w:ascii="GHEA Grapalat" w:hAnsi="GHEA Grapalat"/>
                <w:lang w:val="ru-RU"/>
              </w:rPr>
            </w:pP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18"/>
                <w:szCs w:val="18"/>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c>
          <w:tcPr>
            <w:tcW w:w="760" w:type="dxa"/>
          </w:tcPr>
          <w:p w:rsidR="00071D1C" w:rsidRPr="00AE2768" w:rsidRDefault="00071D1C" w:rsidP="00EF3662">
            <w:pPr>
              <w:jc w:val="center"/>
              <w:rPr>
                <w:rFonts w:ascii="GHEA Grapalat" w:hAnsi="GHEA Grapalat"/>
                <w:lang w:val="ru-RU"/>
              </w:rPr>
            </w:pPr>
          </w:p>
        </w:tc>
        <w:tc>
          <w:tcPr>
            <w:tcW w:w="4343" w:type="dxa"/>
          </w:tcPr>
          <w:p w:rsidR="00071D1C" w:rsidRPr="00AE2768" w:rsidRDefault="00071D1C" w:rsidP="00EF3662">
            <w:pPr>
              <w:jc w:val="center"/>
              <w:rPr>
                <w:rFonts w:ascii="GHEA Grapalat" w:hAnsi="GHEA Grapalat" w:cs="Sylfaen"/>
                <w:b/>
                <w:bCs/>
                <w:lang w:val="ru-RU"/>
              </w:rPr>
            </w:pPr>
            <w:r w:rsidRPr="00AE2768">
              <w:rPr>
                <w:rFonts w:ascii="GHEA Grapalat" w:hAnsi="GHEA Grapalat" w:cs="Sylfaen"/>
                <w:b/>
                <w:bCs/>
                <w:lang w:val="pt-BR"/>
              </w:rPr>
              <w:t>ՎԱՃԱՌՈՂ</w:t>
            </w: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p>
          <w:p w:rsidR="00071D1C" w:rsidRPr="00AE2768" w:rsidRDefault="00071D1C" w:rsidP="00EF3662">
            <w:pPr>
              <w:jc w:val="center"/>
              <w:rPr>
                <w:rFonts w:ascii="GHEA Grapalat" w:hAnsi="GHEA Grapalat"/>
                <w:lang w:val="ru-RU"/>
              </w:rPr>
            </w:pPr>
            <w:r w:rsidRPr="00AE2768">
              <w:rPr>
                <w:rFonts w:ascii="GHEA Grapalat" w:hAnsi="GHEA Grapalat"/>
                <w:lang w:val="ru-RU"/>
              </w:rPr>
              <w:t>---------------------------------</w:t>
            </w:r>
          </w:p>
          <w:p w:rsidR="00071D1C" w:rsidRPr="00AE2768" w:rsidRDefault="00071D1C" w:rsidP="00EF3662">
            <w:pPr>
              <w:jc w:val="center"/>
              <w:rPr>
                <w:rFonts w:ascii="GHEA Grapalat" w:hAnsi="GHEA Grapalat"/>
                <w:sz w:val="18"/>
                <w:szCs w:val="18"/>
              </w:rPr>
            </w:pPr>
            <w:r w:rsidRPr="00AE2768">
              <w:rPr>
                <w:rFonts w:ascii="GHEA Grapalat" w:hAnsi="GHEA Grapalat"/>
                <w:sz w:val="18"/>
                <w:szCs w:val="18"/>
              </w:rPr>
              <w:t>/</w:t>
            </w:r>
            <w:r w:rsidRPr="00AE2768">
              <w:rPr>
                <w:rFonts w:ascii="GHEA Grapalat" w:hAnsi="GHEA Grapalat" w:cs="Sylfaen"/>
                <w:sz w:val="18"/>
                <w:szCs w:val="18"/>
                <w:lang w:val="ru-RU"/>
              </w:rPr>
              <w:t>ստորագրություն</w:t>
            </w:r>
            <w:r w:rsidRPr="00AE2768">
              <w:rPr>
                <w:rFonts w:ascii="GHEA Grapalat" w:hAnsi="GHEA Grapalat"/>
                <w:sz w:val="18"/>
                <w:szCs w:val="18"/>
              </w:rPr>
              <w:t>/</w:t>
            </w:r>
          </w:p>
          <w:p w:rsidR="00071D1C" w:rsidRPr="00AE2768" w:rsidRDefault="00071D1C" w:rsidP="00EF3662">
            <w:pPr>
              <w:jc w:val="center"/>
              <w:rPr>
                <w:rFonts w:ascii="GHEA Grapalat" w:hAnsi="GHEA Grapalat"/>
                <w:sz w:val="22"/>
                <w:szCs w:val="22"/>
                <w:lang w:val="ru-RU"/>
              </w:rPr>
            </w:pPr>
            <w:r w:rsidRPr="00AE2768">
              <w:rPr>
                <w:rFonts w:ascii="GHEA Grapalat" w:hAnsi="GHEA Grapalat" w:cs="Sylfaen"/>
                <w:sz w:val="18"/>
                <w:szCs w:val="18"/>
                <w:lang w:val="ru-RU"/>
              </w:rPr>
              <w:t>Կ</w:t>
            </w:r>
            <w:r w:rsidRPr="00AE2768">
              <w:rPr>
                <w:rFonts w:ascii="GHEA Grapalat" w:hAnsi="GHEA Grapalat"/>
                <w:sz w:val="18"/>
                <w:szCs w:val="18"/>
                <w:lang w:val="ru-RU"/>
              </w:rPr>
              <w:t>.</w:t>
            </w:r>
            <w:r w:rsidRPr="00AE2768">
              <w:rPr>
                <w:rFonts w:ascii="GHEA Grapalat" w:hAnsi="GHEA Grapalat" w:cs="Sylfaen"/>
                <w:sz w:val="18"/>
                <w:szCs w:val="18"/>
                <w:lang w:val="ru-RU"/>
              </w:rPr>
              <w:t>Տ</w:t>
            </w:r>
          </w:p>
        </w:tc>
      </w:tr>
    </w:tbl>
    <w:p w:rsidR="00071D1C" w:rsidRPr="00AE2768" w:rsidRDefault="00071D1C" w:rsidP="00EF3662">
      <w:pPr>
        <w:rPr>
          <w:rFonts w:ascii="GHEA Grapalat" w:hAnsi="GHEA Grapalat"/>
          <w:sz w:val="20"/>
          <w:lang w:val="ru-RU"/>
        </w:rPr>
        <w:sectPr w:rsidR="00071D1C" w:rsidRPr="00AE2768" w:rsidSect="00E22E51">
          <w:footnotePr>
            <w:pos w:val="beneathText"/>
          </w:footnotePr>
          <w:pgSz w:w="16838" w:h="11906" w:orient="landscape" w:code="9"/>
          <w:pgMar w:top="662" w:right="533" w:bottom="1138" w:left="720" w:header="562" w:footer="562" w:gutter="0"/>
          <w:cols w:space="720"/>
        </w:sectPr>
      </w:pPr>
    </w:p>
    <w:p w:rsidR="00071D1C" w:rsidRPr="00AE2768" w:rsidRDefault="00071D1C" w:rsidP="00EF3662">
      <w:pPr>
        <w:rPr>
          <w:rFonts w:ascii="GHEA Grapalat" w:hAnsi="GHEA Grapalat"/>
          <w:sz w:val="20"/>
          <w:lang w:val="ru-RU"/>
        </w:rPr>
      </w:pPr>
    </w:p>
    <w:p w:rsidR="00071D1C" w:rsidRPr="00AE2768" w:rsidRDefault="00071D1C" w:rsidP="00EF3662">
      <w:pPr>
        <w:jc w:val="right"/>
        <w:rPr>
          <w:rFonts w:ascii="GHEA Grapalat" w:hAnsi="GHEA Grapalat"/>
          <w:i/>
          <w:sz w:val="18"/>
        </w:rPr>
      </w:pPr>
      <w:r w:rsidRPr="00AE2768">
        <w:rPr>
          <w:rFonts w:ascii="GHEA Grapalat" w:hAnsi="GHEA Grapalat"/>
          <w:i/>
          <w:sz w:val="18"/>
          <w:lang w:val="hy-AM"/>
        </w:rPr>
        <w:t xml:space="preserve">Հավելված N </w:t>
      </w:r>
      <w:r w:rsidRPr="00AE2768">
        <w:rPr>
          <w:rFonts w:ascii="GHEA Grapalat" w:hAnsi="GHEA Grapalat"/>
          <w:i/>
          <w:sz w:val="18"/>
        </w:rPr>
        <w:t>3</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              20  թ. կնքված </w:t>
      </w:r>
    </w:p>
    <w:p w:rsidR="00071D1C" w:rsidRPr="00AE2768" w:rsidRDefault="00071D1C" w:rsidP="00EF3662">
      <w:pPr>
        <w:jc w:val="right"/>
        <w:rPr>
          <w:rFonts w:ascii="GHEA Grapalat" w:hAnsi="GHEA Grapalat"/>
          <w:i/>
          <w:sz w:val="18"/>
          <w:lang w:val="hy-AM"/>
        </w:rPr>
      </w:pPr>
      <w:r w:rsidRPr="00AE2768">
        <w:rPr>
          <w:rFonts w:ascii="GHEA Grapalat" w:hAnsi="GHEA Grapalat"/>
          <w:i/>
          <w:sz w:val="18"/>
          <w:lang w:val="hy-AM"/>
        </w:rPr>
        <w:t xml:space="preserve">                      ծածկագրով պայմանագրի</w:t>
      </w: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14969" w:rsidTr="007A2020">
        <w:trPr>
          <w:tblCellSpacing w:w="7" w:type="dxa"/>
          <w:jc w:val="center"/>
        </w:trPr>
        <w:tc>
          <w:tcPr>
            <w:tcW w:w="0" w:type="auto"/>
            <w:vAlign w:val="center"/>
          </w:tcPr>
          <w:p w:rsidR="0038400D" w:rsidRPr="00AE2768" w:rsidRDefault="00CA19EE" w:rsidP="007A2020">
            <w:pPr>
              <w:jc w:val="center"/>
              <w:rPr>
                <w:rFonts w:ascii="GHEA Grapalat" w:hAnsi="GHEA Grapalat"/>
                <w:iCs/>
                <w:color w:val="000000"/>
                <w:sz w:val="21"/>
                <w:szCs w:val="21"/>
                <w:lang w:val="pt-BR"/>
              </w:rPr>
            </w:pPr>
            <w:r>
              <w:rPr>
                <w:noProof/>
                <w:lang w:val="ru-RU" w:eastAsia="ru-RU"/>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C2D650"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AE2768">
              <w:rPr>
                <w:rFonts w:ascii="GHEA Grapalat" w:hAnsi="GHEA Grapalat"/>
                <w:iCs/>
                <w:color w:val="000000"/>
                <w:sz w:val="21"/>
                <w:szCs w:val="21"/>
              </w:rPr>
              <w:t>Պայմանագրի</w:t>
            </w:r>
            <w:r w:rsidR="0038400D" w:rsidRPr="00AE2768">
              <w:rPr>
                <w:rFonts w:ascii="GHEA Grapalat" w:hAnsi="GHEA Grapalat"/>
                <w:iCs/>
                <w:color w:val="000000"/>
                <w:sz w:val="21"/>
                <w:szCs w:val="21"/>
                <w:lang w:val="pt-BR"/>
              </w:rPr>
              <w:t xml:space="preserve"> </w:t>
            </w:r>
            <w:r w:rsidR="0038400D" w:rsidRPr="00AE2768">
              <w:rPr>
                <w:rFonts w:ascii="GHEA Grapalat" w:hAnsi="GHEA Grapalat"/>
                <w:iCs/>
                <w:color w:val="000000"/>
                <w:sz w:val="21"/>
                <w:szCs w:val="21"/>
              </w:rPr>
              <w:t>կողմ</w:t>
            </w:r>
            <w:r w:rsidR="0038400D" w:rsidRPr="00AE2768">
              <w:rPr>
                <w:rFonts w:ascii="GHEA Grapalat" w:hAnsi="GHEA Grapalat"/>
                <w:iCs/>
                <w:color w:val="000000"/>
                <w:sz w:val="21"/>
                <w:szCs w:val="21"/>
                <w:lang w:val="pt-BR"/>
              </w:rPr>
              <w:t xml:space="preserve">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 xml:space="preserve"> _________________________ </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 xml:space="preserve"> _______________________ </w:t>
            </w:r>
          </w:p>
        </w:tc>
        <w:tc>
          <w:tcPr>
            <w:tcW w:w="0" w:type="auto"/>
            <w:vAlign w:val="center"/>
          </w:tcPr>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Պատվիրատու</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lang w:val="pt-BR"/>
              </w:rPr>
              <w:t>_____________________________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գտնվելու</w:t>
            </w:r>
            <w:r w:rsidRPr="00AE2768">
              <w:rPr>
                <w:rFonts w:ascii="GHEA Grapalat" w:hAnsi="GHEA Grapalat"/>
                <w:iCs/>
                <w:color w:val="000000"/>
                <w:sz w:val="21"/>
                <w:szCs w:val="21"/>
                <w:lang w:val="pt-BR"/>
              </w:rPr>
              <w:t xml:space="preserve"> </w:t>
            </w:r>
            <w:r w:rsidRPr="00AE2768">
              <w:rPr>
                <w:rFonts w:ascii="GHEA Grapalat" w:hAnsi="GHEA Grapalat"/>
                <w:iCs/>
                <w:color w:val="000000"/>
                <w:sz w:val="21"/>
                <w:szCs w:val="21"/>
              </w:rPr>
              <w:t>վայրը</w:t>
            </w:r>
            <w:r w:rsidRPr="00AE2768">
              <w:rPr>
                <w:rFonts w:ascii="GHEA Grapalat" w:hAnsi="GHEA Grapalat"/>
                <w:iCs/>
                <w:color w:val="000000"/>
                <w:sz w:val="21"/>
                <w:szCs w:val="21"/>
                <w:lang w:val="pt-BR"/>
              </w:rPr>
              <w:t xml:space="preserve"> 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հհ</w:t>
            </w:r>
            <w:r w:rsidRPr="00AE2768">
              <w:rPr>
                <w:rFonts w:ascii="GHEA Grapalat" w:hAnsi="GHEA Grapalat"/>
                <w:iCs/>
                <w:color w:val="000000"/>
                <w:sz w:val="21"/>
                <w:szCs w:val="21"/>
                <w:lang w:val="pt-BR"/>
              </w:rPr>
              <w:t>____________________________</w:t>
            </w:r>
          </w:p>
          <w:p w:rsidR="0038400D" w:rsidRPr="00AE2768" w:rsidRDefault="0038400D" w:rsidP="007A2020">
            <w:pPr>
              <w:jc w:val="center"/>
              <w:rPr>
                <w:rFonts w:ascii="GHEA Grapalat" w:hAnsi="GHEA Grapalat"/>
                <w:iCs/>
                <w:color w:val="000000"/>
                <w:sz w:val="21"/>
                <w:szCs w:val="21"/>
                <w:lang w:val="pt-BR"/>
              </w:rPr>
            </w:pPr>
            <w:r w:rsidRPr="00AE2768">
              <w:rPr>
                <w:rFonts w:ascii="GHEA Grapalat" w:hAnsi="GHEA Grapalat"/>
                <w:iCs/>
                <w:color w:val="000000"/>
                <w:sz w:val="21"/>
                <w:szCs w:val="21"/>
              </w:rPr>
              <w:t>հվհհ</w:t>
            </w:r>
            <w:r w:rsidRPr="00AE2768">
              <w:rPr>
                <w:rFonts w:ascii="GHEA Grapalat" w:hAnsi="GHEA Grapalat"/>
                <w:iCs/>
                <w:color w:val="000000"/>
                <w:sz w:val="21"/>
                <w:szCs w:val="21"/>
                <w:lang w:val="pt-BR"/>
              </w:rPr>
              <w:t>___________________________</w:t>
            </w:r>
          </w:p>
        </w:tc>
      </w:tr>
    </w:tbl>
    <w:p w:rsidR="0038400D" w:rsidRPr="00AE2768" w:rsidRDefault="0038400D" w:rsidP="0038400D">
      <w:pPr>
        <w:ind w:firstLine="375"/>
        <w:rPr>
          <w:rFonts w:ascii="Arial" w:hAnsi="Arial" w:cs="Arial"/>
          <w:iCs/>
          <w:color w:val="000000"/>
          <w:sz w:val="21"/>
          <w:szCs w:val="21"/>
          <w:lang w:val="pt-BR"/>
        </w:rPr>
      </w:pPr>
      <w:r w:rsidRPr="00AE2768">
        <w:rPr>
          <w:rFonts w:ascii="Arial" w:hAnsi="Arial" w:cs="Arial"/>
          <w:iCs/>
          <w:color w:val="000000"/>
          <w:sz w:val="21"/>
          <w:szCs w:val="21"/>
          <w:lang w:val="pt-BR"/>
        </w:rPr>
        <w:t>  </w:t>
      </w:r>
    </w:p>
    <w:p w:rsidR="0038400D" w:rsidRPr="00AE2768" w:rsidRDefault="0038400D" w:rsidP="0038400D">
      <w:pPr>
        <w:ind w:firstLine="375"/>
        <w:rPr>
          <w:rFonts w:ascii="GHEA Grapalat" w:hAnsi="GHEA Grapalat"/>
          <w:iCs/>
          <w:color w:val="000000"/>
          <w:sz w:val="15"/>
          <w:szCs w:val="21"/>
          <w:lang w:val="pt-BR"/>
        </w:rPr>
      </w:pPr>
    </w:p>
    <w:p w:rsidR="0038400D" w:rsidRPr="00AE2768" w:rsidRDefault="0038400D" w:rsidP="0038400D">
      <w:pPr>
        <w:ind w:firstLine="375"/>
        <w:jc w:val="center"/>
        <w:rPr>
          <w:rFonts w:ascii="GHEA Grapalat" w:hAnsi="GHEA Grapalat"/>
          <w:iCs/>
          <w:color w:val="000000"/>
          <w:sz w:val="22"/>
          <w:szCs w:val="22"/>
          <w:lang w:val="pt-BR"/>
        </w:rPr>
      </w:pPr>
      <w:r w:rsidRPr="00AE2768">
        <w:rPr>
          <w:rFonts w:ascii="GHEA Grapalat" w:hAnsi="GHEA Grapalat"/>
          <w:b/>
          <w:bCs/>
          <w:iCs/>
          <w:color w:val="000000"/>
          <w:sz w:val="22"/>
          <w:szCs w:val="22"/>
        </w:rPr>
        <w:t>ԱՐՁԱՆԱԳՐՈՒԹՅՈՒՆ</w:t>
      </w:r>
      <w:r w:rsidRPr="00AE2768">
        <w:rPr>
          <w:rFonts w:ascii="GHEA Grapalat" w:hAnsi="GHEA Grapalat"/>
          <w:b/>
          <w:bCs/>
          <w:iCs/>
          <w:color w:val="000000"/>
          <w:sz w:val="22"/>
          <w:szCs w:val="22"/>
          <w:lang w:val="pt-BR"/>
        </w:rPr>
        <w:t xml:space="preserve"> N</w:t>
      </w:r>
    </w:p>
    <w:p w:rsidR="0038400D" w:rsidRPr="00AE2768" w:rsidRDefault="0038400D" w:rsidP="0038400D">
      <w:pPr>
        <w:ind w:firstLine="375"/>
        <w:jc w:val="center"/>
        <w:rPr>
          <w:rFonts w:ascii="GHEA Grapalat" w:hAnsi="GHEA Grapalat"/>
          <w:b/>
          <w:bCs/>
          <w:iCs/>
          <w:color w:val="000000"/>
          <w:sz w:val="22"/>
          <w:szCs w:val="22"/>
          <w:lang w:val="pt-BR"/>
        </w:rPr>
      </w:pPr>
      <w:r w:rsidRPr="00AE2768">
        <w:rPr>
          <w:rFonts w:ascii="GHEA Grapalat" w:hAnsi="GHEA Grapalat"/>
          <w:b/>
          <w:bCs/>
          <w:iCs/>
          <w:color w:val="000000"/>
          <w:sz w:val="22"/>
          <w:szCs w:val="22"/>
        </w:rPr>
        <w:t>ՊԱՅՄԱՆԱԳՐԻ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ԿԱՄ</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ԴՐԱ</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ՄԻ</w:t>
      </w:r>
      <w:r w:rsidRPr="00AE2768">
        <w:rPr>
          <w:rFonts w:ascii="GHEA Grapalat" w:hAnsi="GHEA Grapalat"/>
          <w:b/>
          <w:bCs/>
          <w:iCs/>
          <w:color w:val="000000"/>
          <w:sz w:val="22"/>
          <w:szCs w:val="22"/>
          <w:lang w:val="pt-BR"/>
        </w:rPr>
        <w:t xml:space="preserve"> </w:t>
      </w:r>
      <w:r w:rsidRPr="00AE2768">
        <w:rPr>
          <w:rFonts w:ascii="GHEA Grapalat" w:hAnsi="GHEA Grapalat"/>
          <w:b/>
          <w:bCs/>
          <w:iCs/>
          <w:color w:val="000000"/>
          <w:sz w:val="22"/>
          <w:szCs w:val="22"/>
        </w:rPr>
        <w:t>ՄԱՍԻ</w:t>
      </w:r>
      <w:r w:rsidRPr="00AE2768">
        <w:rPr>
          <w:rFonts w:ascii="GHEA Grapalat" w:hAnsi="GHEA Grapalat"/>
          <w:b/>
          <w:bCs/>
          <w:iCs/>
          <w:color w:val="000000"/>
          <w:sz w:val="22"/>
          <w:szCs w:val="22"/>
          <w:lang w:val="pt-BR"/>
        </w:rPr>
        <w:t xml:space="preserve"> ԿԱՏԱՐՄԱՆ ԱՐԴՅՈՒՆՔՆԵՐԻ </w:t>
      </w:r>
    </w:p>
    <w:p w:rsidR="0038400D" w:rsidRPr="00AE2768" w:rsidRDefault="0038400D" w:rsidP="0038400D">
      <w:pPr>
        <w:ind w:firstLine="375"/>
        <w:jc w:val="center"/>
        <w:rPr>
          <w:rFonts w:ascii="Arial Unicode" w:hAnsi="Arial Unicode"/>
          <w:iCs/>
          <w:color w:val="000000"/>
          <w:sz w:val="22"/>
          <w:szCs w:val="22"/>
          <w:lang w:val="pt-BR"/>
        </w:rPr>
      </w:pPr>
      <w:r w:rsidRPr="00AE2768">
        <w:rPr>
          <w:rFonts w:ascii="GHEA Grapalat" w:hAnsi="GHEA Grapalat"/>
          <w:b/>
          <w:bCs/>
          <w:iCs/>
          <w:color w:val="000000"/>
          <w:sz w:val="22"/>
          <w:szCs w:val="22"/>
        </w:rPr>
        <w:t>ՀԱՆՁՆՄԱՆ</w:t>
      </w:r>
      <w:r w:rsidRPr="00AE2768">
        <w:rPr>
          <w:rFonts w:ascii="GHEA Grapalat" w:hAnsi="GHEA Grapalat"/>
          <w:b/>
          <w:bCs/>
          <w:iCs/>
          <w:color w:val="000000"/>
          <w:sz w:val="22"/>
          <w:szCs w:val="22"/>
          <w:lang w:val="pt-BR"/>
        </w:rPr>
        <w:t>-</w:t>
      </w:r>
      <w:r w:rsidRPr="00AE2768">
        <w:rPr>
          <w:rFonts w:ascii="GHEA Grapalat" w:hAnsi="GHEA Grapalat"/>
          <w:b/>
          <w:bCs/>
          <w:iCs/>
          <w:color w:val="000000"/>
          <w:sz w:val="22"/>
          <w:szCs w:val="22"/>
        </w:rPr>
        <w:t>ԸՆԴՈՒՆՄԱՆ</w:t>
      </w:r>
    </w:p>
    <w:p w:rsidR="0038400D" w:rsidRPr="00AE2768" w:rsidRDefault="0038400D" w:rsidP="0038400D">
      <w:pPr>
        <w:pStyle w:val="a3"/>
        <w:spacing w:line="240" w:lineRule="auto"/>
        <w:ind w:firstLine="0"/>
        <w:jc w:val="center"/>
        <w:rPr>
          <w:b/>
          <w:bCs/>
          <w:iCs/>
          <w:lang w:val="es-ES"/>
        </w:rPr>
      </w:pPr>
    </w:p>
    <w:p w:rsidR="0038400D" w:rsidRPr="00AE2768" w:rsidRDefault="0038400D" w:rsidP="0038400D">
      <w:pPr>
        <w:pStyle w:val="a3"/>
        <w:spacing w:line="240" w:lineRule="auto"/>
        <w:ind w:firstLine="540"/>
        <w:rPr>
          <w:iCs/>
          <w:lang w:val="es-ES"/>
        </w:rPr>
      </w:pPr>
      <w:r w:rsidRPr="00AE2768">
        <w:rPr>
          <w:rFonts w:ascii="GHEA Grapalat" w:hAnsi="GHEA Grapalat"/>
          <w:color w:val="000000"/>
          <w:sz w:val="21"/>
          <w:szCs w:val="21"/>
          <w:lang w:val="es-ES" w:eastAsia="ru-RU"/>
        </w:rPr>
        <w:t>«      » «              »</w:t>
      </w:r>
      <w:r w:rsidRPr="00AE2768">
        <w:rPr>
          <w:iCs/>
          <w:lang w:val="es-ES"/>
        </w:rPr>
        <w:t xml:space="preserve">  </w:t>
      </w:r>
      <w:r w:rsidRPr="00AE2768">
        <w:rPr>
          <w:rFonts w:ascii="GHEA Grapalat" w:hAnsi="GHEA Grapalat"/>
          <w:color w:val="000000"/>
          <w:sz w:val="21"/>
          <w:szCs w:val="21"/>
          <w:lang w:val="es-ES" w:eastAsia="ru-RU"/>
        </w:rPr>
        <w:t xml:space="preserve">20    </w:t>
      </w:r>
      <w:r w:rsidRPr="00AE2768">
        <w:rPr>
          <w:rFonts w:ascii="GHEA Grapalat" w:hAnsi="GHEA Grapalat"/>
          <w:color w:val="000000"/>
          <w:sz w:val="21"/>
          <w:szCs w:val="21"/>
          <w:lang w:eastAsia="ru-RU"/>
        </w:rPr>
        <w:t>թ</w:t>
      </w:r>
      <w:r w:rsidRPr="00AE2768">
        <w:rPr>
          <w:rFonts w:ascii="GHEA Grapalat" w:hAnsi="GHEA Grapalat"/>
          <w:color w:val="000000"/>
          <w:sz w:val="21"/>
          <w:szCs w:val="21"/>
          <w:lang w:val="es-ES" w:eastAsia="ru-RU"/>
        </w:rPr>
        <w:t>.</w:t>
      </w:r>
    </w:p>
    <w:p w:rsidR="0038400D" w:rsidRPr="00AE2768" w:rsidRDefault="0038400D" w:rsidP="0038400D">
      <w:pPr>
        <w:pStyle w:val="a3"/>
        <w:spacing w:line="240" w:lineRule="auto"/>
        <w:ind w:firstLine="0"/>
        <w:rPr>
          <w:iCs/>
          <w:lang w:val="es-ES"/>
        </w:rPr>
      </w:pP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այսուհետ</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Պայմանագիր</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անվանումը</w:t>
      </w:r>
      <w:r w:rsidRPr="00AE2768">
        <w:rPr>
          <w:rFonts w:ascii="GHEA Grapalat" w:hAnsi="GHEA Grapalat"/>
          <w:color w:val="000000"/>
          <w:sz w:val="21"/>
          <w:szCs w:val="21"/>
          <w:lang w:val="es-ES"/>
        </w:rPr>
        <w:t>` ____________________________________________________________________________________________</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կնքման</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ամսաթիվը</w:t>
      </w:r>
      <w:r w:rsidRPr="00AE2768">
        <w:rPr>
          <w:rFonts w:ascii="GHEA Grapalat" w:hAnsi="GHEA Grapalat"/>
          <w:color w:val="000000"/>
          <w:sz w:val="21"/>
          <w:szCs w:val="21"/>
          <w:lang w:val="es-ES"/>
        </w:rPr>
        <w:t xml:space="preserve">` «____» «__________________» 20 </w:t>
      </w:r>
      <w:r w:rsidRPr="00AE2768">
        <w:rPr>
          <w:rFonts w:ascii="GHEA Grapalat" w:hAnsi="GHEA Grapalat"/>
          <w:color w:val="000000"/>
          <w:sz w:val="21"/>
          <w:szCs w:val="21"/>
        </w:rPr>
        <w:t>թ</w:t>
      </w:r>
      <w:r w:rsidRPr="00AE2768">
        <w:rPr>
          <w:rFonts w:ascii="GHEA Grapalat" w:hAnsi="GHEA Grapalat"/>
          <w:color w:val="000000"/>
          <w:sz w:val="21"/>
          <w:szCs w:val="21"/>
          <w:lang w:val="es-ES"/>
        </w:rPr>
        <w:t>.</w:t>
      </w:r>
    </w:p>
    <w:p w:rsidR="0038400D" w:rsidRPr="00AE2768" w:rsidRDefault="0038400D" w:rsidP="0038400D">
      <w:pPr>
        <w:pStyle w:val="af4"/>
        <w:spacing w:before="0" w:beforeAutospacing="0" w:after="0" w:afterAutospacing="0"/>
        <w:rPr>
          <w:rFonts w:ascii="GHEA Grapalat" w:hAnsi="GHEA Grapalat"/>
          <w:color w:val="000000"/>
          <w:sz w:val="21"/>
          <w:szCs w:val="21"/>
          <w:lang w:val="es-ES"/>
        </w:rPr>
      </w:pP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համարը</w:t>
      </w:r>
      <w:r w:rsidRPr="00AE2768">
        <w:rPr>
          <w:rFonts w:ascii="GHEA Grapalat" w:hAnsi="GHEA Grapalat"/>
          <w:color w:val="000000"/>
          <w:sz w:val="21"/>
          <w:szCs w:val="21"/>
          <w:lang w:val="es-ES"/>
        </w:rPr>
        <w:t>`    __________</w:t>
      </w:r>
    </w:p>
    <w:p w:rsidR="0038400D" w:rsidRPr="00AE2768" w:rsidRDefault="0038400D" w:rsidP="006C1D25">
      <w:pPr>
        <w:jc w:val="both"/>
        <w:rPr>
          <w:rFonts w:ascii="GHEA Grapalat" w:hAnsi="GHEA Grapalat" w:cs="Sylfaen"/>
          <w:iCs/>
          <w:lang w:val="es-ES"/>
        </w:rPr>
      </w:pPr>
      <w:r w:rsidRPr="00AE2768">
        <w:rPr>
          <w:rFonts w:ascii="GHEA Grapalat" w:hAnsi="GHEA Grapalat"/>
          <w:iCs/>
          <w:color w:val="000000"/>
          <w:sz w:val="21"/>
          <w:szCs w:val="21"/>
        </w:rPr>
        <w:t>Պատվիրատուն</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և</w:t>
      </w:r>
      <w:r w:rsidRPr="00AE2768">
        <w:rPr>
          <w:rFonts w:ascii="GHEA Grapalat" w:hAnsi="GHEA Grapalat"/>
          <w:iCs/>
          <w:color w:val="000000"/>
          <w:sz w:val="21"/>
          <w:szCs w:val="21"/>
          <w:lang w:val="es-ES"/>
        </w:rPr>
        <w:t xml:space="preserve">  </w:t>
      </w:r>
      <w:r w:rsidRPr="00AE2768">
        <w:rPr>
          <w:rFonts w:ascii="GHEA Grapalat" w:hAnsi="GHEA Grapalat"/>
          <w:color w:val="000000"/>
          <w:sz w:val="21"/>
          <w:szCs w:val="21"/>
        </w:rPr>
        <w:t>Պայմանագրի</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rPr>
        <w:t>կողմը՝</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հիմք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ընդունելով</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պայմանագրի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կատարման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վերաբերյալ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20 </w:t>
      </w:r>
      <w:r w:rsidRPr="00AE2768">
        <w:rPr>
          <w:rFonts w:ascii="GHEA Grapalat" w:hAnsi="GHEA Grapalat"/>
          <w:color w:val="000000"/>
          <w:sz w:val="21"/>
          <w:szCs w:val="21"/>
          <w:lang w:val="es-ES"/>
        </w:rPr>
        <w:t xml:space="preserve">  </w:t>
      </w:r>
      <w:r w:rsidRPr="00AE2768">
        <w:rPr>
          <w:rFonts w:ascii="GHEA Grapalat" w:hAnsi="GHEA Grapalat"/>
          <w:color w:val="000000"/>
          <w:sz w:val="21"/>
          <w:szCs w:val="21"/>
          <w:lang w:val="hy-AM"/>
        </w:rPr>
        <w:t xml:space="preserve">  թ. դուրս գրված </w:t>
      </w:r>
      <w:r w:rsidRPr="00AE2768">
        <w:rPr>
          <w:rFonts w:ascii="GHEA Grapalat" w:hAnsi="GHEA Grapalat"/>
          <w:color w:val="000000"/>
          <w:sz w:val="21"/>
          <w:szCs w:val="21"/>
          <w:lang w:val="es-ES"/>
        </w:rPr>
        <w:t xml:space="preserve">N ___   </w:t>
      </w:r>
      <w:r w:rsidRPr="00AE2768">
        <w:rPr>
          <w:rFonts w:ascii="GHEA Grapalat" w:hAnsi="GHEA Grapalat"/>
          <w:color w:val="000000"/>
          <w:sz w:val="21"/>
          <w:szCs w:val="21"/>
          <w:lang w:val="hy-AM"/>
        </w:rPr>
        <w:t xml:space="preserve">հաշիվ ապրանքագիրը, </w:t>
      </w:r>
      <w:r w:rsidRPr="00AE2768">
        <w:rPr>
          <w:rFonts w:ascii="GHEA Grapalat" w:hAnsi="GHEA Grapalat"/>
          <w:color w:val="000000"/>
          <w:sz w:val="21"/>
          <w:szCs w:val="21"/>
          <w:lang w:val="es-ES"/>
        </w:rPr>
        <w:t>կազմեցին սույն արձանագրությունը հետևյալի մասին.</w:t>
      </w:r>
    </w:p>
    <w:p w:rsidR="0038400D" w:rsidRPr="00AE2768" w:rsidRDefault="0038400D" w:rsidP="0038400D">
      <w:pPr>
        <w:jc w:val="both"/>
        <w:rPr>
          <w:rFonts w:ascii="GHEA Grapalat" w:hAnsi="GHEA Grapalat"/>
          <w:iCs/>
          <w:color w:val="000000"/>
          <w:sz w:val="21"/>
          <w:szCs w:val="21"/>
          <w:lang w:val="hy-AM"/>
        </w:rPr>
      </w:pPr>
      <w:r w:rsidRPr="00AE2768">
        <w:rPr>
          <w:rFonts w:ascii="GHEA Grapalat" w:hAnsi="GHEA Grapalat"/>
          <w:iCs/>
          <w:color w:val="000000"/>
          <w:sz w:val="21"/>
          <w:szCs w:val="21"/>
        </w:rPr>
        <w:t>Պայմանագրի</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շրջանակներում</w:t>
      </w:r>
      <w:r w:rsidRPr="00AE2768">
        <w:rPr>
          <w:rFonts w:ascii="GHEA Grapalat" w:hAnsi="GHEA Grapalat"/>
          <w:iCs/>
          <w:color w:val="000000"/>
          <w:sz w:val="21"/>
          <w:szCs w:val="21"/>
          <w:lang w:val="es-ES"/>
        </w:rPr>
        <w:t xml:space="preserve"> </w:t>
      </w:r>
      <w:r w:rsidRPr="00AE2768">
        <w:rPr>
          <w:rFonts w:ascii="GHEA Grapalat" w:hAnsi="GHEA Grapalat"/>
          <w:iCs/>
          <w:snapToGrid w:val="0"/>
          <w:color w:val="000000"/>
          <w:sz w:val="21"/>
          <w:szCs w:val="21"/>
          <w:lang w:val="es-ES"/>
        </w:rPr>
        <w:t xml:space="preserve">Պայմանագրի կողմը  </w:t>
      </w:r>
      <w:r w:rsidRPr="00AE2768">
        <w:rPr>
          <w:rFonts w:ascii="GHEA Grapalat" w:hAnsi="GHEA Grapalat"/>
          <w:iCs/>
          <w:color w:val="000000"/>
          <w:sz w:val="21"/>
          <w:szCs w:val="21"/>
        </w:rPr>
        <w:t>մատակարարել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է</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հետևյալ</w:t>
      </w:r>
      <w:r w:rsidRPr="00AE2768">
        <w:rPr>
          <w:rFonts w:ascii="GHEA Grapalat" w:hAnsi="GHEA Grapalat"/>
          <w:iCs/>
          <w:color w:val="000000"/>
          <w:sz w:val="21"/>
          <w:szCs w:val="21"/>
          <w:lang w:val="es-ES"/>
        </w:rPr>
        <w:t xml:space="preserve"> </w:t>
      </w:r>
      <w:r w:rsidRPr="00AE2768">
        <w:rPr>
          <w:rFonts w:ascii="GHEA Grapalat" w:hAnsi="GHEA Grapalat"/>
          <w:iCs/>
          <w:color w:val="000000"/>
          <w:sz w:val="21"/>
          <w:szCs w:val="21"/>
        </w:rPr>
        <w:t>ապրանքները՝</w:t>
      </w:r>
    </w:p>
    <w:p w:rsidR="0038400D" w:rsidRPr="00AE2768"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E2768" w:rsidTr="007A2020">
        <w:trPr>
          <w:jc w:val="right"/>
        </w:trPr>
        <w:tc>
          <w:tcPr>
            <w:tcW w:w="357"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N</w:t>
            </w:r>
          </w:p>
        </w:tc>
        <w:tc>
          <w:tcPr>
            <w:tcW w:w="10348" w:type="dxa"/>
            <w:gridSpan w:val="8"/>
            <w:shd w:val="clear" w:color="auto" w:fill="auto"/>
            <w:vAlign w:val="center"/>
          </w:tcPr>
          <w:p w:rsidR="0038400D" w:rsidRPr="00AE2768"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E2768">
              <w:rPr>
                <w:rFonts w:ascii="GHEA Grapalat" w:hAnsi="GHEA Grapalat" w:cs="Sylfaen"/>
                <w:sz w:val="18"/>
                <w:szCs w:val="18"/>
              </w:rPr>
              <w:t>Մատակարարված</w:t>
            </w:r>
            <w:r w:rsidRPr="00AE2768">
              <w:rPr>
                <w:rFonts w:ascii="GHEA Grapalat" w:hAnsi="GHEA Grapalat" w:cs="Courier New"/>
                <w:sz w:val="18"/>
                <w:szCs w:val="18"/>
              </w:rPr>
              <w:t xml:space="preserve"> </w:t>
            </w:r>
            <w:r w:rsidRPr="00AE2768">
              <w:rPr>
                <w:rFonts w:ascii="GHEA Grapalat" w:hAnsi="GHEA Grapalat" w:cs="Sylfaen"/>
                <w:sz w:val="18"/>
                <w:szCs w:val="18"/>
              </w:rPr>
              <w:t>ապրանքների</w:t>
            </w:r>
          </w:p>
        </w:tc>
      </w:tr>
      <w:tr w:rsidR="0038400D" w:rsidRPr="00AE2768" w:rsidTr="007A2020">
        <w:trPr>
          <w:jc w:val="right"/>
        </w:trPr>
        <w:tc>
          <w:tcPr>
            <w:tcW w:w="357" w:type="dxa"/>
            <w:vMerge/>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անվանումը</w:t>
            </w:r>
          </w:p>
        </w:tc>
        <w:tc>
          <w:tcPr>
            <w:tcW w:w="1440"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քանակական ցուցանիշը</w:t>
            </w:r>
          </w:p>
        </w:tc>
        <w:tc>
          <w:tcPr>
            <w:tcW w:w="2976" w:type="dxa"/>
            <w:gridSpan w:val="2"/>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կատարման ժամկետը</w:t>
            </w:r>
          </w:p>
        </w:tc>
        <w:tc>
          <w:tcPr>
            <w:tcW w:w="1168"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Վճարման ժամկետը /ըստ վճարման ժամանակացույցի/</w:t>
            </w:r>
          </w:p>
        </w:tc>
      </w:tr>
      <w:tr w:rsidR="0038400D" w:rsidRPr="00AE2768" w:rsidTr="007A2020">
        <w:trPr>
          <w:trHeight w:val="1105"/>
          <w:jc w:val="right"/>
        </w:trPr>
        <w:tc>
          <w:tcPr>
            <w:tcW w:w="357" w:type="dxa"/>
            <w:vMerge/>
            <w:tcBorders>
              <w:bottom w:val="single" w:sz="4" w:space="0" w:color="auto"/>
            </w:tcBorders>
            <w:shd w:val="clear" w:color="auto" w:fill="auto"/>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r w:rsidRPr="00AE2768">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E2768" w:rsidRDefault="0038400D" w:rsidP="007A2020">
            <w:pPr>
              <w:pStyle w:val="af4"/>
              <w:spacing w:before="0" w:beforeAutospacing="0" w:after="0" w:afterAutospacing="0"/>
              <w:jc w:val="center"/>
              <w:rPr>
                <w:rFonts w:ascii="GHEA Grapalat" w:hAnsi="GHEA Grapalat"/>
                <w:sz w:val="18"/>
                <w:szCs w:val="18"/>
              </w:rPr>
            </w:pPr>
          </w:p>
        </w:tc>
      </w:tr>
      <w:tr w:rsidR="0038400D" w:rsidRPr="00AE2768" w:rsidTr="007A2020">
        <w:trPr>
          <w:jc w:val="right"/>
        </w:trPr>
        <w:tc>
          <w:tcPr>
            <w:tcW w:w="357"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E2768" w:rsidRDefault="0038400D" w:rsidP="007A2020">
            <w:pPr>
              <w:pStyle w:val="af4"/>
              <w:spacing w:before="0" w:beforeAutospacing="0" w:after="0" w:afterAutospacing="0"/>
              <w:jc w:val="center"/>
              <w:rPr>
                <w:rFonts w:ascii="GHEA Grapalat" w:hAnsi="GHEA Grapalat"/>
              </w:rPr>
            </w:pPr>
          </w:p>
        </w:tc>
      </w:tr>
    </w:tbl>
    <w:p w:rsidR="0038400D" w:rsidRPr="00AE2768" w:rsidRDefault="0038400D" w:rsidP="0038400D">
      <w:pPr>
        <w:ind w:firstLine="375"/>
        <w:jc w:val="both"/>
        <w:rPr>
          <w:rFonts w:ascii="Arial" w:hAnsi="Arial" w:cs="Arial"/>
          <w:iCs/>
          <w:color w:val="000000"/>
          <w:sz w:val="21"/>
          <w:szCs w:val="21"/>
          <w:lang w:val="es-ES"/>
        </w:rPr>
      </w:pPr>
      <w:r w:rsidRPr="00AE2768">
        <w:rPr>
          <w:rFonts w:ascii="Arial" w:hAnsi="Arial" w:cs="Arial"/>
          <w:iCs/>
          <w:color w:val="000000"/>
          <w:sz w:val="21"/>
          <w:szCs w:val="21"/>
          <w:lang w:val="es-ES"/>
        </w:rPr>
        <w:t> </w:t>
      </w:r>
    </w:p>
    <w:p w:rsidR="0038400D" w:rsidRPr="00AE2768" w:rsidRDefault="0038400D" w:rsidP="0038400D">
      <w:pPr>
        <w:ind w:firstLine="375"/>
        <w:jc w:val="both"/>
        <w:rPr>
          <w:rFonts w:ascii="GHEA Grapalat" w:hAnsi="GHEA Grapalat"/>
          <w:iCs/>
          <w:snapToGrid w:val="0"/>
          <w:color w:val="000000"/>
          <w:sz w:val="21"/>
          <w:szCs w:val="21"/>
          <w:lang w:val="es-ES"/>
        </w:rPr>
      </w:pPr>
      <w:r w:rsidRPr="00AE2768">
        <w:rPr>
          <w:rFonts w:ascii="Arial" w:hAnsi="Arial" w:cs="Arial"/>
          <w:iCs/>
          <w:color w:val="000000"/>
          <w:sz w:val="21"/>
          <w:szCs w:val="21"/>
          <w:lang w:val="es-ES"/>
        </w:rPr>
        <w:t> </w:t>
      </w:r>
      <w:r w:rsidRPr="00AE2768">
        <w:rPr>
          <w:rFonts w:ascii="GHEA Grapalat" w:hAnsi="GHEA Grapalat"/>
          <w:iCs/>
          <w:snapToGrid w:val="0"/>
          <w:color w:val="000000"/>
          <w:sz w:val="21"/>
          <w:szCs w:val="21"/>
          <w:lang w:val="hy-AM"/>
        </w:rPr>
        <w:t xml:space="preserve">Սույն </w:t>
      </w:r>
      <w:r w:rsidRPr="00AE2768">
        <w:rPr>
          <w:rFonts w:ascii="GHEA Grapalat" w:hAnsi="GHEA Grapalat"/>
          <w:iCs/>
          <w:snapToGrid w:val="0"/>
          <w:color w:val="000000"/>
          <w:sz w:val="21"/>
          <w:szCs w:val="21"/>
        </w:rPr>
        <w:t>արձանագրության</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երկկողմ</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հաստատման համար հիմք հանդիսացած</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հաշիվ</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ապրանքագիրը</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rPr>
        <w:t>և</w:t>
      </w:r>
      <w:r w:rsidRPr="00AE2768">
        <w:rPr>
          <w:rFonts w:ascii="GHEA Grapalat" w:hAnsi="GHEA Grapalat"/>
          <w:iCs/>
          <w:snapToGrid w:val="0"/>
          <w:color w:val="000000"/>
          <w:sz w:val="21"/>
          <w:szCs w:val="21"/>
          <w:lang w:val="es-ES"/>
        </w:rPr>
        <w:t xml:space="preserve"> </w:t>
      </w:r>
      <w:r w:rsidRPr="00AE2768">
        <w:rPr>
          <w:rFonts w:ascii="GHEA Grapalat" w:hAnsi="GHEA Grapalat"/>
          <w:iCs/>
          <w:snapToGrid w:val="0"/>
          <w:color w:val="000000"/>
          <w:sz w:val="21"/>
          <w:szCs w:val="21"/>
          <w:lang w:val="hy-AM"/>
        </w:rPr>
        <w:t xml:space="preserve">դրական </w:t>
      </w:r>
      <w:r w:rsidRPr="00AE2768">
        <w:rPr>
          <w:rFonts w:ascii="GHEA Grapalat" w:hAnsi="GHEA Grapalat"/>
          <w:color w:val="000000"/>
          <w:sz w:val="21"/>
          <w:szCs w:val="21"/>
          <w:lang w:val="es-ES"/>
        </w:rPr>
        <w:t>եզրակացությունը</w:t>
      </w:r>
      <w:r w:rsidRPr="00AE2768">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E2768" w:rsidRDefault="0038400D" w:rsidP="0038400D">
      <w:pPr>
        <w:ind w:firstLine="375"/>
        <w:jc w:val="both"/>
        <w:rPr>
          <w:rFonts w:ascii="GHEA Grapalat" w:hAnsi="GHEA Grapalat"/>
          <w:iCs/>
          <w:snapToGrid w:val="0"/>
          <w:color w:val="000000"/>
          <w:sz w:val="21"/>
          <w:szCs w:val="21"/>
          <w:lang w:val="es-ES"/>
        </w:rPr>
      </w:pPr>
    </w:p>
    <w:p w:rsidR="0038400D" w:rsidRPr="00AE2768" w:rsidRDefault="0038400D" w:rsidP="0038400D">
      <w:pPr>
        <w:ind w:firstLine="375"/>
        <w:jc w:val="both"/>
        <w:rPr>
          <w:rFonts w:ascii="GHEA Grapalat" w:hAnsi="GHEA Grapalat"/>
          <w:iCs/>
          <w:snapToGrid w:val="0"/>
          <w:color w:val="000000"/>
          <w:sz w:val="2"/>
          <w:szCs w:val="21"/>
          <w:lang w:val="es-ES"/>
        </w:rPr>
      </w:pPr>
    </w:p>
    <w:p w:rsidR="0038400D" w:rsidRPr="00AE2768" w:rsidRDefault="0038400D" w:rsidP="0038400D">
      <w:pPr>
        <w:ind w:firstLine="375"/>
        <w:rPr>
          <w:rFonts w:ascii="GHEA Grapalat" w:hAnsi="GHEA Grapalat"/>
          <w:iCs/>
          <w:snapToGrid w:val="0"/>
          <w:color w:val="000000"/>
          <w:sz w:val="2"/>
          <w:szCs w:val="21"/>
          <w:lang w:val="es-ES"/>
        </w:rPr>
      </w:pPr>
      <w:r w:rsidRPr="00AE2768">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E2768" w:rsidTr="007A2020">
        <w:trPr>
          <w:trHeight w:val="266"/>
          <w:tblCellSpacing w:w="7" w:type="dxa"/>
          <w:jc w:val="center"/>
        </w:trPr>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 xml:space="preserve">Ապրանքը հանձնեց </w:t>
            </w:r>
          </w:p>
        </w:tc>
        <w:tc>
          <w:tcPr>
            <w:tcW w:w="0" w:type="auto"/>
            <w:vAlign w:val="center"/>
          </w:tcPr>
          <w:p w:rsidR="0038400D" w:rsidRPr="00AE2768" w:rsidRDefault="0038400D" w:rsidP="0038400D">
            <w:pPr>
              <w:jc w:val="center"/>
              <w:rPr>
                <w:rFonts w:ascii="GHEA Grapalat" w:hAnsi="GHEA Grapalat"/>
                <w:iCs/>
                <w:color w:val="000000"/>
                <w:sz w:val="21"/>
                <w:szCs w:val="21"/>
              </w:rPr>
            </w:pPr>
            <w:r w:rsidRPr="00AE2768">
              <w:rPr>
                <w:rFonts w:ascii="GHEA Grapalat" w:hAnsi="GHEA Grapalat"/>
                <w:iCs/>
                <w:color w:val="000000"/>
                <w:sz w:val="21"/>
                <w:szCs w:val="21"/>
              </w:rPr>
              <w:t>Ապրանքը ընդունեց</w:t>
            </w:r>
          </w:p>
        </w:tc>
      </w:tr>
      <w:tr w:rsidR="0038400D" w:rsidRPr="00AE2768" w:rsidTr="007A2020">
        <w:trPr>
          <w:trHeight w:val="47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 xml:space="preserve">ստորագրություն </w:t>
            </w:r>
          </w:p>
        </w:tc>
      </w:tr>
      <w:tr w:rsidR="0038400D" w:rsidRPr="00AE2768" w:rsidTr="007A2020">
        <w:trPr>
          <w:trHeight w:val="503"/>
          <w:tblCellSpacing w:w="7" w:type="dxa"/>
          <w:jc w:val="center"/>
        </w:trPr>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 xml:space="preserve">___________________________ </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c>
          <w:tcPr>
            <w:tcW w:w="0" w:type="auto"/>
            <w:vAlign w:val="center"/>
          </w:tcPr>
          <w:p w:rsidR="0038400D" w:rsidRPr="00AE2768" w:rsidRDefault="0038400D" w:rsidP="007A2020">
            <w:pPr>
              <w:jc w:val="center"/>
              <w:rPr>
                <w:rFonts w:ascii="GHEA Grapalat" w:hAnsi="GHEA Grapalat"/>
                <w:iCs/>
                <w:sz w:val="21"/>
                <w:szCs w:val="21"/>
              </w:rPr>
            </w:pPr>
            <w:r w:rsidRPr="00AE2768">
              <w:rPr>
                <w:rFonts w:ascii="GHEA Grapalat" w:hAnsi="GHEA Grapalat"/>
                <w:iCs/>
                <w:sz w:val="21"/>
                <w:szCs w:val="21"/>
              </w:rPr>
              <w:t>___________________________</w:t>
            </w:r>
          </w:p>
          <w:p w:rsidR="0038400D" w:rsidRPr="00AE2768" w:rsidRDefault="0038400D" w:rsidP="007A2020">
            <w:pPr>
              <w:jc w:val="center"/>
              <w:rPr>
                <w:rFonts w:ascii="GHEA Grapalat" w:hAnsi="GHEA Grapalat"/>
                <w:iCs/>
                <w:sz w:val="21"/>
                <w:szCs w:val="21"/>
              </w:rPr>
            </w:pPr>
            <w:r w:rsidRPr="00AE2768">
              <w:rPr>
                <w:rFonts w:ascii="GHEA Grapalat" w:hAnsi="GHEA Grapalat"/>
                <w:iCs/>
                <w:sz w:val="15"/>
                <w:szCs w:val="15"/>
              </w:rPr>
              <w:t>ազգանուն, անուն</w:t>
            </w:r>
          </w:p>
        </w:tc>
      </w:tr>
      <w:tr w:rsidR="0038400D" w:rsidRPr="00AE2768" w:rsidTr="007A2020">
        <w:trPr>
          <w:trHeight w:val="281"/>
          <w:tblCellSpacing w:w="7" w:type="dxa"/>
          <w:jc w:val="center"/>
        </w:trPr>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GHEA Grapalat" w:hAnsi="GHEA Grapalat"/>
                <w:iCs/>
                <w:color w:val="000000"/>
                <w:sz w:val="21"/>
                <w:szCs w:val="21"/>
              </w:rPr>
              <w:t xml:space="preserve">                              Կ.Տ.</w:t>
            </w:r>
            <w:r w:rsidRPr="00AE2768">
              <w:rPr>
                <w:rFonts w:ascii="Arial" w:hAnsi="Arial" w:cs="Arial"/>
                <w:iCs/>
                <w:color w:val="000000"/>
                <w:sz w:val="21"/>
                <w:szCs w:val="21"/>
              </w:rPr>
              <w:t xml:space="preserve">                                                                                 </w:t>
            </w:r>
          </w:p>
        </w:tc>
        <w:tc>
          <w:tcPr>
            <w:tcW w:w="0" w:type="auto"/>
            <w:vAlign w:val="center"/>
          </w:tcPr>
          <w:p w:rsidR="0038400D" w:rsidRPr="00AE2768" w:rsidRDefault="0038400D" w:rsidP="007A2020">
            <w:pPr>
              <w:rPr>
                <w:rFonts w:ascii="GHEA Grapalat" w:hAnsi="GHEA Grapalat"/>
                <w:iCs/>
                <w:color w:val="000000"/>
                <w:sz w:val="21"/>
                <w:szCs w:val="21"/>
              </w:rPr>
            </w:pPr>
            <w:r w:rsidRPr="00AE2768">
              <w:rPr>
                <w:rFonts w:ascii="Arial" w:hAnsi="Arial" w:cs="Arial"/>
                <w:iCs/>
                <w:color w:val="000000"/>
                <w:sz w:val="21"/>
                <w:szCs w:val="21"/>
              </w:rPr>
              <w:t xml:space="preserve">                                     </w:t>
            </w:r>
            <w:r w:rsidRPr="00AE2768">
              <w:rPr>
                <w:rFonts w:ascii="GHEA Grapalat" w:hAnsi="GHEA Grapalat"/>
                <w:iCs/>
                <w:color w:val="000000"/>
                <w:sz w:val="21"/>
                <w:szCs w:val="21"/>
              </w:rPr>
              <w:t>Կ.Տ.</w:t>
            </w: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38400D" w:rsidRPr="00AE2768" w:rsidRDefault="0038400D" w:rsidP="00EF3662">
      <w:pPr>
        <w:ind w:left="-142" w:firstLine="142"/>
        <w:jc w:val="center"/>
        <w:rPr>
          <w:rFonts w:ascii="GHEA Grapalat" w:hAnsi="GHEA Grapalat" w:cs="Sylfaen"/>
          <w:b/>
        </w:rPr>
      </w:pPr>
    </w:p>
    <w:p w:rsidR="00E74BF6" w:rsidRPr="00AE2768" w:rsidRDefault="00E74BF6" w:rsidP="00EF3662">
      <w:pPr>
        <w:jc w:val="right"/>
        <w:rPr>
          <w:rFonts w:ascii="GHEA Grapalat" w:hAnsi="GHEA Grapalat" w:cs="Sylfaen"/>
          <w:i/>
          <w:sz w:val="20"/>
          <w:lang w:val="pt-BR"/>
        </w:rPr>
      </w:pPr>
    </w:p>
    <w:p w:rsidR="00071D1C" w:rsidRPr="00AE2768" w:rsidRDefault="00071D1C" w:rsidP="00EF3662">
      <w:pPr>
        <w:jc w:val="right"/>
        <w:rPr>
          <w:rFonts w:ascii="GHEA Grapalat" w:hAnsi="GHEA Grapalat" w:cs="Sylfaen"/>
          <w:i/>
          <w:sz w:val="20"/>
        </w:rPr>
      </w:pPr>
      <w:r w:rsidRPr="00AE2768">
        <w:rPr>
          <w:rFonts w:ascii="GHEA Grapalat" w:hAnsi="GHEA Grapalat" w:cs="Sylfaen"/>
          <w:i/>
          <w:sz w:val="20"/>
          <w:lang w:val="pt-BR"/>
        </w:rPr>
        <w:t>Հավելված</w:t>
      </w:r>
      <w:r w:rsidRPr="00AE2768">
        <w:rPr>
          <w:rFonts w:ascii="GHEA Grapalat" w:hAnsi="GHEA Grapalat" w:cs="Sylfaen"/>
          <w:i/>
          <w:sz w:val="20"/>
        </w:rPr>
        <w:t xml:space="preserve"> </w:t>
      </w:r>
      <w:r w:rsidR="00D320A2" w:rsidRPr="00AE2768">
        <w:rPr>
          <w:rFonts w:ascii="GHEA Grapalat" w:hAnsi="GHEA Grapalat" w:cs="Sylfaen"/>
          <w:i/>
          <w:sz w:val="20"/>
        </w:rPr>
        <w:t>3</w:t>
      </w:r>
      <w:r w:rsidRPr="00AE2768">
        <w:rPr>
          <w:rFonts w:ascii="GHEA Grapalat" w:hAnsi="GHEA Grapalat" w:cs="Sylfaen"/>
          <w:i/>
          <w:sz w:val="20"/>
        </w:rPr>
        <w:t>.1</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              20  թ. կնքված </w:t>
      </w:r>
    </w:p>
    <w:p w:rsidR="00341A74" w:rsidRPr="00AE2768" w:rsidRDefault="00341A74" w:rsidP="00EF3662">
      <w:pPr>
        <w:jc w:val="right"/>
        <w:rPr>
          <w:rFonts w:ascii="GHEA Grapalat" w:hAnsi="GHEA Grapalat" w:cs="Sylfaen"/>
          <w:i/>
          <w:sz w:val="20"/>
          <w:lang w:val="pt-BR"/>
        </w:rPr>
      </w:pPr>
      <w:r w:rsidRPr="00AE2768">
        <w:rPr>
          <w:rFonts w:ascii="GHEA Grapalat" w:hAnsi="GHEA Grapalat" w:cs="Sylfaen"/>
          <w:i/>
          <w:sz w:val="20"/>
          <w:lang w:val="pt-BR"/>
        </w:rPr>
        <w:t xml:space="preserve">                      ծածկագրով պայմանագրի</w:t>
      </w: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tabs>
          <w:tab w:val="left" w:pos="360"/>
          <w:tab w:val="left" w:pos="540"/>
        </w:tabs>
        <w:jc w:val="center"/>
        <w:rPr>
          <w:rFonts w:ascii="Sylfaen" w:hAnsi="Sylfaen" w:cs="Sylfaen"/>
          <w:b/>
          <w:bCs/>
        </w:rPr>
      </w:pPr>
    </w:p>
    <w:p w:rsidR="00071D1C" w:rsidRPr="00AE2768" w:rsidRDefault="00071D1C" w:rsidP="00EF3662">
      <w:pPr>
        <w:ind w:left="-142" w:firstLine="142"/>
        <w:jc w:val="center"/>
        <w:rPr>
          <w:rFonts w:ascii="GHEA Grapalat" w:hAnsi="GHEA Grapalat" w:cs="Sylfaen"/>
        </w:rPr>
      </w:pPr>
    </w:p>
    <w:p w:rsidR="00071D1C" w:rsidRPr="00AE2768" w:rsidRDefault="00071D1C" w:rsidP="00EF3662">
      <w:pPr>
        <w:jc w:val="center"/>
        <w:rPr>
          <w:rFonts w:ascii="GHEA Grapalat" w:hAnsi="GHEA Grapalat" w:cs="Sylfaen"/>
          <w:bCs/>
          <w:sz w:val="18"/>
          <w:szCs w:val="18"/>
        </w:rPr>
      </w:pPr>
      <w:r w:rsidRPr="00AE2768">
        <w:rPr>
          <w:rFonts w:ascii="GHEA Grapalat" w:hAnsi="GHEA Grapalat" w:cs="Sylfaen"/>
          <w:bCs/>
          <w:sz w:val="18"/>
          <w:szCs w:val="18"/>
        </w:rPr>
        <w:t>ԱԿՏ    N</w:t>
      </w:r>
      <w:r w:rsidR="000F494F" w:rsidRPr="00AE2768">
        <w:rPr>
          <w:rFonts w:ascii="GHEA Grapalat" w:hAnsi="GHEA Grapalat" w:cs="Sylfaen"/>
          <w:bCs/>
          <w:sz w:val="18"/>
          <w:szCs w:val="18"/>
        </w:rPr>
        <w:t xml:space="preserve"> </w:t>
      </w:r>
      <w:r w:rsidR="000F494F" w:rsidRPr="00AE2768">
        <w:rPr>
          <w:rFonts w:ascii="GHEA Grapalat" w:hAnsi="GHEA Grapalat" w:cs="Sylfaen"/>
          <w:bCs/>
          <w:sz w:val="18"/>
          <w:szCs w:val="18"/>
          <w:u w:val="single"/>
        </w:rPr>
        <w:tab/>
      </w:r>
      <w:r w:rsidRPr="00AE2768">
        <w:rPr>
          <w:rFonts w:ascii="GHEA Grapalat" w:hAnsi="GHEA Grapalat" w:cs="Sylfaen"/>
          <w:bCs/>
          <w:sz w:val="18"/>
          <w:szCs w:val="18"/>
        </w:rPr>
        <w:t xml:space="preserve">           </w:t>
      </w:r>
    </w:p>
    <w:p w:rsidR="00071D1C" w:rsidRPr="00AE2768" w:rsidRDefault="00071D1C" w:rsidP="00EF3662">
      <w:pPr>
        <w:tabs>
          <w:tab w:val="left" w:pos="360"/>
          <w:tab w:val="left" w:pos="540"/>
          <w:tab w:val="left" w:pos="2250"/>
        </w:tabs>
        <w:jc w:val="center"/>
        <w:rPr>
          <w:rFonts w:ascii="GHEA Grapalat" w:hAnsi="GHEA Grapalat" w:cs="Sylfaen"/>
          <w:bCs/>
          <w:sz w:val="18"/>
          <w:szCs w:val="18"/>
        </w:rPr>
      </w:pPr>
      <w:r w:rsidRPr="00AE2768">
        <w:rPr>
          <w:rFonts w:ascii="GHEA Grapalat" w:hAnsi="GHEA Grapalat" w:cs="Sylfaen"/>
          <w:bCs/>
          <w:sz w:val="18"/>
          <w:szCs w:val="18"/>
        </w:rPr>
        <w:t xml:space="preserve">պայմանագրի արդյունքը Գնորդին հանձնելու փաստը ֆիքսելու վերաբերյալ                                                                                                                               </w:t>
      </w:r>
    </w:p>
    <w:p w:rsidR="00071D1C" w:rsidRPr="00AE2768" w:rsidRDefault="00071D1C" w:rsidP="00EF3662">
      <w:pPr>
        <w:jc w:val="center"/>
        <w:rPr>
          <w:rFonts w:ascii="GHEA Grapalat" w:hAnsi="GHEA Grapalat" w:cs="Sylfaen"/>
          <w:b/>
          <w:bCs/>
          <w:sz w:val="18"/>
          <w:szCs w:val="18"/>
        </w:rPr>
      </w:pPr>
      <w:r w:rsidRPr="00AE2768">
        <w:rPr>
          <w:rFonts w:ascii="GHEA Grapalat" w:hAnsi="GHEA Grapalat" w:cs="Sylfaen"/>
          <w:bCs/>
          <w:sz w:val="18"/>
          <w:szCs w:val="18"/>
        </w:rPr>
        <w:t xml:space="preserve">                                                                                                                        </w:t>
      </w:r>
    </w:p>
    <w:p w:rsidR="00071D1C" w:rsidRPr="00AE2768" w:rsidRDefault="00071D1C" w:rsidP="00EF3662">
      <w:pPr>
        <w:tabs>
          <w:tab w:val="left" w:pos="360"/>
          <w:tab w:val="left" w:pos="540"/>
        </w:tabs>
        <w:rPr>
          <w:rFonts w:ascii="GHEA Grapalat" w:hAnsi="GHEA Grapalat" w:cs="Sylfaen"/>
          <w:sz w:val="18"/>
          <w:szCs w:val="22"/>
        </w:rPr>
      </w:pPr>
    </w:p>
    <w:p w:rsidR="000F494F" w:rsidRPr="00AE2768" w:rsidRDefault="00071D1C" w:rsidP="000F494F">
      <w:pPr>
        <w:tabs>
          <w:tab w:val="left" w:pos="360"/>
          <w:tab w:val="left" w:pos="540"/>
        </w:tabs>
        <w:ind w:left="-540" w:firstLine="180"/>
        <w:jc w:val="both"/>
        <w:rPr>
          <w:rFonts w:ascii="GHEA Grapalat" w:hAnsi="GHEA Grapalat" w:cs="Sylfaen"/>
          <w:sz w:val="20"/>
        </w:rPr>
      </w:pPr>
      <w:r w:rsidRPr="00AE2768">
        <w:rPr>
          <w:rFonts w:ascii="GHEA Grapalat" w:hAnsi="GHEA Grapalat" w:cs="Sylfaen"/>
          <w:sz w:val="20"/>
        </w:rPr>
        <w:tab/>
      </w:r>
      <w:r w:rsidRPr="00AE2768">
        <w:rPr>
          <w:rFonts w:ascii="GHEA Grapalat" w:hAnsi="GHEA Grapalat" w:cs="Sylfaen"/>
          <w:sz w:val="20"/>
          <w:lang w:val="hy-AM"/>
        </w:rPr>
        <w:t xml:space="preserve">Սույնով </w:t>
      </w:r>
      <w:r w:rsidRPr="00AE2768">
        <w:rPr>
          <w:rFonts w:ascii="GHEA Grapalat" w:hAnsi="GHEA Grapalat" w:cs="Sylfaen"/>
          <w:sz w:val="20"/>
        </w:rPr>
        <w:t>արձանագրվում է</w:t>
      </w:r>
      <w:r w:rsidRPr="00AE2768">
        <w:rPr>
          <w:rFonts w:ascii="GHEA Grapalat" w:hAnsi="GHEA Grapalat" w:cs="Sylfaen"/>
          <w:sz w:val="20"/>
          <w:lang w:val="hy-AM"/>
        </w:rPr>
        <w:t xml:space="preserve">, որ </w:t>
      </w:r>
      <w:r w:rsidR="000F494F" w:rsidRPr="00AE2768">
        <w:rPr>
          <w:rFonts w:ascii="GHEA Grapalat" w:hAnsi="GHEA Grapalat" w:cs="Sylfaen"/>
          <w:sz w:val="20"/>
          <w:u w:val="single"/>
        </w:rPr>
        <w:tab/>
      </w:r>
      <w:r w:rsidR="000F494F" w:rsidRPr="00AE2768">
        <w:rPr>
          <w:rFonts w:ascii="GHEA Grapalat" w:hAnsi="GHEA Grapalat" w:cs="Sylfaen"/>
          <w:sz w:val="20"/>
          <w:u w:val="single"/>
        </w:rPr>
        <w:tab/>
        <w:t xml:space="preserve">        </w:t>
      </w:r>
      <w:r w:rsidR="000F494F" w:rsidRPr="00AE2768">
        <w:rPr>
          <w:rFonts w:ascii="GHEA Grapalat" w:hAnsi="GHEA Grapalat" w:cs="Sylfaen"/>
          <w:sz w:val="20"/>
        </w:rPr>
        <w:t>-</w:t>
      </w:r>
      <w:r w:rsidRPr="00AE2768">
        <w:rPr>
          <w:rFonts w:ascii="GHEA Grapalat" w:hAnsi="GHEA Grapalat" w:cs="Sylfaen"/>
          <w:sz w:val="20"/>
        </w:rPr>
        <w:t xml:space="preserve">ի (այսուհետ` Գնորդ) </w:t>
      </w:r>
      <w:r w:rsidRPr="00AE2768">
        <w:rPr>
          <w:rFonts w:ascii="GHEA Grapalat" w:hAnsi="GHEA Grapalat" w:cs="Sylfaen"/>
          <w:sz w:val="20"/>
          <w:lang w:val="hy-AM"/>
        </w:rPr>
        <w:t xml:space="preserve">և </w:t>
      </w:r>
      <w:r w:rsidR="000F494F" w:rsidRPr="00AE2768">
        <w:rPr>
          <w:rFonts w:ascii="GHEA Grapalat" w:hAnsi="GHEA Grapalat" w:cs="Sylfaen"/>
          <w:sz w:val="20"/>
        </w:rPr>
        <w:t xml:space="preserve">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p>
    <w:p w:rsidR="00071D1C" w:rsidRPr="00AE2768" w:rsidRDefault="000F494F" w:rsidP="000F494F">
      <w:pPr>
        <w:tabs>
          <w:tab w:val="left" w:pos="360"/>
          <w:tab w:val="left" w:pos="540"/>
        </w:tabs>
        <w:ind w:left="-540" w:firstLine="180"/>
        <w:jc w:val="both"/>
        <w:rPr>
          <w:rFonts w:ascii="GHEA Grapalat" w:hAnsi="GHEA Grapalat" w:cs="Sylfaen"/>
          <w:sz w:val="12"/>
          <w:szCs w:val="16"/>
        </w:rPr>
      </w:pP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r>
      <w:r w:rsidRPr="00AE2768">
        <w:rPr>
          <w:rFonts w:ascii="GHEA Grapalat" w:hAnsi="GHEA Grapalat" w:cs="Sylfaen"/>
          <w:sz w:val="20"/>
        </w:rPr>
        <w:tab/>
        <w:t xml:space="preserve">       </w:t>
      </w:r>
      <w:r w:rsidR="00071D1C" w:rsidRPr="00AE2768">
        <w:rPr>
          <w:rFonts w:ascii="GHEA Grapalat" w:hAnsi="GHEA Grapalat" w:cs="Sylfaen"/>
          <w:sz w:val="20"/>
        </w:rPr>
        <w:t xml:space="preserve"> </w:t>
      </w:r>
      <w:r w:rsidRPr="00AE2768">
        <w:rPr>
          <w:rFonts w:ascii="GHEA Grapalat" w:hAnsi="GHEA Grapalat" w:cs="Sylfaen"/>
          <w:sz w:val="12"/>
          <w:szCs w:val="16"/>
        </w:rPr>
        <w:t>Գնորդի անվանումը</w:t>
      </w:r>
      <w:r w:rsidR="00071D1C" w:rsidRPr="00AE2768">
        <w:rPr>
          <w:rFonts w:ascii="GHEA Grapalat" w:hAnsi="GHEA Grapalat" w:cs="Sylfaen"/>
          <w:sz w:val="12"/>
          <w:szCs w:val="16"/>
        </w:rPr>
        <w:t xml:space="preserve">     </w:t>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r>
      <w:r w:rsidRPr="00AE2768">
        <w:rPr>
          <w:rFonts w:ascii="GHEA Grapalat" w:hAnsi="GHEA Grapalat" w:cs="Sylfaen"/>
          <w:sz w:val="12"/>
          <w:szCs w:val="16"/>
        </w:rPr>
        <w:tab/>
        <w:t xml:space="preserve">            Վաճառողի անվանումը</w:t>
      </w:r>
      <w:r w:rsidRPr="00AE2768">
        <w:rPr>
          <w:rFonts w:ascii="GHEA Grapalat" w:hAnsi="GHEA Grapalat" w:cs="Sylfaen"/>
          <w:sz w:val="12"/>
          <w:szCs w:val="16"/>
        </w:rPr>
        <w:tab/>
      </w:r>
    </w:p>
    <w:p w:rsidR="00071D1C" w:rsidRPr="00AE2768" w:rsidRDefault="00071D1C" w:rsidP="00EF3662">
      <w:pPr>
        <w:tabs>
          <w:tab w:val="left" w:pos="360"/>
          <w:tab w:val="left" w:pos="540"/>
        </w:tabs>
        <w:ind w:right="-360"/>
        <w:jc w:val="both"/>
        <w:rPr>
          <w:rFonts w:ascii="GHEA Grapalat" w:hAnsi="GHEA Grapalat" w:cs="Sylfaen"/>
          <w:sz w:val="20"/>
          <w:u w:val="single"/>
          <w:lang w:val="hy-AM"/>
        </w:rPr>
      </w:pPr>
      <w:r w:rsidRPr="00AE2768">
        <w:rPr>
          <w:rFonts w:ascii="GHEA Grapalat" w:hAnsi="GHEA Grapalat" w:cs="Sylfaen"/>
          <w:sz w:val="20"/>
          <w:lang w:val="hy-AM"/>
        </w:rPr>
        <w:t xml:space="preserve">(այսուհետ` </w:t>
      </w:r>
      <w:r w:rsidRPr="00AE2768">
        <w:rPr>
          <w:rFonts w:ascii="GHEA Grapalat" w:hAnsi="GHEA Grapalat" w:cs="Sylfaen"/>
          <w:sz w:val="20"/>
        </w:rPr>
        <w:t>Վաճառող</w:t>
      </w:r>
      <w:r w:rsidRPr="00AE2768">
        <w:rPr>
          <w:rFonts w:ascii="GHEA Grapalat" w:hAnsi="GHEA Grapalat" w:cs="Sylfaen"/>
          <w:sz w:val="20"/>
          <w:lang w:val="hy-AM"/>
        </w:rPr>
        <w:t>)</w:t>
      </w:r>
      <w:r w:rsidRPr="00AE2768">
        <w:rPr>
          <w:rFonts w:ascii="GHEA Grapalat" w:hAnsi="GHEA Grapalat" w:cs="Sylfaen"/>
          <w:sz w:val="20"/>
        </w:rPr>
        <w:t xml:space="preserve"> միջև 20     թ. </w:t>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000F494F" w:rsidRPr="00AE2768">
        <w:rPr>
          <w:rFonts w:ascii="GHEA Grapalat" w:hAnsi="GHEA Grapalat" w:cs="Sylfaen"/>
          <w:sz w:val="20"/>
          <w:u w:val="single"/>
        </w:rPr>
        <w:tab/>
      </w:r>
      <w:r w:rsidRPr="00AE2768">
        <w:rPr>
          <w:rFonts w:ascii="GHEA Grapalat" w:hAnsi="GHEA Grapalat" w:cs="Sylfaen"/>
          <w:sz w:val="20"/>
          <w:lang w:val="hy-AM"/>
        </w:rPr>
        <w:t xml:space="preserve"> -ին կնքված N</w:t>
      </w:r>
      <w:r w:rsidR="000F494F" w:rsidRPr="00AE2768">
        <w:rPr>
          <w:rFonts w:ascii="GHEA Grapalat" w:hAnsi="GHEA Grapalat" w:cs="Sylfaen"/>
          <w:sz w:val="20"/>
          <w:lang w:val="hy-AM"/>
        </w:rPr>
        <w:t xml:space="preserve">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p>
    <w:p w:rsidR="000F494F" w:rsidRPr="00AE2768" w:rsidRDefault="000F494F" w:rsidP="00EF3662">
      <w:pPr>
        <w:tabs>
          <w:tab w:val="left" w:pos="360"/>
          <w:tab w:val="left" w:pos="540"/>
        </w:tabs>
        <w:ind w:right="-360"/>
        <w:jc w:val="both"/>
        <w:rPr>
          <w:rFonts w:ascii="GHEA Grapalat" w:hAnsi="GHEA Grapalat" w:cs="Sylfaen"/>
          <w:sz w:val="12"/>
          <w:szCs w:val="16"/>
          <w:lang w:val="hy-AM"/>
        </w:rPr>
      </w:pP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պայմանագրի կնքման ամսաթիվը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r w:rsidRPr="00AE2768">
        <w:rPr>
          <w:rFonts w:ascii="GHEA Grapalat" w:hAnsi="GHEA Grapalat" w:cs="Sylfaen"/>
          <w:sz w:val="12"/>
          <w:szCs w:val="16"/>
          <w:lang w:val="hy-AM"/>
        </w:rPr>
        <w:tab/>
        <w:t xml:space="preserve">      պայմանագրի համարը</w:t>
      </w:r>
      <w:r w:rsidRPr="00AE2768">
        <w:rPr>
          <w:rFonts w:ascii="GHEA Grapalat" w:hAnsi="GHEA Grapalat" w:cs="Sylfaen"/>
          <w:sz w:val="12"/>
          <w:szCs w:val="16"/>
          <w:lang w:val="hy-AM"/>
        </w:rPr>
        <w:tab/>
      </w:r>
      <w:r w:rsidRPr="00AE2768">
        <w:rPr>
          <w:rFonts w:ascii="GHEA Grapalat" w:hAnsi="GHEA Grapalat" w:cs="Sylfaen"/>
          <w:sz w:val="12"/>
          <w:szCs w:val="16"/>
          <w:lang w:val="hy-AM"/>
        </w:rPr>
        <w:tab/>
      </w:r>
    </w:p>
    <w:p w:rsidR="00071D1C" w:rsidRPr="00AE2768" w:rsidRDefault="00071D1C" w:rsidP="00EF3662">
      <w:pPr>
        <w:tabs>
          <w:tab w:val="left" w:pos="360"/>
          <w:tab w:val="left" w:pos="540"/>
        </w:tabs>
        <w:jc w:val="both"/>
        <w:rPr>
          <w:rFonts w:ascii="GHEA Grapalat" w:hAnsi="GHEA Grapalat" w:cs="Sylfaen"/>
          <w:sz w:val="20"/>
          <w:lang w:val="hy-AM"/>
        </w:rPr>
      </w:pPr>
      <w:r w:rsidRPr="00AE2768">
        <w:rPr>
          <w:rFonts w:ascii="GHEA Grapalat" w:hAnsi="GHEA Grapalat" w:cs="Sylfaen"/>
          <w:sz w:val="20"/>
          <w:lang w:val="hy-AM"/>
        </w:rPr>
        <w:t xml:space="preserve">պայմանագրի շրջանակներում Վաճառողը  20  թ. </w:t>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000F494F" w:rsidRPr="00AE2768">
        <w:rPr>
          <w:rFonts w:ascii="GHEA Grapalat" w:hAnsi="GHEA Grapalat" w:cs="Sylfaen"/>
          <w:sz w:val="20"/>
          <w:u w:val="single"/>
          <w:lang w:val="hy-AM"/>
        </w:rPr>
        <w:tab/>
      </w:r>
      <w:r w:rsidRPr="00AE2768">
        <w:rPr>
          <w:rFonts w:ascii="GHEA Grapalat" w:hAnsi="GHEA Grapalat" w:cs="Sylfaen"/>
          <w:sz w:val="20"/>
          <w:lang w:val="hy-AM"/>
        </w:rPr>
        <w:t>-ին հանձնման-ընդունման նպատակով Գնորդին հանձնեց ստորև նշված ապրանքները.</w:t>
      </w:r>
    </w:p>
    <w:p w:rsidR="00071D1C" w:rsidRPr="00AE2768" w:rsidRDefault="00071D1C" w:rsidP="00EF3662">
      <w:pPr>
        <w:tabs>
          <w:tab w:val="left" w:pos="2972"/>
        </w:tabs>
        <w:jc w:val="both"/>
        <w:rPr>
          <w:rFonts w:ascii="GHEA Grapalat" w:hAnsi="GHEA Grapalat" w:cs="Sylfaen"/>
          <w:sz w:val="20"/>
          <w:lang w:val="hy-AM"/>
        </w:rPr>
      </w:pPr>
      <w:r w:rsidRPr="00AE2768">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E2768"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E2768" w:rsidRDefault="00071D1C" w:rsidP="00EF3662">
            <w:pPr>
              <w:jc w:val="center"/>
              <w:rPr>
                <w:rFonts w:ascii="GHEA Grapalat" w:hAnsi="GHEA Grapalat" w:cs="Sylfaen"/>
                <w:bCs/>
                <w:sz w:val="18"/>
                <w:szCs w:val="18"/>
                <w:lang w:eastAsia="ru-RU"/>
              </w:rPr>
            </w:pPr>
            <w:r w:rsidRPr="00AE2768">
              <w:rPr>
                <w:rFonts w:ascii="GHEA Grapalat" w:hAnsi="GHEA Grapalat" w:cs="Sylfaen"/>
                <w:bCs/>
                <w:sz w:val="18"/>
                <w:szCs w:val="18"/>
                <w:lang w:eastAsia="ru-RU"/>
              </w:rPr>
              <w:t>Ապրանքի</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16519F" w:rsidP="00EF3662">
            <w:pPr>
              <w:jc w:val="center"/>
              <w:rPr>
                <w:rFonts w:ascii="GHEA Grapalat" w:hAnsi="GHEA Grapalat"/>
                <w:sz w:val="18"/>
                <w:szCs w:val="18"/>
              </w:rPr>
            </w:pPr>
            <w:r w:rsidRPr="00AE2768">
              <w:rPr>
                <w:rFonts w:ascii="GHEA Grapalat" w:hAnsi="GHEA Grapalat" w:cs="Sylfaen"/>
                <w:sz w:val="18"/>
                <w:szCs w:val="18"/>
              </w:rPr>
              <w:t>ա</w:t>
            </w:r>
            <w:r w:rsidR="00071D1C" w:rsidRPr="00AE2768">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F494F" w:rsidP="000F494F">
            <w:pPr>
              <w:jc w:val="center"/>
              <w:rPr>
                <w:rFonts w:ascii="GHEA Grapalat" w:hAnsi="GHEA Grapalat"/>
                <w:sz w:val="18"/>
                <w:szCs w:val="18"/>
              </w:rPr>
            </w:pPr>
            <w:r w:rsidRPr="00AE2768">
              <w:rPr>
                <w:rFonts w:ascii="GHEA Grapalat" w:hAnsi="GHEA Grapalat" w:cs="Sylfaen"/>
                <w:sz w:val="18"/>
                <w:szCs w:val="18"/>
              </w:rPr>
              <w:t>քանակը</w:t>
            </w:r>
            <w:r w:rsidRPr="00AE2768">
              <w:rPr>
                <w:rFonts w:ascii="GHEA Grapalat" w:hAnsi="GHEA Grapalat"/>
                <w:sz w:val="18"/>
                <w:szCs w:val="18"/>
              </w:rPr>
              <w:t xml:space="preserve"> (</w:t>
            </w:r>
            <w:r w:rsidRPr="00AE2768">
              <w:rPr>
                <w:rFonts w:ascii="GHEA Grapalat" w:hAnsi="GHEA Grapalat" w:cs="Sylfaen"/>
                <w:sz w:val="18"/>
                <w:szCs w:val="18"/>
              </w:rPr>
              <w:t>փաստացի</w:t>
            </w:r>
            <w:r w:rsidRPr="00AE2768">
              <w:rPr>
                <w:rFonts w:ascii="GHEA Grapalat" w:hAnsi="GHEA Grapalat"/>
                <w:sz w:val="18"/>
                <w:szCs w:val="18"/>
              </w:rPr>
              <w:t>)</w:t>
            </w: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r w:rsidR="00071D1C" w:rsidRPr="00AE2768"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E2768"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E2768" w:rsidRDefault="00071D1C" w:rsidP="00EF3662">
            <w:pPr>
              <w:jc w:val="center"/>
              <w:rPr>
                <w:rFonts w:ascii="GHEA Grapalat" w:hAnsi="GHEA Grapalat" w:cs="Sylfaen"/>
                <w:sz w:val="18"/>
                <w:szCs w:val="18"/>
                <w:lang w:val="ru-RU" w:eastAsia="ru-RU"/>
              </w:rPr>
            </w:pPr>
          </w:p>
        </w:tc>
      </w:tr>
    </w:tbl>
    <w:p w:rsidR="00071D1C" w:rsidRPr="00AE2768" w:rsidRDefault="00071D1C" w:rsidP="00EF3662">
      <w:pPr>
        <w:tabs>
          <w:tab w:val="left" w:pos="360"/>
          <w:tab w:val="left" w:pos="540"/>
        </w:tabs>
        <w:jc w:val="both"/>
        <w:rPr>
          <w:rFonts w:ascii="GHEA Grapalat" w:hAnsi="GHEA Grapalat" w:cs="Sylfaen"/>
          <w:lang w:eastAsia="ru-RU"/>
        </w:rPr>
      </w:pPr>
    </w:p>
    <w:p w:rsidR="00071D1C" w:rsidRPr="00AE2768" w:rsidRDefault="00071D1C" w:rsidP="00EF3662">
      <w:pPr>
        <w:tabs>
          <w:tab w:val="left" w:pos="360"/>
          <w:tab w:val="left" w:pos="540"/>
        </w:tabs>
        <w:jc w:val="both"/>
        <w:rPr>
          <w:rFonts w:ascii="GHEA Grapalat" w:hAnsi="GHEA Grapalat" w:cs="Sylfaen"/>
          <w:sz w:val="20"/>
        </w:rPr>
      </w:pPr>
      <w:r w:rsidRPr="00AE2768">
        <w:rPr>
          <w:rFonts w:ascii="GHEA Grapalat" w:hAnsi="GHEA Grapalat" w:cs="Sylfaen"/>
          <w:sz w:val="20"/>
        </w:rPr>
        <w:t>Սույն ակտը կազմված է 2 օրինակից, յուրաքանչյուր կողմին տրամադրվում է մեկական օրինակ:</w:t>
      </w:r>
    </w:p>
    <w:p w:rsidR="00071D1C" w:rsidRPr="00AE2768" w:rsidRDefault="00071D1C" w:rsidP="00EF3662">
      <w:pPr>
        <w:tabs>
          <w:tab w:val="left" w:pos="360"/>
          <w:tab w:val="left" w:pos="540"/>
        </w:tabs>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14"/>
          <w:szCs w:val="14"/>
          <w:lang w:val="hy-AM"/>
        </w:rPr>
      </w:pPr>
    </w:p>
    <w:p w:rsidR="00071D1C" w:rsidRPr="00AE2768" w:rsidRDefault="00071D1C" w:rsidP="00EF3662">
      <w:pPr>
        <w:jc w:val="center"/>
        <w:rPr>
          <w:rFonts w:ascii="GHEA Grapalat" w:hAnsi="GHEA Grapalat" w:cs="Sylfaen"/>
          <w:sz w:val="22"/>
          <w:szCs w:val="22"/>
          <w:lang w:val="hy-AM"/>
        </w:rPr>
      </w:pPr>
    </w:p>
    <w:p w:rsidR="00071D1C" w:rsidRPr="00AE2768" w:rsidRDefault="00071D1C" w:rsidP="00EF3662">
      <w:pPr>
        <w:jc w:val="center"/>
        <w:rPr>
          <w:rFonts w:ascii="GHEA Grapalat" w:hAnsi="GHEA Grapalat" w:cs="Sylfaen"/>
          <w:sz w:val="22"/>
          <w:szCs w:val="22"/>
        </w:rPr>
      </w:pPr>
      <w:r w:rsidRPr="00AE2768">
        <w:rPr>
          <w:rFonts w:ascii="GHEA Grapalat" w:hAnsi="GHEA Grapalat" w:cs="Sylfaen"/>
          <w:sz w:val="22"/>
          <w:szCs w:val="22"/>
        </w:rPr>
        <w:t>ԿՈՂՄԵՐԸ</w:t>
      </w:r>
    </w:p>
    <w:p w:rsidR="00071D1C" w:rsidRPr="00AE2768" w:rsidRDefault="00071D1C" w:rsidP="00EF3662">
      <w:pPr>
        <w:jc w:val="center"/>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p w:rsidR="00071D1C" w:rsidRPr="00AE2768"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E2768" w:rsidTr="00E22E51">
        <w:tc>
          <w:tcPr>
            <w:tcW w:w="4785"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Հանձնեց</w:t>
            </w:r>
          </w:p>
        </w:tc>
        <w:tc>
          <w:tcPr>
            <w:tcW w:w="5223" w:type="dxa"/>
          </w:tcPr>
          <w:p w:rsidR="00071D1C" w:rsidRPr="00AE2768" w:rsidRDefault="00071D1C" w:rsidP="00EF3662">
            <w:pPr>
              <w:tabs>
                <w:tab w:val="left" w:pos="360"/>
                <w:tab w:val="left" w:pos="540"/>
              </w:tabs>
              <w:jc w:val="center"/>
              <w:rPr>
                <w:rFonts w:ascii="GHEA Grapalat" w:hAnsi="GHEA Grapalat" w:cs="Sylfaen"/>
                <w:b/>
                <w:bCs/>
                <w:sz w:val="22"/>
                <w:szCs w:val="22"/>
                <w:lang w:eastAsia="ru-RU"/>
              </w:rPr>
            </w:pPr>
            <w:r w:rsidRPr="00AE2768">
              <w:rPr>
                <w:rFonts w:ascii="GHEA Grapalat" w:hAnsi="GHEA Grapalat" w:cs="Sylfaen"/>
                <w:b/>
                <w:bCs/>
                <w:sz w:val="22"/>
                <w:szCs w:val="22"/>
              </w:rPr>
              <w:t xml:space="preserve">        Ընդունեց</w:t>
            </w:r>
          </w:p>
        </w:tc>
      </w:tr>
    </w:tbl>
    <w:p w:rsidR="00071D1C" w:rsidRPr="00AE2768" w:rsidRDefault="00071D1C" w:rsidP="00EF3662">
      <w:pPr>
        <w:tabs>
          <w:tab w:val="left" w:pos="360"/>
          <w:tab w:val="left" w:pos="540"/>
        </w:tabs>
        <w:rPr>
          <w:rFonts w:ascii="GHEA Grapalat" w:hAnsi="GHEA Grapalat" w:cs="Sylfaen"/>
          <w:sz w:val="20"/>
          <w:szCs w:val="20"/>
          <w:lang w:eastAsia="ru-RU"/>
        </w:rPr>
      </w:pPr>
      <w:r w:rsidRPr="00AE2768">
        <w:rPr>
          <w:rFonts w:ascii="GHEA Grapalat" w:hAnsi="GHEA Grapalat" w:cs="Sylfaen"/>
          <w:sz w:val="20"/>
          <w:szCs w:val="20"/>
          <w:lang w:eastAsia="ru-RU"/>
        </w:rPr>
        <w:t xml:space="preserve">                                                                                                  հայտը նախագծած ներկայացուցիչ`</w:t>
      </w:r>
    </w:p>
    <w:p w:rsidR="00071D1C" w:rsidRPr="00AE2768"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___________________________ </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c>
          <w:tcPr>
            <w:tcW w:w="0" w:type="auto"/>
            <w:vAlign w:val="center"/>
          </w:tcPr>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E2768">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071D1C" w:rsidRPr="00AE2768" w:rsidRDefault="00071D1C" w:rsidP="00EF3662">
      <w:pPr>
        <w:ind w:left="-142" w:firstLine="142"/>
        <w:jc w:val="center"/>
        <w:rPr>
          <w:rFonts w:ascii="GHEA Grapalat" w:hAnsi="GHEA Grapalat" w:cs="Sylfaen"/>
          <w:b/>
        </w:rPr>
      </w:pPr>
    </w:p>
    <w:p w:rsidR="00071D1C" w:rsidRPr="00AE2768" w:rsidRDefault="00071D1C" w:rsidP="00EF3662">
      <w:pPr>
        <w:ind w:left="-142" w:firstLine="142"/>
        <w:jc w:val="center"/>
        <w:rPr>
          <w:rFonts w:ascii="GHEA Grapalat" w:hAnsi="GHEA Grapalat" w:cs="Sylfaen"/>
          <w:b/>
        </w:rPr>
      </w:pPr>
    </w:p>
    <w:p w:rsidR="00536BFB" w:rsidRPr="00AE2768" w:rsidRDefault="00536BFB" w:rsidP="00EF3662">
      <w:pPr>
        <w:rPr>
          <w:rFonts w:ascii="GHEA Grapalat" w:hAnsi="GHEA Grapalat"/>
          <w:sz w:val="20"/>
          <w:lang w:val="hy-AM"/>
        </w:rPr>
      </w:pPr>
    </w:p>
    <w:sectPr w:rsidR="00536BFB" w:rsidRPr="00AE2768" w:rsidSect="003A685C">
      <w:footnotePr>
        <w:pos w:val="beneathText"/>
      </w:footnotePr>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1E99" w:rsidRDefault="00B91E99">
      <w:r>
        <w:separator/>
      </w:r>
    </w:p>
  </w:endnote>
  <w:endnote w:type="continuationSeparator" w:id="0">
    <w:p w:rsidR="00B91E99" w:rsidRDefault="00B91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80000603" w:usb1="00000000" w:usb2="00000000" w:usb3="00000000" w:csb0="00000007"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2000503080000020003"/>
    <w:charset w:val="00"/>
    <w:family w:val="modern"/>
    <w:notTrueType/>
    <w:pitch w:val="variable"/>
    <w:sig w:usb0="A00006AF" w:usb1="5000204B" w:usb2="00000000" w:usb3="00000000" w:csb0="0000009F" w:csb1="00000000"/>
  </w:font>
  <w:font w:name="Calibri">
    <w:panose1 w:val="020F0502020204030204"/>
    <w:charset w:val="CC"/>
    <w:family w:val="swiss"/>
    <w:pitch w:val="variable"/>
    <w:sig w:usb0="E4002EFF" w:usb1="C000247B"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1E99" w:rsidRDefault="00B91E99">
      <w:r>
        <w:separator/>
      </w:r>
    </w:p>
  </w:footnote>
  <w:footnote w:type="continuationSeparator" w:id="0">
    <w:p w:rsidR="00B91E99" w:rsidRDefault="00B91E99">
      <w:r>
        <w:continuationSeparator/>
      </w:r>
    </w:p>
  </w:footnote>
  <w:footnote w:id="1">
    <w:p w:rsidR="00D14969" w:rsidRPr="004E5FBB" w:rsidRDefault="00D14969" w:rsidP="00D879FD">
      <w:pPr>
        <w:jc w:val="both"/>
        <w:rPr>
          <w:rFonts w:ascii="GHEA Grapalat" w:hAnsi="GHEA Grapalat" w:cs="Sylfaen"/>
          <w:i/>
          <w:sz w:val="16"/>
          <w:szCs w:val="16"/>
          <w:lang w:val="af-ZA" w:eastAsia="ru-RU"/>
        </w:rPr>
      </w:pPr>
      <w:r w:rsidRPr="004E5FBB">
        <w:rPr>
          <w:rFonts w:ascii="GHEA Grapalat" w:hAnsi="GHEA Grapalat" w:cs="Sylfaen"/>
          <w:i/>
          <w:sz w:val="16"/>
          <w:szCs w:val="16"/>
          <w:vertAlign w:val="superscript"/>
          <w:lang w:val="af-ZA" w:eastAsia="ru-RU"/>
        </w:rPr>
        <w:t>5</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Եթե</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rsidR="00D14969" w:rsidRPr="006265F4" w:rsidRDefault="00D14969" w:rsidP="00D879FD">
      <w:pPr>
        <w:jc w:val="both"/>
        <w:rPr>
          <w:rFonts w:ascii="GHEA Grapalat" w:hAnsi="GHEA Grapalat"/>
          <w:i/>
          <w:sz w:val="16"/>
          <w:szCs w:val="16"/>
          <w:lang w:val="af-ZA"/>
        </w:rPr>
      </w:pPr>
      <w:r w:rsidRPr="004E5FB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4E5FB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4E5FB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4E5FB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4E5FB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4E5FBB">
        <w:rPr>
          <w:rFonts w:ascii="GHEA Grapalat" w:hAnsi="GHEA Grapalat" w:cs="Sylfaen"/>
          <w:i/>
          <w:sz w:val="16"/>
          <w:szCs w:val="16"/>
          <w:lang w:val="af-ZA" w:eastAsia="ru-RU"/>
        </w:rPr>
        <w:t>:</w:t>
      </w:r>
      <w:r w:rsidRPr="006265F4">
        <w:rPr>
          <w:rFonts w:ascii="GHEA Grapalat" w:hAnsi="GHEA Grapalat"/>
          <w:i/>
          <w:sz w:val="16"/>
          <w:szCs w:val="16"/>
          <w:lang w:val="af-ZA"/>
        </w:rPr>
        <w:t>».</w:t>
      </w:r>
    </w:p>
    <w:p w:rsidR="00D14969" w:rsidRPr="006265F4" w:rsidRDefault="00D14969" w:rsidP="00D879FD">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rsidR="00D14969" w:rsidRPr="006265F4" w:rsidRDefault="00D14969" w:rsidP="005E2581">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D14969" w:rsidRPr="006265F4" w:rsidRDefault="00D14969" w:rsidP="006C1D25">
      <w:pPr>
        <w:pStyle w:val="af2"/>
        <w:jc w:val="both"/>
        <w:rPr>
          <w:rFonts w:ascii="GHEA Grapalat" w:hAnsi="GHEA Grapalat" w:cs="Sylfaen"/>
          <w:i/>
          <w:sz w:val="16"/>
          <w:szCs w:val="16"/>
          <w:lang w:val="en-US"/>
        </w:rPr>
      </w:pPr>
      <w:r w:rsidRPr="006265F4">
        <w:rPr>
          <w:vertAlign w:val="superscript"/>
          <w:lang w:val="en-US"/>
        </w:rPr>
        <w:t>6</w:t>
      </w:r>
      <w:r w:rsidRPr="006265F4">
        <w:rPr>
          <w:rStyle w:val="af6"/>
          <w:color w:val="FFFFFF"/>
        </w:rPr>
        <w:footnoteRef/>
      </w:r>
      <w:r w:rsidRPr="006265F4">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14969" w:rsidRPr="006265F4" w:rsidRDefault="00D14969" w:rsidP="006C1D25">
      <w:pPr>
        <w:pStyle w:val="af2"/>
        <w:jc w:val="both"/>
        <w:rPr>
          <w:rFonts w:ascii="GHEA Grapalat" w:hAnsi="GHEA Grapalat" w:cs="Sylfaen"/>
          <w:i/>
          <w:sz w:val="16"/>
          <w:szCs w:val="16"/>
          <w:lang w:val="en-US"/>
        </w:rPr>
      </w:pPr>
      <w:r w:rsidRPr="006265F4">
        <w:rPr>
          <w:rFonts w:ascii="GHEA Grapalat" w:hAnsi="GHEA Grapalat" w:cs="Sylfaen"/>
          <w:i/>
          <w:sz w:val="16"/>
          <w:szCs w:val="16"/>
          <w:lang w:val="en-US"/>
        </w:rPr>
        <w:t xml:space="preserve">- ընթացակարգը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sidRPr="006265F4">
        <w:rPr>
          <w:rFonts w:ascii="GHEA Grapalat" w:hAnsi="GHEA Grapalat" w:cs="Sylfaen"/>
          <w:i/>
          <w:sz w:val="16"/>
          <w:szCs w:val="16"/>
          <w:lang w:val="hy-AM"/>
        </w:rPr>
        <w:t>10</w:t>
      </w:r>
      <w:r w:rsidRPr="006265F4">
        <w:rPr>
          <w:rFonts w:ascii="GHEA Grapalat" w:hAnsi="GHEA Grapalat" w:cs="Sylfaen"/>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D14969" w:rsidRPr="006265F4" w:rsidRDefault="00D14969" w:rsidP="006C1D25">
      <w:pPr>
        <w:pStyle w:val="af2"/>
        <w:jc w:val="both"/>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 գինը չի գերազանցում 10 մլն. ՀՀ դրամը</w:t>
      </w:r>
    </w:p>
  </w:footnote>
  <w:footnote w:id="2">
    <w:p w:rsidR="00D14969" w:rsidRPr="006265F4" w:rsidRDefault="00D14969">
      <w:pPr>
        <w:pStyle w:val="af2"/>
      </w:pPr>
      <w:r w:rsidRPr="006265F4">
        <w:rPr>
          <w:rStyle w:val="af6"/>
          <w:color w:val="FFFFFF"/>
        </w:rPr>
        <w:footnoteRef/>
      </w:r>
      <w:r w:rsidRPr="006265F4">
        <w:t xml:space="preserve"> </w:t>
      </w:r>
      <w:r>
        <w:rPr>
          <w:vertAlign w:val="superscript"/>
          <w:lang w:val="en-US"/>
        </w:rPr>
        <w:t xml:space="preserve">10 </w:t>
      </w:r>
      <w:r w:rsidRPr="006265F4">
        <w:rPr>
          <w:rFonts w:ascii="GHEA Grapalat" w:hAnsi="GHEA Grapalat" w:cs="Sylfaen"/>
          <w:i/>
          <w:sz w:val="16"/>
          <w:szCs w:val="16"/>
        </w:rPr>
        <w:t xml:space="preserve">Սահմանվում է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 կողմից:</w:t>
      </w:r>
    </w:p>
  </w:footnote>
  <w:footnote w:id="3">
    <w:p w:rsidR="00D14969" w:rsidRPr="006265F4" w:rsidRDefault="00D14969" w:rsidP="00571F29">
      <w:pPr>
        <w:pStyle w:val="af2"/>
        <w:rPr>
          <w:rFonts w:ascii="Sylfaen" w:hAnsi="Sylfaen"/>
          <w:lang w:val="en-US"/>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D14969" w:rsidRPr="006265F4" w:rsidRDefault="00D14969">
      <w:pPr>
        <w:pStyle w:val="af2"/>
        <w:rPr>
          <w:rFonts w:ascii="GHEA Grapalat" w:hAnsi="GHEA Grapalat" w:cs="Sylfaen"/>
          <w:i/>
          <w:sz w:val="16"/>
          <w:szCs w:val="16"/>
          <w:lang w:val="en-US"/>
        </w:rPr>
      </w:pPr>
      <w:r w:rsidRPr="006265F4">
        <w:rPr>
          <w:rStyle w:val="af6"/>
        </w:rPr>
        <w:footnoteRef/>
      </w:r>
      <w:r w:rsidRPr="006265F4">
        <w:t xml:space="preserve"> </w:t>
      </w:r>
      <w:r w:rsidRPr="006265F4">
        <w:rPr>
          <w:rFonts w:ascii="GHEA Grapalat" w:hAnsi="GHEA Grapalat" w:cs="Sylfaen"/>
          <w:i/>
          <w:sz w:val="16"/>
          <w:szCs w:val="16"/>
          <w:lang w:val="en-US"/>
        </w:rPr>
        <w:t>Եթե գնման հայտով գնվելիք ապրանքի գինը չի գերազանցում 10 մլն. ՀՀ դրամը, ապա</w:t>
      </w:r>
      <w:r w:rsidRPr="006265F4">
        <w:rPr>
          <w:rFonts w:ascii="Times New Roman" w:hAnsi="Times New Roman"/>
          <w:lang w:val="en-US"/>
        </w:rPr>
        <w:t xml:space="preserve"> </w:t>
      </w:r>
      <w:r w:rsidRPr="006265F4">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14969" w:rsidRPr="006265F4" w:rsidRDefault="00D14969" w:rsidP="00501A05">
      <w:pPr>
        <w:pStyle w:val="af2"/>
        <w:rPr>
          <w:rFonts w:ascii="GHEA Grapalat" w:hAnsi="GHEA Grapalat" w:cs="Sylfaen"/>
          <w:i/>
          <w:sz w:val="16"/>
          <w:szCs w:val="16"/>
          <w:lang w:val="en-US"/>
        </w:rPr>
      </w:pPr>
      <w:r>
        <w:rPr>
          <w:rFonts w:ascii="GHEA Grapalat" w:hAnsi="GHEA Grapalat" w:cs="Sylfaen"/>
          <w:i/>
          <w:sz w:val="16"/>
          <w:szCs w:val="16"/>
          <w:vertAlign w:val="superscript"/>
          <w:lang w:val="en-US"/>
        </w:rPr>
        <w:t>13</w:t>
      </w:r>
      <w:r w:rsidRPr="006265F4">
        <w:rPr>
          <w:rFonts w:ascii="GHEA Grapalat" w:hAnsi="GHEA Grapalat" w:cs="Sylfaen"/>
          <w:i/>
          <w:sz w:val="16"/>
          <w:szCs w:val="16"/>
          <w:vertAlign w:val="superscript"/>
          <w:lang w:val="en-US"/>
        </w:rPr>
        <w:t xml:space="preserve"> </w:t>
      </w:r>
      <w:r w:rsidRPr="006265F4">
        <w:rPr>
          <w:rFonts w:ascii="GHEA Grapalat" w:hAnsi="GHEA Grapalat" w:cs="Sylfaen"/>
          <w:i/>
          <w:sz w:val="16"/>
          <w:szCs w:val="16"/>
          <w:lang w:val="en-US"/>
        </w:rPr>
        <w:t>Եթե գնման հայտով գնվելիք ապրանքի գինը չի գերազանցում 10 մլն. ՀՀ դրամը, ապա</w:t>
      </w:r>
      <w:r w:rsidRPr="006265F4">
        <w:rPr>
          <w:rFonts w:ascii="Times New Roman" w:hAnsi="Times New Roman"/>
          <w:lang w:val="en-US"/>
        </w:rPr>
        <w:t xml:space="preserve"> </w:t>
      </w:r>
      <w:r w:rsidRPr="006265F4">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14969" w:rsidRPr="006265F4" w:rsidRDefault="00D14969">
      <w:pPr>
        <w:pStyle w:val="af2"/>
        <w:rPr>
          <w:rFonts w:ascii="Times New Roman" w:hAnsi="Times New Roman"/>
          <w:vertAlign w:val="superscript"/>
          <w:lang w:val="en-US"/>
        </w:rPr>
      </w:pPr>
    </w:p>
  </w:footnote>
  <w:footnote w:id="5">
    <w:p w:rsidR="00D14969" w:rsidRPr="006265F4" w:rsidRDefault="00D14969">
      <w:pPr>
        <w:pStyle w:val="af2"/>
        <w:rPr>
          <w:rFonts w:ascii="GHEA Grapalat" w:hAnsi="GHEA Grapalat"/>
          <w:lang w:val="en-US"/>
        </w:rPr>
      </w:pPr>
      <w:r>
        <w:rPr>
          <w:rFonts w:ascii="GHEA Grapalat" w:hAnsi="GHEA Grapalat" w:cs="Sylfaen"/>
          <w:i/>
          <w:sz w:val="16"/>
          <w:szCs w:val="16"/>
          <w:vertAlign w:val="superscript"/>
          <w:lang w:val="en-US"/>
        </w:rPr>
        <w:t xml:space="preserve">14 </w:t>
      </w:r>
      <w:r w:rsidRPr="006265F4">
        <w:rPr>
          <w:rFonts w:ascii="GHEA Grapalat" w:hAnsi="GHEA Grapalat" w:cs="Sylfaen"/>
          <w:i/>
          <w:sz w:val="16"/>
          <w:szCs w:val="16"/>
        </w:rPr>
        <w:t xml:space="preserve">Սույն կետը խմբագրվում է ըստ համապատասխան </w:t>
      </w:r>
      <w:r w:rsidRPr="006265F4">
        <w:rPr>
          <w:rFonts w:ascii="GHEA Grapalat" w:hAnsi="GHEA Grapalat" w:cs="Sylfaen"/>
          <w:i/>
          <w:sz w:val="16"/>
          <w:szCs w:val="16"/>
          <w:lang w:val="en-US"/>
        </w:rPr>
        <w:t>պ</w:t>
      </w:r>
      <w:r w:rsidRPr="006265F4">
        <w:rPr>
          <w:rFonts w:ascii="GHEA Grapalat" w:hAnsi="GHEA Grapalat" w:cs="Sylfaen"/>
          <w:i/>
          <w:sz w:val="16"/>
          <w:szCs w:val="16"/>
        </w:rPr>
        <w:t>ատվիրատուի:</w:t>
      </w:r>
      <w:r w:rsidRPr="006265F4">
        <w:rPr>
          <w:rFonts w:ascii="GHEA Grapalat" w:hAnsi="GHEA Grapalat"/>
          <w:lang w:val="en-US"/>
        </w:rPr>
        <w:t xml:space="preserve"> </w:t>
      </w:r>
    </w:p>
  </w:footnote>
  <w:footnote w:id="6">
    <w:p w:rsidR="00D14969" w:rsidRPr="006265F4" w:rsidRDefault="00D1496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D14969" w:rsidRPr="006265F4" w:rsidRDefault="00D14969" w:rsidP="00B2572B">
      <w:pPr>
        <w:pStyle w:val="af2"/>
        <w:rPr>
          <w:rFonts w:ascii="GHEA Grapalat" w:hAnsi="GHEA Grapalat"/>
          <w:i/>
          <w:sz w:val="16"/>
          <w:szCs w:val="16"/>
          <w:lang w:val="af-ZA"/>
        </w:rPr>
      </w:pPr>
      <w:r w:rsidRPr="006265F4">
        <w:rPr>
          <w:rFonts w:ascii="GHEA Grapalat" w:hAnsi="GHEA Grapalat"/>
          <w:i/>
          <w:sz w:val="16"/>
          <w:szCs w:val="16"/>
          <w:lang w:val="hy-AM"/>
        </w:rPr>
        <w:t>*</w:t>
      </w:r>
      <w:r w:rsidRPr="006265F4">
        <w:rPr>
          <w:rFonts w:ascii="GHEA Grapalat" w:hAnsi="GHEA Grapalat"/>
          <w:i/>
          <w:sz w:val="16"/>
          <w:szCs w:val="16"/>
          <w:lang w:val="en-US"/>
        </w:rPr>
        <w:t>լրացվում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է</w:t>
      </w:r>
      <w:r w:rsidRPr="006265F4">
        <w:rPr>
          <w:rFonts w:ascii="GHEA Grapalat" w:hAnsi="GHEA Grapalat"/>
          <w:i/>
          <w:sz w:val="16"/>
          <w:szCs w:val="16"/>
          <w:lang w:val="af-ZA"/>
        </w:rPr>
        <w:t xml:space="preserve"> </w:t>
      </w:r>
      <w:r w:rsidRPr="006265F4">
        <w:rPr>
          <w:rFonts w:ascii="GHEA Grapalat" w:hAnsi="GHEA Grapalat"/>
          <w:i/>
          <w:sz w:val="16"/>
          <w:szCs w:val="16"/>
          <w:lang w:val="en-US"/>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lang w:val="en-US"/>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lang w:val="en-US"/>
        </w:rPr>
        <w:t>կողմից</w:t>
      </w:r>
      <w:r w:rsidRPr="006265F4">
        <w:rPr>
          <w:rFonts w:ascii="GHEA Grapalat" w:hAnsi="GHEA Grapalat"/>
          <w:i/>
          <w:sz w:val="16"/>
          <w:szCs w:val="16"/>
          <w:lang w:val="af-ZA"/>
        </w:rPr>
        <w:t xml:space="preserve">` </w:t>
      </w:r>
      <w:r w:rsidRPr="006265F4">
        <w:rPr>
          <w:rFonts w:ascii="GHEA Grapalat" w:hAnsi="GHEA Grapalat"/>
          <w:i/>
          <w:sz w:val="16"/>
          <w:szCs w:val="16"/>
          <w:lang w:val="en-US"/>
        </w:rPr>
        <w:t>մինչև</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հրավերը</w:t>
      </w:r>
      <w:r w:rsidRPr="006265F4">
        <w:rPr>
          <w:rFonts w:ascii="GHEA Grapalat" w:hAnsi="GHEA Grapalat"/>
          <w:i/>
          <w:sz w:val="16"/>
          <w:szCs w:val="16"/>
          <w:lang w:val="af-ZA"/>
        </w:rPr>
        <w:t xml:space="preserve"> </w:t>
      </w:r>
      <w:r w:rsidRPr="006265F4">
        <w:rPr>
          <w:rFonts w:ascii="GHEA Grapalat" w:hAnsi="GHEA Grapalat"/>
          <w:i/>
          <w:sz w:val="16"/>
          <w:szCs w:val="16"/>
          <w:lang w:val="en-US"/>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lang w:val="en-US"/>
        </w:rPr>
        <w:t>հրապարակելը</w:t>
      </w:r>
      <w:r w:rsidRPr="006265F4">
        <w:rPr>
          <w:rFonts w:ascii="GHEA Grapalat" w:hAnsi="GHEA Grapalat"/>
          <w:i/>
          <w:sz w:val="16"/>
          <w:szCs w:val="16"/>
          <w:lang w:val="hy-AM"/>
        </w:rPr>
        <w:t>:</w:t>
      </w:r>
    </w:p>
    <w:p w:rsidR="00D14969" w:rsidRPr="006265F4" w:rsidDel="006C3873" w:rsidRDefault="00D14969" w:rsidP="00CE3A99">
      <w:pPr>
        <w:jc w:val="both"/>
        <w:rPr>
          <w:del w:id="11" w:author="User" w:date="2019-05-26T09:52:00Z"/>
          <w:rFonts w:ascii="GHEA Grapalat" w:hAnsi="GHEA Grapalat" w:cs="Sylfaen"/>
          <w:sz w:val="20"/>
          <w:lang w:val="af-ZA"/>
        </w:rPr>
      </w:pPr>
      <w:r w:rsidRPr="006265F4">
        <w:rPr>
          <w:rFonts w:ascii="GHEA Grapalat" w:hAnsi="GHEA Grapalat"/>
          <w:i/>
          <w:sz w:val="16"/>
          <w:szCs w:val="16"/>
          <w:lang w:val="af-ZA"/>
        </w:rPr>
        <w:t xml:space="preserve">** </w:t>
      </w:r>
      <w:r w:rsidRPr="006265F4">
        <w:rPr>
          <w:rFonts w:ascii="GHEA Grapalat" w:hAnsi="GHEA Grapalat"/>
          <w:i/>
          <w:sz w:val="16"/>
          <w:szCs w:val="16"/>
          <w:lang w:val="hy-AM" w:eastAsia="ru-RU"/>
        </w:rPr>
        <w:t xml:space="preserve">Սույն ենթակետում նշված անձանց բացակայության դեպքում ներկայացվում է </w:t>
      </w:r>
      <w:r w:rsidRPr="006265F4">
        <w:rPr>
          <w:rFonts w:ascii="GHEA Grapalat" w:hAnsi="GHEA Grapalat"/>
          <w:i/>
          <w:sz w:val="16"/>
          <w:szCs w:val="16"/>
          <w:lang w:eastAsia="ru-RU"/>
        </w:rPr>
        <w:t>մասնակցի</w:t>
      </w:r>
      <w:r w:rsidRPr="006265F4">
        <w:rPr>
          <w:rFonts w:ascii="GHEA Grapalat" w:hAnsi="GHEA Grapalat"/>
          <w:i/>
          <w:sz w:val="16"/>
          <w:szCs w:val="16"/>
          <w:lang w:val="af-ZA" w:eastAsia="ru-RU"/>
        </w:rPr>
        <w:t xml:space="preserve"> </w:t>
      </w:r>
      <w:r w:rsidRPr="006265F4">
        <w:rPr>
          <w:rFonts w:ascii="GHEA Grapalat" w:hAnsi="GHEA Grapalat"/>
          <w:i/>
          <w:sz w:val="16"/>
          <w:szCs w:val="16"/>
          <w:lang w:val="hy-AM" w:eastAsia="ru-RU"/>
        </w:rPr>
        <w:t xml:space="preserve">գործադիր մարմնի ղեկավարի և անդամների տվյալները: </w:t>
      </w:r>
    </w:p>
  </w:footnote>
  <w:footnote w:id="8">
    <w:p w:rsidR="00D14969" w:rsidRPr="006265F4" w:rsidRDefault="00D14969" w:rsidP="00B2572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6265F4">
        <w:rPr>
          <w:rFonts w:ascii="GHEA Grapalat" w:hAnsi="GHEA Grapalat"/>
          <w:i/>
          <w:sz w:val="16"/>
          <w:szCs w:val="16"/>
        </w:rPr>
        <w:t>լրացվում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հանձնաժողովի</w:t>
      </w:r>
      <w:r w:rsidRPr="006265F4">
        <w:rPr>
          <w:rFonts w:ascii="GHEA Grapalat" w:hAnsi="GHEA Grapalat"/>
          <w:i/>
          <w:sz w:val="16"/>
          <w:szCs w:val="16"/>
          <w:lang w:val="af-ZA"/>
        </w:rPr>
        <w:t xml:space="preserve"> </w:t>
      </w:r>
      <w:r w:rsidRPr="006265F4">
        <w:rPr>
          <w:rFonts w:ascii="GHEA Grapalat" w:hAnsi="GHEA Grapalat"/>
          <w:i/>
          <w:sz w:val="16"/>
          <w:szCs w:val="16"/>
        </w:rPr>
        <w:t>քարտուղարի</w:t>
      </w:r>
      <w:r w:rsidRPr="006265F4">
        <w:rPr>
          <w:rFonts w:ascii="GHEA Grapalat" w:hAnsi="GHEA Grapalat"/>
          <w:i/>
          <w:sz w:val="16"/>
          <w:szCs w:val="16"/>
          <w:lang w:val="af-ZA"/>
        </w:rPr>
        <w:t xml:space="preserve"> </w:t>
      </w:r>
      <w:r w:rsidRPr="006265F4">
        <w:rPr>
          <w:rFonts w:ascii="GHEA Grapalat" w:hAnsi="GHEA Grapalat"/>
          <w:i/>
          <w:sz w:val="16"/>
          <w:szCs w:val="16"/>
        </w:rPr>
        <w:t>կողմից</w:t>
      </w:r>
      <w:r w:rsidRPr="006265F4">
        <w:rPr>
          <w:rFonts w:ascii="GHEA Grapalat" w:hAnsi="GHEA Grapalat"/>
          <w:i/>
          <w:sz w:val="16"/>
          <w:szCs w:val="16"/>
          <w:lang w:val="af-ZA"/>
        </w:rPr>
        <w:t xml:space="preserve">` </w:t>
      </w:r>
      <w:r w:rsidRPr="006265F4">
        <w:rPr>
          <w:rFonts w:ascii="GHEA Grapalat" w:hAnsi="GHEA Grapalat"/>
          <w:i/>
          <w:sz w:val="16"/>
          <w:szCs w:val="16"/>
        </w:rPr>
        <w:t>մինչև</w:t>
      </w:r>
      <w:r w:rsidRPr="006265F4">
        <w:rPr>
          <w:rFonts w:ascii="GHEA Grapalat" w:hAnsi="GHEA Grapalat"/>
          <w:i/>
          <w:sz w:val="16"/>
          <w:szCs w:val="16"/>
          <w:lang w:val="af-ZA"/>
        </w:rPr>
        <w:t xml:space="preserve"> </w:t>
      </w:r>
      <w:r w:rsidRPr="006265F4">
        <w:rPr>
          <w:rFonts w:ascii="GHEA Grapalat" w:hAnsi="GHEA Grapalat"/>
          <w:i/>
          <w:sz w:val="16"/>
          <w:szCs w:val="16"/>
        </w:rPr>
        <w:t>հրավերը</w:t>
      </w:r>
      <w:r w:rsidRPr="006265F4">
        <w:rPr>
          <w:rFonts w:ascii="GHEA Grapalat" w:hAnsi="GHEA Grapalat"/>
          <w:i/>
          <w:sz w:val="16"/>
          <w:szCs w:val="16"/>
          <w:lang w:val="af-ZA"/>
        </w:rPr>
        <w:t xml:space="preserve"> </w:t>
      </w:r>
      <w:r w:rsidRPr="006265F4">
        <w:rPr>
          <w:rFonts w:ascii="GHEA Grapalat" w:hAnsi="GHEA Grapalat"/>
          <w:i/>
          <w:sz w:val="16"/>
          <w:szCs w:val="16"/>
        </w:rPr>
        <w:t>տեղեկագրում</w:t>
      </w:r>
      <w:r w:rsidRPr="006265F4">
        <w:rPr>
          <w:rFonts w:ascii="GHEA Grapalat" w:hAnsi="GHEA Grapalat"/>
          <w:i/>
          <w:sz w:val="16"/>
          <w:szCs w:val="16"/>
          <w:lang w:val="af-ZA"/>
        </w:rPr>
        <w:t xml:space="preserve"> </w:t>
      </w:r>
      <w:r w:rsidRPr="006265F4">
        <w:rPr>
          <w:rFonts w:ascii="GHEA Grapalat" w:hAnsi="GHEA Grapalat"/>
          <w:i/>
          <w:sz w:val="16"/>
          <w:szCs w:val="16"/>
        </w:rPr>
        <w:t>հրապարակելը</w:t>
      </w:r>
      <w:r w:rsidRPr="006265F4">
        <w:rPr>
          <w:rFonts w:ascii="GHEA Grapalat" w:hAnsi="GHEA Grapalat"/>
          <w:i/>
          <w:sz w:val="16"/>
          <w:szCs w:val="16"/>
          <w:lang w:val="hy-AM"/>
        </w:rPr>
        <w:t>:</w:t>
      </w:r>
    </w:p>
    <w:p w:rsidR="00D14969" w:rsidRPr="006265F4" w:rsidRDefault="00D14969"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5-</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D14969" w:rsidRPr="006265F4" w:rsidDel="00856FDE" w:rsidRDefault="00D14969" w:rsidP="00B2572B">
      <w:pPr>
        <w:pStyle w:val="af2"/>
        <w:rPr>
          <w:del w:id="13" w:author="User" w:date="2019-05-26T09:57:00Z"/>
          <w:i/>
          <w:lang w:val="af-ZA"/>
        </w:rPr>
      </w:pPr>
    </w:p>
  </w:footnote>
  <w:footnote w:id="9">
    <w:p w:rsidR="00D14969" w:rsidRPr="006265F4" w:rsidDel="007942E8" w:rsidRDefault="00D14969" w:rsidP="00071D1C">
      <w:pPr>
        <w:pStyle w:val="af2"/>
        <w:rPr>
          <w:del w:id="14" w:author="User" w:date="2019-05-26T10:01:00Z"/>
          <w:rFonts w:ascii="GHEA Grapalat" w:hAnsi="GHEA Grapalat"/>
          <w:i/>
          <w:sz w:val="16"/>
          <w:szCs w:val="24"/>
          <w:lang w:val="af-ZA" w:eastAsia="en-US"/>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en-US" w:eastAsia="en-US"/>
        </w:rPr>
        <w:t>Վ</w:t>
      </w:r>
      <w:r w:rsidRPr="006265F4">
        <w:rPr>
          <w:rFonts w:ascii="GHEA Grapalat" w:hAnsi="GHEA Grapalat"/>
          <w:i/>
          <w:sz w:val="16"/>
          <w:szCs w:val="24"/>
          <w:lang w:val="hy-AM" w:eastAsia="en-US"/>
        </w:rPr>
        <w:t>աճառողի կողմից գնային ա</w:t>
      </w:r>
      <w:r w:rsidRPr="006265F4">
        <w:rPr>
          <w:rFonts w:ascii="GHEA Grapalat" w:hAnsi="GHEA Grapalat"/>
          <w:i/>
          <w:sz w:val="16"/>
          <w:szCs w:val="24"/>
          <w:lang w:val="en-US" w:eastAsia="en-US"/>
        </w:rPr>
        <w:t>ռաջարկը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ներկայացվել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է</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առանց</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ի</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ապա</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պայմանագիրը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կնքելիս</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ներառյալ</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ԱԱՀ</w:t>
      </w:r>
      <w:r w:rsidRPr="006265F4">
        <w:rPr>
          <w:rFonts w:ascii="GHEA Grapalat" w:hAnsi="GHEA Grapalat"/>
          <w:i/>
          <w:sz w:val="16"/>
          <w:szCs w:val="24"/>
          <w:lang w:val="af-ZA" w:eastAsia="en-US"/>
        </w:rPr>
        <w:t>-</w:t>
      </w:r>
      <w:r w:rsidRPr="006265F4">
        <w:rPr>
          <w:rFonts w:ascii="GHEA Grapalat" w:hAnsi="GHEA Grapalat"/>
          <w:i/>
          <w:sz w:val="16"/>
          <w:szCs w:val="24"/>
          <w:lang w:val="en-US" w:eastAsia="en-US"/>
        </w:rPr>
        <w:t>ն</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բառերը</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հանվում</w:t>
      </w:r>
      <w:r w:rsidRPr="006265F4">
        <w:rPr>
          <w:rFonts w:ascii="GHEA Grapalat" w:hAnsi="GHEA Grapalat"/>
          <w:i/>
          <w:sz w:val="16"/>
          <w:szCs w:val="24"/>
          <w:lang w:val="af-ZA" w:eastAsia="en-US"/>
        </w:rPr>
        <w:t xml:space="preserve"> </w:t>
      </w:r>
      <w:r w:rsidRPr="006265F4">
        <w:rPr>
          <w:rFonts w:ascii="GHEA Grapalat" w:hAnsi="GHEA Grapalat"/>
          <w:i/>
          <w:sz w:val="16"/>
          <w:szCs w:val="24"/>
          <w:lang w:val="en-US" w:eastAsia="en-US"/>
        </w:rPr>
        <w:t>են</w:t>
      </w:r>
      <w:r w:rsidRPr="006265F4">
        <w:rPr>
          <w:rFonts w:ascii="GHEA Grapalat" w:hAnsi="GHEA Grapalat"/>
          <w:i/>
          <w:sz w:val="16"/>
          <w:szCs w:val="24"/>
          <w:lang w:val="af-ZA" w:eastAsia="en-US"/>
        </w:rPr>
        <w:t>:</w:t>
      </w:r>
    </w:p>
  </w:footnote>
  <w:footnote w:id="10">
    <w:p w:rsidR="00D14969" w:rsidRPr="006265F4" w:rsidDel="007942E8" w:rsidRDefault="00D14969" w:rsidP="00071D1C">
      <w:pPr>
        <w:pStyle w:val="af2"/>
        <w:rPr>
          <w:del w:id="15" w:author="User" w:date="2019-05-26T10:02:00Z"/>
          <w:lang w:val="hy-AM"/>
        </w:rPr>
      </w:pPr>
      <w:r w:rsidRPr="006265F4">
        <w:rPr>
          <w:color w:val="FFFFFF"/>
          <w:vertAlign w:val="superscript"/>
          <w:lang w:val="hy-AM"/>
        </w:rPr>
        <w:t>31</w:t>
      </w:r>
      <w:r w:rsidRPr="006265F4">
        <w:rPr>
          <w:vertAlign w:val="superscript"/>
          <w:lang w:val="hy-AM"/>
        </w:rPr>
        <w:t xml:space="preserve"> </w:t>
      </w:r>
      <w:r w:rsidRPr="000D08B4">
        <w:rPr>
          <w:vertAlign w:val="superscript"/>
          <w:lang w:val="hy-AM"/>
        </w:rPr>
        <w:t>19</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D14969" w:rsidRPr="006265F4" w:rsidRDefault="00D14969" w:rsidP="009123CA">
      <w:pPr>
        <w:pStyle w:val="af2"/>
        <w:jc w:val="both"/>
        <w:rPr>
          <w:rFonts w:ascii="GHEA Grapalat" w:hAnsi="GHEA Grapalat"/>
          <w:i/>
          <w:sz w:val="16"/>
          <w:szCs w:val="24"/>
          <w:lang w:val="hy-AM" w:eastAsia="en-US"/>
        </w:rPr>
      </w:pPr>
      <w:r w:rsidRPr="000D08B4">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D14969" w:rsidRPr="006265F4" w:rsidDel="007942E8" w:rsidRDefault="00D14969" w:rsidP="009123CA">
      <w:pPr>
        <w:pStyle w:val="af2"/>
        <w:jc w:val="both"/>
        <w:rPr>
          <w:del w:id="16"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2">
    <w:p w:rsidR="00D14969" w:rsidRPr="006265F4" w:rsidDel="002877FC" w:rsidRDefault="00D14969" w:rsidP="00071D1C">
      <w:pPr>
        <w:pStyle w:val="af2"/>
        <w:jc w:val="both"/>
        <w:rPr>
          <w:del w:id="17" w:author="User" w:date="2019-05-26T10:04:00Z"/>
          <w:lang w:val="hy-AM"/>
        </w:rPr>
      </w:pPr>
      <w:r w:rsidRPr="000D08B4">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rsidR="00D14969" w:rsidRPr="006265F4" w:rsidDel="002877FC" w:rsidRDefault="00D14969" w:rsidP="00071D1C">
      <w:pPr>
        <w:pStyle w:val="af2"/>
        <w:jc w:val="both"/>
        <w:rPr>
          <w:del w:id="18" w:author="User" w:date="2019-05-26T10:04:00Z"/>
          <w:lang w:val="hy-AM"/>
        </w:rPr>
      </w:pPr>
      <w:r w:rsidRPr="000D08B4">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4">
    <w:p w:rsidR="00D14969" w:rsidRPr="004E5FBB" w:rsidRDefault="00D14969">
      <w:pPr>
        <w:rPr>
          <w:lang w:val="hy-AM"/>
        </w:rPr>
      </w:pPr>
      <w:r w:rsidRPr="000D08B4">
        <w:rPr>
          <w:vertAlign w:val="superscript"/>
          <w:lang w:val="hy-AM"/>
        </w:rPr>
        <w:t>24</w:t>
      </w:r>
      <w:r w:rsidRPr="006265F4">
        <w:rPr>
          <w:vertAlign w:val="superscript"/>
          <w:lang w:val="hy-AM"/>
        </w:rPr>
        <w:t xml:space="preserve"> </w:t>
      </w:r>
      <w:r w:rsidRPr="006265F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տասնապատիկը,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11705FA"/>
    <w:multiLevelType w:val="multilevel"/>
    <w:tmpl w:val="04162C7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5C37A8B"/>
    <w:multiLevelType w:val="multilevel"/>
    <w:tmpl w:val="14626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1175047"/>
    <w:multiLevelType w:val="multilevel"/>
    <w:tmpl w:val="FDA425FE"/>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1"/>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10"/>
  </w:num>
  <w:num w:numId="26">
    <w:abstractNumId w:val="15"/>
  </w:num>
  <w:num w:numId="27">
    <w:abstractNumId w:val="12"/>
  </w:num>
  <w:num w:numId="28">
    <w:abstractNumId w:val="9"/>
  </w:num>
  <w:num w:numId="29">
    <w:abstractNumId w:val="14"/>
  </w:num>
  <w:num w:numId="30">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C23"/>
    <w:rsid w:val="000031E3"/>
    <w:rsid w:val="000033BC"/>
    <w:rsid w:val="00003CBA"/>
    <w:rsid w:val="00003DF0"/>
    <w:rsid w:val="000058CF"/>
    <w:rsid w:val="00005D30"/>
    <w:rsid w:val="000076A1"/>
    <w:rsid w:val="0000776B"/>
    <w:rsid w:val="00012347"/>
    <w:rsid w:val="00012E2C"/>
    <w:rsid w:val="00013093"/>
    <w:rsid w:val="000132F3"/>
    <w:rsid w:val="00013C24"/>
    <w:rsid w:val="000149F3"/>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2D9"/>
    <w:rsid w:val="000313A6"/>
    <w:rsid w:val="000330A3"/>
    <w:rsid w:val="00033946"/>
    <w:rsid w:val="00033B20"/>
    <w:rsid w:val="0003466E"/>
    <w:rsid w:val="00034CED"/>
    <w:rsid w:val="000356CC"/>
    <w:rsid w:val="00037DDE"/>
    <w:rsid w:val="000408D8"/>
    <w:rsid w:val="0004387F"/>
    <w:rsid w:val="00046BAC"/>
    <w:rsid w:val="000512C9"/>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220B"/>
    <w:rsid w:val="0006311D"/>
    <w:rsid w:val="00065C3B"/>
    <w:rsid w:val="000677B2"/>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D07E4"/>
    <w:rsid w:val="000D08B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900"/>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AE0"/>
    <w:rsid w:val="0010050E"/>
    <w:rsid w:val="00101445"/>
    <w:rsid w:val="00101C9A"/>
    <w:rsid w:val="00101F06"/>
    <w:rsid w:val="00102291"/>
    <w:rsid w:val="0010323D"/>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120A"/>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6D76"/>
    <w:rsid w:val="00197D76"/>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0A17"/>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6FC"/>
    <w:rsid w:val="00210F0C"/>
    <w:rsid w:val="00211425"/>
    <w:rsid w:val="002115A9"/>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6D45"/>
    <w:rsid w:val="0024027D"/>
    <w:rsid w:val="00240289"/>
    <w:rsid w:val="0024041A"/>
    <w:rsid w:val="0024186B"/>
    <w:rsid w:val="0024205E"/>
    <w:rsid w:val="00244642"/>
    <w:rsid w:val="00244B38"/>
    <w:rsid w:val="00246F46"/>
    <w:rsid w:val="0025145E"/>
    <w:rsid w:val="00251E84"/>
    <w:rsid w:val="00252C9C"/>
    <w:rsid w:val="002542AE"/>
    <w:rsid w:val="00254A36"/>
    <w:rsid w:val="002559B9"/>
    <w:rsid w:val="00257773"/>
    <w:rsid w:val="00260569"/>
    <w:rsid w:val="00260E64"/>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AD3"/>
    <w:rsid w:val="0028726A"/>
    <w:rsid w:val="002877FC"/>
    <w:rsid w:val="00287968"/>
    <w:rsid w:val="0028797C"/>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647"/>
    <w:rsid w:val="003257F0"/>
    <w:rsid w:val="003259C5"/>
    <w:rsid w:val="00325CC0"/>
    <w:rsid w:val="00326507"/>
    <w:rsid w:val="00327433"/>
    <w:rsid w:val="00327436"/>
    <w:rsid w:val="003275D4"/>
    <w:rsid w:val="00332EE7"/>
    <w:rsid w:val="00333314"/>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BC3"/>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685C"/>
    <w:rsid w:val="003A7A32"/>
    <w:rsid w:val="003A7FC7"/>
    <w:rsid w:val="003B0939"/>
    <w:rsid w:val="003B0D6E"/>
    <w:rsid w:val="003B1FC0"/>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2084B"/>
    <w:rsid w:val="00427EAA"/>
    <w:rsid w:val="004306D6"/>
    <w:rsid w:val="004313D4"/>
    <w:rsid w:val="00431998"/>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7808"/>
    <w:rsid w:val="00447FFD"/>
    <w:rsid w:val="004504F0"/>
    <w:rsid w:val="00452896"/>
    <w:rsid w:val="00454D73"/>
    <w:rsid w:val="0045525D"/>
    <w:rsid w:val="004553DE"/>
    <w:rsid w:val="00455EC9"/>
    <w:rsid w:val="00457745"/>
    <w:rsid w:val="00460CA5"/>
    <w:rsid w:val="0046188C"/>
    <w:rsid w:val="004631B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712A"/>
    <w:rsid w:val="004A7722"/>
    <w:rsid w:val="004B05BC"/>
    <w:rsid w:val="004B2363"/>
    <w:rsid w:val="004B28E1"/>
    <w:rsid w:val="004B2F56"/>
    <w:rsid w:val="004B383E"/>
    <w:rsid w:val="004B4580"/>
    <w:rsid w:val="004B5522"/>
    <w:rsid w:val="004B61C2"/>
    <w:rsid w:val="004B6D52"/>
    <w:rsid w:val="004B7B69"/>
    <w:rsid w:val="004B7C30"/>
    <w:rsid w:val="004B7C9F"/>
    <w:rsid w:val="004C090C"/>
    <w:rsid w:val="004C17D2"/>
    <w:rsid w:val="004C1D9B"/>
    <w:rsid w:val="004C217A"/>
    <w:rsid w:val="004C3803"/>
    <w:rsid w:val="004C4CAD"/>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FBB"/>
    <w:rsid w:val="004E6A12"/>
    <w:rsid w:val="004E6E9A"/>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5E"/>
    <w:rsid w:val="005457B4"/>
    <w:rsid w:val="00545F4E"/>
    <w:rsid w:val="00546130"/>
    <w:rsid w:val="0054752B"/>
    <w:rsid w:val="00551E52"/>
    <w:rsid w:val="005525A4"/>
    <w:rsid w:val="00552D6E"/>
    <w:rsid w:val="00553DFD"/>
    <w:rsid w:val="00556113"/>
    <w:rsid w:val="0055623A"/>
    <w:rsid w:val="005562ED"/>
    <w:rsid w:val="005563D9"/>
    <w:rsid w:val="00557E3D"/>
    <w:rsid w:val="00560961"/>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860"/>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A42"/>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F1793"/>
    <w:rsid w:val="005F1B96"/>
    <w:rsid w:val="005F1DBB"/>
    <w:rsid w:val="005F1F95"/>
    <w:rsid w:val="005F35FC"/>
    <w:rsid w:val="005F425D"/>
    <w:rsid w:val="005F53F2"/>
    <w:rsid w:val="005F7C1D"/>
    <w:rsid w:val="00600DD3"/>
    <w:rsid w:val="0060505A"/>
    <w:rsid w:val="0060526C"/>
    <w:rsid w:val="00606328"/>
    <w:rsid w:val="0060652B"/>
    <w:rsid w:val="00606B84"/>
    <w:rsid w:val="0060715C"/>
    <w:rsid w:val="00614934"/>
    <w:rsid w:val="00615570"/>
    <w:rsid w:val="006158AD"/>
    <w:rsid w:val="00616808"/>
    <w:rsid w:val="006175DC"/>
    <w:rsid w:val="00617A6E"/>
    <w:rsid w:val="00620934"/>
    <w:rsid w:val="00620AB7"/>
    <w:rsid w:val="00621350"/>
    <w:rsid w:val="00621D3B"/>
    <w:rsid w:val="00621FDC"/>
    <w:rsid w:val="006237BD"/>
    <w:rsid w:val="00623998"/>
    <w:rsid w:val="006265F4"/>
    <w:rsid w:val="00627101"/>
    <w:rsid w:val="0062728A"/>
    <w:rsid w:val="00627E00"/>
    <w:rsid w:val="00630BF1"/>
    <w:rsid w:val="00630CC3"/>
    <w:rsid w:val="0063101C"/>
    <w:rsid w:val="00631658"/>
    <w:rsid w:val="00631744"/>
    <w:rsid w:val="00633389"/>
    <w:rsid w:val="00633E1E"/>
    <w:rsid w:val="00634DC9"/>
    <w:rsid w:val="00635D52"/>
    <w:rsid w:val="00637077"/>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36DA"/>
    <w:rsid w:val="006657A3"/>
    <w:rsid w:val="006657EE"/>
    <w:rsid w:val="00667A56"/>
    <w:rsid w:val="0067102D"/>
    <w:rsid w:val="00671A82"/>
    <w:rsid w:val="0067229B"/>
    <w:rsid w:val="0067579A"/>
    <w:rsid w:val="00676178"/>
    <w:rsid w:val="00677658"/>
    <w:rsid w:val="00677C72"/>
    <w:rsid w:val="006818C6"/>
    <w:rsid w:val="00685962"/>
    <w:rsid w:val="00685A30"/>
    <w:rsid w:val="00685C48"/>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3D3F"/>
    <w:rsid w:val="006D4E1D"/>
    <w:rsid w:val="006D5516"/>
    <w:rsid w:val="006D5E0B"/>
    <w:rsid w:val="006D6150"/>
    <w:rsid w:val="006E0F22"/>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2311"/>
    <w:rsid w:val="00712DB8"/>
    <w:rsid w:val="007131F4"/>
    <w:rsid w:val="00714C96"/>
    <w:rsid w:val="007154FC"/>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5365"/>
    <w:rsid w:val="0073568B"/>
    <w:rsid w:val="00736A43"/>
    <w:rsid w:val="00737986"/>
    <w:rsid w:val="00737B2F"/>
    <w:rsid w:val="00737D93"/>
    <w:rsid w:val="00740919"/>
    <w:rsid w:val="0074145B"/>
    <w:rsid w:val="007431AB"/>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811AE"/>
    <w:rsid w:val="007813EB"/>
    <w:rsid w:val="00781688"/>
    <w:rsid w:val="00782D3C"/>
    <w:rsid w:val="0078387F"/>
    <w:rsid w:val="007839E7"/>
    <w:rsid w:val="00784B86"/>
    <w:rsid w:val="00784CB7"/>
    <w:rsid w:val="007862B1"/>
    <w:rsid w:val="007870A3"/>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402"/>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6804"/>
    <w:rsid w:val="007E6E01"/>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1CA"/>
    <w:rsid w:val="0086059D"/>
    <w:rsid w:val="00860B3B"/>
    <w:rsid w:val="00861BEB"/>
    <w:rsid w:val="00862230"/>
    <w:rsid w:val="008626E5"/>
    <w:rsid w:val="008628CD"/>
    <w:rsid w:val="008628EC"/>
    <w:rsid w:val="00862B55"/>
    <w:rsid w:val="00866029"/>
    <w:rsid w:val="00866C4F"/>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1FA9"/>
    <w:rsid w:val="0088384C"/>
    <w:rsid w:val="0088420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858"/>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4C9"/>
    <w:rsid w:val="00915104"/>
    <w:rsid w:val="00915337"/>
    <w:rsid w:val="009160C2"/>
    <w:rsid w:val="00916A53"/>
    <w:rsid w:val="00917234"/>
    <w:rsid w:val="0091775C"/>
    <w:rsid w:val="00917FAA"/>
    <w:rsid w:val="00920009"/>
    <w:rsid w:val="00922306"/>
    <w:rsid w:val="009229DF"/>
    <w:rsid w:val="009247B8"/>
    <w:rsid w:val="00926875"/>
    <w:rsid w:val="00931A1F"/>
    <w:rsid w:val="009334DB"/>
    <w:rsid w:val="009335A0"/>
    <w:rsid w:val="0093460D"/>
    <w:rsid w:val="00934B33"/>
    <w:rsid w:val="00935003"/>
    <w:rsid w:val="009354D8"/>
    <w:rsid w:val="00936000"/>
    <w:rsid w:val="009365B5"/>
    <w:rsid w:val="0093713C"/>
    <w:rsid w:val="009374A0"/>
    <w:rsid w:val="00937B6A"/>
    <w:rsid w:val="00940960"/>
    <w:rsid w:val="00940C2A"/>
    <w:rsid w:val="00941136"/>
    <w:rsid w:val="009414B2"/>
    <w:rsid w:val="00941728"/>
    <w:rsid w:val="00941924"/>
    <w:rsid w:val="00941FCE"/>
    <w:rsid w:val="0094684E"/>
    <w:rsid w:val="009471C4"/>
    <w:rsid w:val="00947D03"/>
    <w:rsid w:val="0095176C"/>
    <w:rsid w:val="0095199F"/>
    <w:rsid w:val="00953F12"/>
    <w:rsid w:val="00954F59"/>
    <w:rsid w:val="00955A1E"/>
    <w:rsid w:val="00955CC1"/>
    <w:rsid w:val="00955E87"/>
    <w:rsid w:val="00956D11"/>
    <w:rsid w:val="00960802"/>
    <w:rsid w:val="00961895"/>
    <w:rsid w:val="00962417"/>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0EE"/>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39F"/>
    <w:rsid w:val="00A14ED9"/>
    <w:rsid w:val="00A150A9"/>
    <w:rsid w:val="00A1623D"/>
    <w:rsid w:val="00A20B69"/>
    <w:rsid w:val="00A222D7"/>
    <w:rsid w:val="00A22548"/>
    <w:rsid w:val="00A22EB5"/>
    <w:rsid w:val="00A232D9"/>
    <w:rsid w:val="00A24827"/>
    <w:rsid w:val="00A249DB"/>
    <w:rsid w:val="00A24F80"/>
    <w:rsid w:val="00A27FAF"/>
    <w:rsid w:val="00A3062D"/>
    <w:rsid w:val="00A30B3F"/>
    <w:rsid w:val="00A31A12"/>
    <w:rsid w:val="00A31F51"/>
    <w:rsid w:val="00A3284C"/>
    <w:rsid w:val="00A32B72"/>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473D"/>
    <w:rsid w:val="00A550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1606"/>
    <w:rsid w:val="00AE210D"/>
    <w:rsid w:val="00AE224E"/>
    <w:rsid w:val="00AE26C8"/>
    <w:rsid w:val="00AE2768"/>
    <w:rsid w:val="00AE3822"/>
    <w:rsid w:val="00AE3B58"/>
    <w:rsid w:val="00AE4008"/>
    <w:rsid w:val="00AE43E4"/>
    <w:rsid w:val="00AE44A9"/>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7942"/>
    <w:rsid w:val="00B07E76"/>
    <w:rsid w:val="00B11297"/>
    <w:rsid w:val="00B11B38"/>
    <w:rsid w:val="00B12288"/>
    <w:rsid w:val="00B12330"/>
    <w:rsid w:val="00B12C72"/>
    <w:rsid w:val="00B14CEE"/>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3AB8"/>
    <w:rsid w:val="00B73DE0"/>
    <w:rsid w:val="00B744F6"/>
    <w:rsid w:val="00B75687"/>
    <w:rsid w:val="00B7771E"/>
    <w:rsid w:val="00B81AD3"/>
    <w:rsid w:val="00B834EF"/>
    <w:rsid w:val="00B83C84"/>
    <w:rsid w:val="00B84F37"/>
    <w:rsid w:val="00B853BF"/>
    <w:rsid w:val="00B8636F"/>
    <w:rsid w:val="00B86BCB"/>
    <w:rsid w:val="00B9100A"/>
    <w:rsid w:val="00B91E99"/>
    <w:rsid w:val="00B925B0"/>
    <w:rsid w:val="00B941D0"/>
    <w:rsid w:val="00B95FE0"/>
    <w:rsid w:val="00B96B73"/>
    <w:rsid w:val="00B97237"/>
    <w:rsid w:val="00B975FA"/>
    <w:rsid w:val="00B9796D"/>
    <w:rsid w:val="00B97D91"/>
    <w:rsid w:val="00BA3554"/>
    <w:rsid w:val="00BA632C"/>
    <w:rsid w:val="00BB1A5D"/>
    <w:rsid w:val="00BB1C9B"/>
    <w:rsid w:val="00BB3575"/>
    <w:rsid w:val="00BB4ADD"/>
    <w:rsid w:val="00BB500A"/>
    <w:rsid w:val="00BB52F9"/>
    <w:rsid w:val="00BB5B35"/>
    <w:rsid w:val="00BB5B81"/>
    <w:rsid w:val="00BB5F0B"/>
    <w:rsid w:val="00BB682B"/>
    <w:rsid w:val="00BB6EAD"/>
    <w:rsid w:val="00BC0BAC"/>
    <w:rsid w:val="00BC1478"/>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6B4D"/>
    <w:rsid w:val="00C26CF7"/>
    <w:rsid w:val="00C27455"/>
    <w:rsid w:val="00C27500"/>
    <w:rsid w:val="00C3130B"/>
    <w:rsid w:val="00C31373"/>
    <w:rsid w:val="00C324F0"/>
    <w:rsid w:val="00C34414"/>
    <w:rsid w:val="00C346B2"/>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5B0F"/>
    <w:rsid w:val="00C978AF"/>
    <w:rsid w:val="00CA0015"/>
    <w:rsid w:val="00CA169D"/>
    <w:rsid w:val="00CA1747"/>
    <w:rsid w:val="00CA19EE"/>
    <w:rsid w:val="00CA1C11"/>
    <w:rsid w:val="00CA2207"/>
    <w:rsid w:val="00CA2D70"/>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2EA"/>
    <w:rsid w:val="00CC3419"/>
    <w:rsid w:val="00CC3A77"/>
    <w:rsid w:val="00CC43F3"/>
    <w:rsid w:val="00CC49B7"/>
    <w:rsid w:val="00CC518E"/>
    <w:rsid w:val="00CC73F0"/>
    <w:rsid w:val="00CC7693"/>
    <w:rsid w:val="00CD043A"/>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969"/>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11B6"/>
    <w:rsid w:val="00D433D6"/>
    <w:rsid w:val="00D4557B"/>
    <w:rsid w:val="00D463EA"/>
    <w:rsid w:val="00D46D5B"/>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86"/>
    <w:rsid w:val="00D71259"/>
    <w:rsid w:val="00D729D4"/>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240"/>
    <w:rsid w:val="00DA0948"/>
    <w:rsid w:val="00DA0A4E"/>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66DE"/>
    <w:rsid w:val="00DE7B31"/>
    <w:rsid w:val="00DE7F8F"/>
    <w:rsid w:val="00DF11C4"/>
    <w:rsid w:val="00DF1625"/>
    <w:rsid w:val="00DF19A1"/>
    <w:rsid w:val="00DF5182"/>
    <w:rsid w:val="00DF68A6"/>
    <w:rsid w:val="00E01503"/>
    <w:rsid w:val="00E020C1"/>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6717"/>
    <w:rsid w:val="00E36A86"/>
    <w:rsid w:val="00E410D5"/>
    <w:rsid w:val="00E41156"/>
    <w:rsid w:val="00E41620"/>
    <w:rsid w:val="00E4239E"/>
    <w:rsid w:val="00E42FEB"/>
    <w:rsid w:val="00E430BF"/>
    <w:rsid w:val="00E43B0D"/>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1A1"/>
    <w:rsid w:val="00E6044F"/>
    <w:rsid w:val="00E60526"/>
    <w:rsid w:val="00E61797"/>
    <w:rsid w:val="00E61B05"/>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D32"/>
    <w:rsid w:val="00E84171"/>
    <w:rsid w:val="00E85A49"/>
    <w:rsid w:val="00E87758"/>
    <w:rsid w:val="00E90E72"/>
    <w:rsid w:val="00E90FD0"/>
    <w:rsid w:val="00E92272"/>
    <w:rsid w:val="00E92B8E"/>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58C8"/>
    <w:rsid w:val="00EA625E"/>
    <w:rsid w:val="00EA68B2"/>
    <w:rsid w:val="00EA7474"/>
    <w:rsid w:val="00EA7727"/>
    <w:rsid w:val="00EA7FA5"/>
    <w:rsid w:val="00EB005D"/>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D75FE"/>
    <w:rsid w:val="00EE0172"/>
    <w:rsid w:val="00EE09A4"/>
    <w:rsid w:val="00EE0EB3"/>
    <w:rsid w:val="00EE0EF1"/>
    <w:rsid w:val="00EE11C5"/>
    <w:rsid w:val="00EE2663"/>
    <w:rsid w:val="00EE55F5"/>
    <w:rsid w:val="00EE5689"/>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30E4"/>
    <w:rsid w:val="00F1389B"/>
    <w:rsid w:val="00F13FFF"/>
    <w:rsid w:val="00F141E2"/>
    <w:rsid w:val="00F15176"/>
    <w:rsid w:val="00F154A2"/>
    <w:rsid w:val="00F15F72"/>
    <w:rsid w:val="00F16EF4"/>
    <w:rsid w:val="00F1738A"/>
    <w:rsid w:val="00F20B78"/>
    <w:rsid w:val="00F20CF5"/>
    <w:rsid w:val="00F20DA5"/>
    <w:rsid w:val="00F213D0"/>
    <w:rsid w:val="00F21C25"/>
    <w:rsid w:val="00F23100"/>
    <w:rsid w:val="00F23A51"/>
    <w:rsid w:val="00F242D7"/>
    <w:rsid w:val="00F24327"/>
    <w:rsid w:val="00F24A51"/>
    <w:rsid w:val="00F24E9E"/>
    <w:rsid w:val="00F25B39"/>
    <w:rsid w:val="00F26162"/>
    <w:rsid w:val="00F263B3"/>
    <w:rsid w:val="00F2770D"/>
    <w:rsid w:val="00F27778"/>
    <w:rsid w:val="00F339E3"/>
    <w:rsid w:val="00F36E1F"/>
    <w:rsid w:val="00F377C0"/>
    <w:rsid w:val="00F37F2C"/>
    <w:rsid w:val="00F403A5"/>
    <w:rsid w:val="00F406AC"/>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581"/>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4CF"/>
    <w:rsid w:val="00F930CD"/>
    <w:rsid w:val="00F9314A"/>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2467"/>
    <w:rsid w:val="00FE4310"/>
    <w:rsid w:val="00FE4800"/>
    <w:rsid w:val="00FE54DC"/>
    <w:rsid w:val="00FE5743"/>
    <w:rsid w:val="00FE6887"/>
    <w:rsid w:val="00FE6C2A"/>
    <w:rsid w:val="00FE76B9"/>
    <w:rsid w:val="00FE7898"/>
    <w:rsid w:val="00FF0766"/>
    <w:rsid w:val="00FF0775"/>
    <w:rsid w:val="00FF0FE2"/>
    <w:rsid w:val="00FF13CF"/>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702D60"/>
  <w15:docId w15:val="{36D51E95-2B07-47F3-9E58-05C3BA0B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lang w:val="en-US" w:eastAsia="en-US"/>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val="en-US"/>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paragraph" w:customStyle="1" w:styleId="msolistparagraphcxspfirstmailrucssattributepostfix">
    <w:name w:val="msolistparagraphcxspfirst_mailru_css_attribute_postfix"/>
    <w:basedOn w:val="a"/>
    <w:rsid w:val="006636DA"/>
    <w:pPr>
      <w:spacing w:before="100" w:beforeAutospacing="1" w:after="100" w:afterAutospacing="1"/>
    </w:pPr>
    <w:rPr>
      <w:lang w:val="ru-RU" w:eastAsia="ru-RU"/>
    </w:rPr>
  </w:style>
  <w:style w:type="paragraph" w:customStyle="1" w:styleId="msolistparagraphcxspmiddlemailrucssattributepostfix">
    <w:name w:val="msolistparagraphcxspmiddle_mailru_css_attribute_postfix"/>
    <w:basedOn w:val="a"/>
    <w:rsid w:val="006636DA"/>
    <w:pPr>
      <w:spacing w:before="100" w:beforeAutospacing="1" w:after="100" w:afterAutospacing="1"/>
    </w:pPr>
    <w:rPr>
      <w:lang w:val="ru-RU" w:eastAsia="ru-RU"/>
    </w:rPr>
  </w:style>
  <w:style w:type="paragraph" w:customStyle="1" w:styleId="msolistparagraphcxsplastmailrucssattributepostfix">
    <w:name w:val="msolistparagraphcxsplast_mailru_css_attribute_postfix"/>
    <w:basedOn w:val="a"/>
    <w:rsid w:val="006636DA"/>
    <w:pPr>
      <w:spacing w:before="100" w:beforeAutospacing="1" w:after="100" w:afterAutospacing="1"/>
    </w:pPr>
    <w:rPr>
      <w:lang w:val="ru-RU" w:eastAsia="ru-RU"/>
    </w:rPr>
  </w:style>
  <w:style w:type="paragraph" w:customStyle="1" w:styleId="aff4">
    <w:name w:val="Знак Знак"/>
    <w:basedOn w:val="a"/>
    <w:rsid w:val="007870A3"/>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6196179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35373453">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7270511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asakh@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B73FE-A0B1-453F-A718-A16DC75A7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56</Pages>
  <Words>18421</Words>
  <Characters>105002</Characters>
  <Application>Microsoft Office Word</Application>
  <DocSecurity>0</DocSecurity>
  <Lines>875</Lines>
  <Paragraphs>246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village kasakh</cp:lastModifiedBy>
  <cp:revision>17</cp:revision>
  <cp:lastPrinted>2018-02-16T07:12:00Z</cp:lastPrinted>
  <dcterms:created xsi:type="dcterms:W3CDTF">2020-01-01T17:33:00Z</dcterms:created>
  <dcterms:modified xsi:type="dcterms:W3CDTF">2020-01-10T06:30:00Z</dcterms:modified>
</cp:coreProperties>
</file>